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Theme="minorEastAsia" w:hAnsiTheme="minorEastAsia" w:eastAsiaTheme="minorEastAsia" w:cstheme="minorEastAsia"/>
          <w:b/>
          <w:bCs/>
          <w:sz w:val="44"/>
          <w:szCs w:val="44"/>
          <w:lang w:eastAsia="zh-CN"/>
        </w:rPr>
      </w:pPr>
    </w:p>
    <w:p>
      <w:pPr>
        <w:spacing w:line="600" w:lineRule="exact"/>
        <w:jc w:val="center"/>
        <w:rPr>
          <w:rFonts w:hint="eastAsia" w:asciiTheme="minorEastAsia" w:hAnsiTheme="minorEastAsia" w:eastAsiaTheme="minorEastAsia" w:cstheme="minorEastAsia"/>
          <w:b/>
          <w:bCs/>
          <w:sz w:val="44"/>
          <w:szCs w:val="44"/>
          <w:lang w:eastAsia="zh-CN"/>
        </w:rPr>
      </w:pPr>
      <w:r>
        <w:rPr>
          <w:rFonts w:hint="eastAsia" w:asciiTheme="minorEastAsia" w:hAnsiTheme="minorEastAsia" w:eastAsiaTheme="minorEastAsia" w:cstheme="minorEastAsia"/>
          <w:b/>
          <w:bCs/>
          <w:sz w:val="44"/>
          <w:szCs w:val="44"/>
          <w:lang w:eastAsia="zh-CN"/>
        </w:rPr>
        <w:t>江永县社会福利中心扩建项目</w:t>
      </w:r>
    </w:p>
    <w:p>
      <w:pPr>
        <w:spacing w:line="1800" w:lineRule="exact"/>
        <w:jc w:val="center"/>
        <w:rPr>
          <w:rFonts w:asciiTheme="minorEastAsia" w:hAnsiTheme="minorEastAsia" w:eastAsiaTheme="minorEastAsia" w:cstheme="minorEastAsia"/>
          <w:b/>
          <w:bCs/>
          <w:sz w:val="72"/>
          <w:szCs w:val="72"/>
        </w:rPr>
      </w:pPr>
      <w:r>
        <w:rPr>
          <w:rFonts w:hint="eastAsia" w:asciiTheme="minorEastAsia" w:hAnsiTheme="minorEastAsia" w:eastAsiaTheme="minorEastAsia" w:cstheme="minorEastAsia"/>
          <w:b/>
          <w:bCs/>
          <w:sz w:val="72"/>
          <w:szCs w:val="72"/>
        </w:rPr>
        <w:t>招</w:t>
      </w:r>
    </w:p>
    <w:p>
      <w:pPr>
        <w:spacing w:line="1800" w:lineRule="exact"/>
        <w:jc w:val="center"/>
        <w:rPr>
          <w:rFonts w:asciiTheme="minorEastAsia" w:hAnsiTheme="minorEastAsia" w:eastAsiaTheme="minorEastAsia" w:cstheme="minorEastAsia"/>
          <w:b/>
          <w:bCs/>
          <w:sz w:val="72"/>
          <w:szCs w:val="72"/>
        </w:rPr>
      </w:pPr>
      <w:r>
        <w:rPr>
          <w:rFonts w:hint="eastAsia" w:asciiTheme="minorEastAsia" w:hAnsiTheme="minorEastAsia" w:eastAsiaTheme="minorEastAsia" w:cstheme="minorEastAsia"/>
          <w:b/>
          <w:bCs/>
          <w:sz w:val="72"/>
          <w:szCs w:val="72"/>
        </w:rPr>
        <w:t>标</w:t>
      </w:r>
    </w:p>
    <w:p>
      <w:pPr>
        <w:spacing w:line="1800" w:lineRule="exact"/>
        <w:jc w:val="center"/>
        <w:rPr>
          <w:rFonts w:asciiTheme="minorEastAsia" w:hAnsiTheme="minorEastAsia" w:eastAsiaTheme="minorEastAsia" w:cstheme="minorEastAsia"/>
          <w:b/>
          <w:bCs/>
          <w:sz w:val="72"/>
          <w:szCs w:val="72"/>
        </w:rPr>
      </w:pPr>
      <w:r>
        <w:rPr>
          <w:rFonts w:hint="eastAsia" w:asciiTheme="minorEastAsia" w:hAnsiTheme="minorEastAsia" w:eastAsiaTheme="minorEastAsia" w:cstheme="minorEastAsia"/>
          <w:b/>
          <w:bCs/>
          <w:sz w:val="72"/>
          <w:szCs w:val="72"/>
        </w:rPr>
        <w:t>文</w:t>
      </w:r>
    </w:p>
    <w:p>
      <w:pPr>
        <w:spacing w:line="1800" w:lineRule="exact"/>
        <w:jc w:val="center"/>
        <w:rPr>
          <w:rFonts w:asciiTheme="minorEastAsia" w:hAnsiTheme="minorEastAsia" w:eastAsiaTheme="minorEastAsia" w:cstheme="minorEastAsia"/>
          <w:b/>
          <w:bCs/>
          <w:sz w:val="72"/>
          <w:szCs w:val="72"/>
        </w:rPr>
      </w:pPr>
      <w:r>
        <w:rPr>
          <w:rFonts w:hint="eastAsia" w:asciiTheme="minorEastAsia" w:hAnsiTheme="minorEastAsia" w:eastAsiaTheme="minorEastAsia" w:cstheme="minorEastAsia"/>
          <w:b/>
          <w:bCs/>
          <w:sz w:val="72"/>
          <w:szCs w:val="72"/>
        </w:rPr>
        <w:t>件</w:t>
      </w:r>
    </w:p>
    <w:p>
      <w:pPr>
        <w:spacing w:line="680" w:lineRule="exact"/>
        <w:jc w:val="center"/>
        <w:rPr>
          <w:rFonts w:asciiTheme="minorEastAsia" w:hAnsiTheme="minorEastAsia" w:eastAsiaTheme="minorEastAsia" w:cstheme="minorEastAsia"/>
          <w:b/>
          <w:bCs/>
          <w:sz w:val="30"/>
          <w:szCs w:val="30"/>
        </w:rPr>
      </w:pPr>
    </w:p>
    <w:p>
      <w:pPr>
        <w:spacing w:line="680" w:lineRule="exact"/>
        <w:jc w:val="center"/>
        <w:rPr>
          <w:rFonts w:asciiTheme="minorEastAsia" w:hAnsiTheme="minorEastAsia" w:eastAsiaTheme="minorEastAsia" w:cstheme="minorEastAsia"/>
          <w:b/>
          <w:bCs/>
          <w:sz w:val="30"/>
          <w:szCs w:val="30"/>
        </w:rPr>
      </w:pPr>
    </w:p>
    <w:p>
      <w:pPr>
        <w:rPr>
          <w:rFonts w:hint="eastAsia" w:asciiTheme="minorEastAsia" w:hAnsiTheme="minorEastAsia" w:eastAsiaTheme="minorEastAsia" w:cstheme="minorEastAsia"/>
          <w:sz w:val="28"/>
          <w:szCs w:val="28"/>
          <w:u w:val="single"/>
          <w:lang w:eastAsia="zh-CN"/>
        </w:rPr>
      </w:pPr>
      <w:r>
        <w:rPr>
          <w:rFonts w:hint="eastAsia" w:asciiTheme="minorEastAsia" w:hAnsiTheme="minorEastAsia" w:eastAsiaTheme="minorEastAsia" w:cstheme="minorEastAsia"/>
          <w:sz w:val="36"/>
          <w:szCs w:val="36"/>
        </w:rPr>
        <w:t xml:space="preserve">        </w:t>
      </w:r>
      <w:r>
        <w:rPr>
          <w:rFonts w:hint="eastAsia" w:asciiTheme="minorEastAsia" w:hAnsiTheme="minorEastAsia" w:eastAsiaTheme="minorEastAsia" w:cstheme="minorEastAsia"/>
          <w:sz w:val="28"/>
          <w:szCs w:val="28"/>
        </w:rPr>
        <w:t>招标编号：</w:t>
      </w:r>
      <w:r>
        <w:rPr>
          <w:rFonts w:hint="eastAsia" w:asciiTheme="minorEastAsia" w:hAnsiTheme="minorEastAsia" w:eastAsiaTheme="minorEastAsia" w:cstheme="minorEastAsia"/>
          <w:sz w:val="28"/>
          <w:szCs w:val="28"/>
          <w:lang w:eastAsia="zh-CN"/>
        </w:rPr>
        <w:t>HNYY-ZB-2023009</w:t>
      </w:r>
    </w:p>
    <w:p>
      <w:pPr>
        <w:spacing w:line="440" w:lineRule="exact"/>
        <w:rPr>
          <w:rFonts w:asciiTheme="minorEastAsia" w:hAnsiTheme="minorEastAsia" w:eastAsiaTheme="minorEastAsia" w:cstheme="minorEastAsia"/>
          <w:bCs/>
          <w:sz w:val="28"/>
          <w:szCs w:val="28"/>
        </w:rPr>
      </w:pPr>
    </w:p>
    <w:p>
      <w:pPr>
        <w:spacing w:line="440" w:lineRule="exact"/>
        <w:ind w:firstLine="1400" w:firstLineChars="5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招标单位：</w:t>
      </w:r>
      <w:r>
        <w:rPr>
          <w:rFonts w:hint="eastAsia" w:asciiTheme="minorEastAsia" w:hAnsiTheme="minorEastAsia" w:eastAsiaTheme="minorEastAsia" w:cstheme="minorEastAsia"/>
          <w:bCs/>
          <w:sz w:val="28"/>
          <w:szCs w:val="28"/>
          <w:lang w:eastAsia="zh-CN"/>
        </w:rPr>
        <w:t>江永县民政局</w:t>
      </w:r>
      <w:r>
        <w:rPr>
          <w:rFonts w:hint="eastAsia" w:asciiTheme="minorEastAsia" w:hAnsiTheme="minorEastAsia" w:eastAsiaTheme="minorEastAsia" w:cstheme="minorEastAsia"/>
          <w:bCs/>
          <w:sz w:val="28"/>
          <w:szCs w:val="28"/>
        </w:rPr>
        <w:t xml:space="preserve">    </w:t>
      </w:r>
    </w:p>
    <w:p>
      <w:pPr>
        <w:spacing w:line="440" w:lineRule="exact"/>
        <w:ind w:left="840" w:firstLine="420"/>
        <w:rPr>
          <w:rFonts w:asciiTheme="minorEastAsia" w:hAnsiTheme="minorEastAsia" w:eastAsiaTheme="minorEastAsia" w:cstheme="minorEastAsia"/>
          <w:bCs/>
          <w:sz w:val="28"/>
          <w:szCs w:val="28"/>
        </w:rPr>
      </w:pPr>
    </w:p>
    <w:p>
      <w:pPr>
        <w:spacing w:line="440" w:lineRule="exact"/>
        <w:ind w:firstLine="1400" w:firstLineChars="500"/>
        <w:rPr>
          <w:rFonts w:asciiTheme="minorEastAsia" w:hAnsiTheme="minorEastAsia" w:eastAsiaTheme="minorEastAsia" w:cstheme="minorEastAsia"/>
          <w:bCs/>
          <w:spacing w:val="8"/>
          <w:sz w:val="28"/>
          <w:szCs w:val="28"/>
        </w:rPr>
      </w:pPr>
      <w:r>
        <w:rPr>
          <w:rFonts w:hint="eastAsia" w:asciiTheme="minorEastAsia" w:hAnsiTheme="minorEastAsia" w:eastAsiaTheme="minorEastAsia" w:cstheme="minorEastAsia"/>
          <w:bCs/>
          <w:sz w:val="28"/>
          <w:szCs w:val="28"/>
        </w:rPr>
        <w:t>代理机构：</w:t>
      </w:r>
      <w:r>
        <w:rPr>
          <w:rFonts w:hint="eastAsia" w:asciiTheme="minorEastAsia" w:hAnsiTheme="minorEastAsia" w:eastAsiaTheme="minorEastAsia" w:cstheme="minorEastAsia"/>
          <w:bCs/>
          <w:sz w:val="28"/>
          <w:szCs w:val="28"/>
          <w:lang w:eastAsia="zh-CN"/>
        </w:rPr>
        <w:t>湖南亿扬建设项目管理有限公司</w:t>
      </w:r>
      <w:r>
        <w:rPr>
          <w:rFonts w:hint="eastAsia" w:asciiTheme="minorEastAsia" w:hAnsiTheme="minorEastAsia" w:eastAsiaTheme="minorEastAsia" w:cstheme="minorEastAsia"/>
          <w:bCs/>
          <w:sz w:val="28"/>
          <w:szCs w:val="28"/>
        </w:rPr>
        <w:t xml:space="preserve">     </w:t>
      </w:r>
    </w:p>
    <w:p>
      <w:pPr>
        <w:jc w:val="center"/>
        <w:rPr>
          <w:rFonts w:asciiTheme="minorEastAsia" w:hAnsiTheme="minorEastAsia" w:eastAsiaTheme="minorEastAsia" w:cstheme="minorEastAsia"/>
          <w:b/>
          <w:bCs/>
          <w:sz w:val="28"/>
          <w:szCs w:val="28"/>
        </w:rPr>
      </w:pPr>
    </w:p>
    <w:p>
      <w:pPr>
        <w:tabs>
          <w:tab w:val="left" w:pos="5760"/>
        </w:tabs>
        <w:ind w:firstLine="2520" w:firstLineChars="900"/>
        <w:jc w:val="left"/>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二0二</w:t>
      </w:r>
      <w:r>
        <w:rPr>
          <w:rFonts w:hint="eastAsia" w:asciiTheme="minorEastAsia" w:hAnsiTheme="minorEastAsia" w:eastAsiaTheme="minorEastAsia" w:cstheme="minorEastAsia"/>
          <w:bCs/>
          <w:sz w:val="28"/>
          <w:szCs w:val="28"/>
          <w:lang w:val="en-US" w:eastAsia="zh-CN"/>
        </w:rPr>
        <w:t>三</w:t>
      </w:r>
      <w:r>
        <w:rPr>
          <w:rFonts w:hint="eastAsia" w:asciiTheme="minorEastAsia" w:hAnsiTheme="minorEastAsia" w:eastAsiaTheme="minorEastAsia" w:cstheme="minorEastAsia"/>
          <w:bCs/>
          <w:sz w:val="28"/>
          <w:szCs w:val="28"/>
        </w:rPr>
        <w:t>年</w:t>
      </w:r>
      <w:r>
        <w:rPr>
          <w:rFonts w:hint="eastAsia" w:asciiTheme="minorEastAsia" w:hAnsiTheme="minorEastAsia" w:eastAsiaTheme="minorEastAsia" w:cstheme="minorEastAsia"/>
          <w:bCs/>
          <w:sz w:val="28"/>
          <w:szCs w:val="28"/>
          <w:lang w:val="en-US" w:eastAsia="zh-CN"/>
        </w:rPr>
        <w:t>六</w:t>
      </w:r>
      <w:r>
        <w:rPr>
          <w:rFonts w:hint="eastAsia" w:asciiTheme="minorEastAsia" w:hAnsiTheme="minorEastAsia" w:eastAsiaTheme="minorEastAsia" w:cstheme="minorEastAsia"/>
          <w:bCs/>
          <w:sz w:val="28"/>
          <w:szCs w:val="28"/>
        </w:rPr>
        <w:t>月</w:t>
      </w:r>
    </w:p>
    <w:p>
      <w:pPr>
        <w:pStyle w:val="3"/>
        <w:rPr>
          <w:rFonts w:hint="eastAsia" w:asciiTheme="minorEastAsia" w:hAnsiTheme="minorEastAsia" w:eastAsiaTheme="minorEastAsia" w:cstheme="minorEastAsia"/>
          <w:bCs/>
          <w:sz w:val="28"/>
          <w:szCs w:val="28"/>
        </w:rPr>
      </w:pPr>
    </w:p>
    <w:p>
      <w:pPr>
        <w:pStyle w:val="3"/>
        <w:rPr>
          <w:rFonts w:hint="eastAsia" w:asciiTheme="minorEastAsia" w:hAnsiTheme="minorEastAsia" w:eastAsiaTheme="minorEastAsia" w:cstheme="minorEastAsia"/>
          <w:bCs/>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1440" w:right="1286" w:bottom="1440" w:left="1620" w:header="851" w:footer="567" w:gutter="0"/>
          <w:pgNumType w:start="0"/>
          <w:cols w:space="720" w:num="1"/>
          <w:titlePg/>
          <w:docGrid w:linePitch="312" w:charSpace="0"/>
        </w:sectPr>
      </w:pPr>
    </w:p>
    <w:p>
      <w:pPr>
        <w:tabs>
          <w:tab w:val="left" w:pos="5760"/>
        </w:tabs>
        <w:jc w:val="left"/>
        <w:rPr>
          <w:rFonts w:asciiTheme="minorEastAsia" w:hAnsiTheme="minorEastAsia" w:eastAsiaTheme="minorEastAsia" w:cstheme="minorEastAsia"/>
          <w:sz w:val="32"/>
        </w:rPr>
      </w:pPr>
    </w:p>
    <w:p>
      <w:pPr>
        <w:ind w:left="-179" w:leftChars="-86" w:hanging="2"/>
        <w:jc w:val="center"/>
        <w:rPr>
          <w:rFonts w:asciiTheme="minorEastAsia" w:hAnsiTheme="minorEastAsia" w:eastAsiaTheme="minorEastAsia" w:cstheme="minorEastAsia"/>
          <w:b/>
          <w:bCs/>
          <w:sz w:val="44"/>
        </w:rPr>
      </w:pPr>
      <w:r>
        <w:rPr>
          <w:rFonts w:hint="eastAsia" w:asciiTheme="minorEastAsia" w:hAnsiTheme="minorEastAsia" w:eastAsiaTheme="minorEastAsia" w:cstheme="minorEastAsia"/>
          <w:b/>
          <w:bCs/>
          <w:sz w:val="44"/>
        </w:rPr>
        <w:t xml:space="preserve">  目      录</w:t>
      </w:r>
    </w:p>
    <w:p>
      <w:pPr>
        <w:pStyle w:val="50"/>
      </w:pPr>
    </w:p>
    <w:p>
      <w:pPr>
        <w:tabs>
          <w:tab w:val="left" w:pos="7920"/>
        </w:tabs>
        <w:spacing w:line="440" w:lineRule="exact"/>
        <w:ind w:firstLine="420" w:firstLineChars="200"/>
        <w:jc w:val="distribute"/>
        <w:rPr>
          <w:rFonts w:asciiTheme="minorEastAsia" w:hAnsiTheme="minorEastAsia" w:eastAsiaTheme="minorEastAsia" w:cstheme="minorEastAsia"/>
          <w:szCs w:val="20"/>
        </w:rPr>
      </w:pPr>
      <w:r>
        <w:rPr>
          <w:rFonts w:hint="eastAsia" w:asciiTheme="minorEastAsia" w:hAnsiTheme="minorEastAsia" w:eastAsiaTheme="minorEastAsia" w:cstheme="minorEastAsia"/>
          <w:szCs w:val="20"/>
        </w:rPr>
        <w:t xml:space="preserve">第一部分  </w:t>
      </w:r>
      <w:r>
        <w:rPr>
          <w:rFonts w:hint="eastAsia" w:ascii="宋体" w:hAnsi="宋体" w:cs="宋体"/>
          <w:color w:val="000000" w:themeColor="text1"/>
          <w:sz w:val="24"/>
          <w14:textFill>
            <w14:solidFill>
              <w14:schemeClr w14:val="tx1"/>
            </w14:solidFill>
          </w14:textFill>
        </w:rPr>
        <w:t>招标公告</w:t>
      </w:r>
      <w:r>
        <w:rPr>
          <w:rFonts w:hint="eastAsia" w:asciiTheme="minorEastAsia" w:hAnsiTheme="minorEastAsia" w:eastAsiaTheme="minorEastAsia" w:cstheme="minorEastAsia"/>
          <w:szCs w:val="20"/>
        </w:rPr>
        <w:t xml:space="preserve"> ……………………………………………………………………………2</w:t>
      </w:r>
    </w:p>
    <w:p>
      <w:pPr>
        <w:tabs>
          <w:tab w:val="left" w:pos="7920"/>
        </w:tabs>
        <w:spacing w:line="440" w:lineRule="exact"/>
        <w:ind w:firstLine="420" w:firstLineChars="200"/>
        <w:jc w:val="distribute"/>
        <w:rPr>
          <w:rFonts w:asciiTheme="minorEastAsia" w:hAnsiTheme="minorEastAsia" w:eastAsiaTheme="minorEastAsia" w:cstheme="minorEastAsia"/>
          <w:szCs w:val="20"/>
        </w:rPr>
      </w:pPr>
      <w:r>
        <w:rPr>
          <w:rFonts w:hint="eastAsia" w:asciiTheme="minorEastAsia" w:hAnsiTheme="minorEastAsia" w:eastAsiaTheme="minorEastAsia" w:cstheme="minorEastAsia"/>
          <w:szCs w:val="20"/>
        </w:rPr>
        <w:t>第二部分   投标人须知前附表……………………………………………………………………4</w:t>
      </w:r>
    </w:p>
    <w:p>
      <w:pPr>
        <w:tabs>
          <w:tab w:val="left" w:pos="7920"/>
        </w:tabs>
        <w:spacing w:line="440" w:lineRule="exact"/>
        <w:ind w:firstLine="420" w:firstLineChars="200"/>
        <w:jc w:val="distribute"/>
        <w:rPr>
          <w:rFonts w:asciiTheme="minorEastAsia" w:hAnsiTheme="minorEastAsia" w:eastAsiaTheme="minorEastAsia" w:cstheme="minorEastAsia"/>
          <w:szCs w:val="20"/>
        </w:rPr>
      </w:pPr>
      <w:r>
        <w:rPr>
          <w:rFonts w:hint="eastAsia" w:asciiTheme="minorEastAsia" w:hAnsiTheme="minorEastAsia" w:eastAsiaTheme="minorEastAsia" w:cstheme="minorEastAsia"/>
          <w:szCs w:val="20"/>
        </w:rPr>
        <w:t>第三部分  投标人须知 …………………………………………………………………………</w:t>
      </w:r>
      <w:r>
        <w:rPr>
          <w:rFonts w:hint="eastAsia" w:asciiTheme="minorEastAsia" w:hAnsiTheme="minorEastAsia" w:eastAsiaTheme="minorEastAsia" w:cstheme="minorEastAsia"/>
          <w:color w:val="00B0F0"/>
          <w:szCs w:val="20"/>
        </w:rPr>
        <w:t>5</w:t>
      </w:r>
    </w:p>
    <w:p>
      <w:pPr>
        <w:spacing w:line="440" w:lineRule="exact"/>
        <w:ind w:firstLine="949" w:firstLineChars="452"/>
        <w:jc w:val="distribute"/>
        <w:rPr>
          <w:rFonts w:asciiTheme="minorEastAsia" w:hAnsiTheme="minorEastAsia" w:eastAsiaTheme="minorEastAsia" w:cstheme="minorEastAsia"/>
          <w:szCs w:val="20"/>
        </w:rPr>
      </w:pPr>
      <w:r>
        <w:rPr>
          <w:rFonts w:hint="eastAsia" w:asciiTheme="minorEastAsia" w:hAnsiTheme="minorEastAsia" w:eastAsiaTheme="minorEastAsia" w:cstheme="minorEastAsia"/>
          <w:szCs w:val="20"/>
        </w:rPr>
        <w:t>一   总则 …………………………………………………………………………………</w:t>
      </w:r>
      <w:r>
        <w:rPr>
          <w:rFonts w:hint="eastAsia" w:asciiTheme="minorEastAsia" w:hAnsiTheme="minorEastAsia" w:eastAsiaTheme="minorEastAsia" w:cstheme="minorEastAsia"/>
          <w:color w:val="00B0F0"/>
          <w:szCs w:val="20"/>
        </w:rPr>
        <w:t>5</w:t>
      </w:r>
    </w:p>
    <w:p>
      <w:pPr>
        <w:spacing w:line="440" w:lineRule="exact"/>
        <w:ind w:firstLine="949" w:firstLineChars="452"/>
        <w:jc w:val="distribute"/>
        <w:rPr>
          <w:rFonts w:asciiTheme="minorEastAsia" w:hAnsiTheme="minorEastAsia" w:eastAsiaTheme="minorEastAsia" w:cstheme="minorEastAsia"/>
          <w:szCs w:val="20"/>
        </w:rPr>
      </w:pPr>
      <w:r>
        <w:rPr>
          <w:rFonts w:hint="eastAsia" w:asciiTheme="minorEastAsia" w:hAnsiTheme="minorEastAsia" w:eastAsiaTheme="minorEastAsia" w:cstheme="minorEastAsia"/>
          <w:szCs w:val="20"/>
        </w:rPr>
        <w:t>二   招标文件</w:t>
      </w:r>
      <w:r>
        <w:rPr>
          <w:rFonts w:hint="eastAsia" w:asciiTheme="minorEastAsia" w:hAnsiTheme="minorEastAsia" w:eastAsiaTheme="minorEastAsia" w:cstheme="minorEastAsia"/>
          <w:sz w:val="13"/>
          <w:szCs w:val="20"/>
        </w:rPr>
        <w:t xml:space="preserve"> </w:t>
      </w:r>
      <w:r>
        <w:rPr>
          <w:rFonts w:hint="eastAsia" w:asciiTheme="minorEastAsia" w:hAnsiTheme="minorEastAsia" w:eastAsiaTheme="minorEastAsia" w:cstheme="minorEastAsia"/>
          <w:szCs w:val="20"/>
        </w:rPr>
        <w:t>……………………………………………………………………………</w:t>
      </w:r>
      <w:r>
        <w:rPr>
          <w:rFonts w:hint="eastAsia" w:asciiTheme="minorEastAsia" w:hAnsiTheme="minorEastAsia" w:eastAsiaTheme="minorEastAsia" w:cstheme="minorEastAsia"/>
          <w:color w:val="00B0F0"/>
          <w:szCs w:val="20"/>
        </w:rPr>
        <w:t>6</w:t>
      </w:r>
    </w:p>
    <w:p>
      <w:pPr>
        <w:spacing w:line="440" w:lineRule="exact"/>
        <w:ind w:firstLine="949" w:firstLineChars="452"/>
        <w:jc w:val="distribute"/>
        <w:rPr>
          <w:rFonts w:asciiTheme="minorEastAsia" w:hAnsiTheme="minorEastAsia" w:eastAsiaTheme="minorEastAsia" w:cstheme="minorEastAsia"/>
          <w:szCs w:val="20"/>
        </w:rPr>
      </w:pPr>
      <w:r>
        <w:rPr>
          <w:rFonts w:hint="eastAsia" w:asciiTheme="minorEastAsia" w:hAnsiTheme="minorEastAsia" w:eastAsiaTheme="minorEastAsia" w:cstheme="minorEastAsia"/>
          <w:szCs w:val="20"/>
        </w:rPr>
        <w:t>三  投标要求 ……………………………………………………………………………</w:t>
      </w:r>
      <w:r>
        <w:rPr>
          <w:rFonts w:hint="eastAsia" w:asciiTheme="minorEastAsia" w:hAnsiTheme="minorEastAsia" w:eastAsiaTheme="minorEastAsia" w:cstheme="minorEastAsia"/>
          <w:color w:val="00B0F0"/>
          <w:szCs w:val="20"/>
        </w:rPr>
        <w:t>7</w:t>
      </w:r>
    </w:p>
    <w:p>
      <w:pPr>
        <w:pStyle w:val="50"/>
      </w:pPr>
      <w:r>
        <w:rPr>
          <w:rFonts w:hint="eastAsia"/>
        </w:rPr>
        <w:t xml:space="preserve">     四   投 标</w:t>
      </w:r>
      <w:r>
        <w:rPr>
          <w:rFonts w:hint="eastAsia" w:asciiTheme="minorEastAsia" w:hAnsiTheme="minorEastAsia" w:eastAsiaTheme="minorEastAsia" w:cstheme="minorEastAsia"/>
          <w:szCs w:val="20"/>
        </w:rPr>
        <w:t>…………………………………………………………………………… ……</w:t>
      </w:r>
      <w:r>
        <w:rPr>
          <w:rFonts w:hint="eastAsia" w:asciiTheme="minorEastAsia" w:hAnsiTheme="minorEastAsia" w:eastAsiaTheme="minorEastAsia" w:cstheme="minorEastAsia"/>
          <w:color w:val="00B0F0"/>
          <w:szCs w:val="20"/>
        </w:rPr>
        <w:t xml:space="preserve"> 7</w:t>
      </w:r>
    </w:p>
    <w:p>
      <w:pPr>
        <w:spacing w:line="440" w:lineRule="exact"/>
        <w:ind w:firstLine="949" w:firstLineChars="452"/>
        <w:jc w:val="distribute"/>
        <w:rPr>
          <w:rFonts w:asciiTheme="minorEastAsia" w:hAnsiTheme="minorEastAsia" w:eastAsiaTheme="minorEastAsia" w:cstheme="minorEastAsia"/>
          <w:szCs w:val="20"/>
        </w:rPr>
      </w:pPr>
      <w:r>
        <w:rPr>
          <w:rFonts w:hint="eastAsia" w:asciiTheme="minorEastAsia" w:hAnsiTheme="minorEastAsia" w:eastAsiaTheme="minorEastAsia" w:cstheme="minorEastAsia"/>
          <w:szCs w:val="20"/>
        </w:rPr>
        <w:t>五 开标及评审…………………………………………………………………………</w:t>
      </w:r>
      <w:r>
        <w:rPr>
          <w:rFonts w:hint="eastAsia" w:asciiTheme="minorEastAsia" w:hAnsiTheme="minorEastAsia" w:eastAsiaTheme="minorEastAsia" w:cstheme="minorEastAsia"/>
          <w:color w:val="00B0F0"/>
          <w:szCs w:val="20"/>
        </w:rPr>
        <w:t>8</w:t>
      </w:r>
    </w:p>
    <w:p>
      <w:pPr>
        <w:spacing w:line="440" w:lineRule="exact"/>
        <w:ind w:firstLine="420" w:firstLineChars="200"/>
        <w:jc w:val="distribute"/>
        <w:rPr>
          <w:rFonts w:asciiTheme="minorEastAsia" w:hAnsiTheme="minorEastAsia" w:eastAsiaTheme="minorEastAsia" w:cstheme="minorEastAsia"/>
          <w:szCs w:val="20"/>
        </w:rPr>
      </w:pPr>
      <w:r>
        <w:rPr>
          <w:rFonts w:hint="eastAsia" w:asciiTheme="minorEastAsia" w:hAnsiTheme="minorEastAsia" w:eastAsiaTheme="minorEastAsia" w:cstheme="minorEastAsia"/>
          <w:szCs w:val="20"/>
        </w:rPr>
        <w:t>第四部分</w:t>
      </w:r>
      <w:r>
        <w:rPr>
          <w:rFonts w:hint="eastAsia" w:asciiTheme="minorEastAsia" w:hAnsiTheme="minorEastAsia" w:eastAsiaTheme="minorEastAsia" w:cstheme="minorEastAsia"/>
          <w:szCs w:val="20"/>
          <w:lang w:val="en-US" w:eastAsia="zh-CN"/>
        </w:rPr>
        <w:t xml:space="preserve">  </w:t>
      </w:r>
      <w:r>
        <w:rPr>
          <w:rFonts w:hint="eastAsia" w:asciiTheme="minorEastAsia" w:hAnsiTheme="minorEastAsia" w:eastAsiaTheme="minorEastAsia" w:cstheme="minorEastAsia"/>
          <w:szCs w:val="20"/>
        </w:rPr>
        <w:t>投标文件的编写与制作格式</w:t>
      </w:r>
      <w:r>
        <w:rPr>
          <w:rFonts w:hint="eastAsia" w:asciiTheme="minorEastAsia" w:hAnsiTheme="minorEastAsia" w:eastAsiaTheme="minorEastAsia" w:cstheme="minorEastAsia"/>
          <w:sz w:val="13"/>
          <w:szCs w:val="20"/>
        </w:rPr>
        <w:t xml:space="preserve"> </w:t>
      </w:r>
      <w:r>
        <w:rPr>
          <w:rFonts w:hint="eastAsia" w:asciiTheme="minorEastAsia" w:hAnsiTheme="minorEastAsia" w:eastAsiaTheme="minorEastAsia" w:cstheme="minorEastAsia"/>
          <w:szCs w:val="20"/>
        </w:rPr>
        <w:t>………………………………………………………11</w:t>
      </w:r>
    </w:p>
    <w:p>
      <w:pPr>
        <w:spacing w:line="440" w:lineRule="exact"/>
        <w:ind w:firstLine="1054" w:firstLineChars="502"/>
        <w:jc w:val="distribute"/>
        <w:rPr>
          <w:rFonts w:asciiTheme="minorEastAsia" w:hAnsiTheme="minorEastAsia" w:eastAsiaTheme="minorEastAsia" w:cstheme="minorEastAsia"/>
          <w:szCs w:val="20"/>
        </w:rPr>
      </w:pPr>
      <w:r>
        <w:rPr>
          <w:rFonts w:hint="eastAsia" w:asciiTheme="minorEastAsia" w:hAnsiTheme="minorEastAsia" w:eastAsiaTheme="minorEastAsia" w:cstheme="minorEastAsia"/>
          <w:szCs w:val="20"/>
        </w:rPr>
        <w:t>一  总    则……………………………………………………………………………</w:t>
      </w:r>
      <w:r>
        <w:rPr>
          <w:rFonts w:hint="eastAsia" w:asciiTheme="minorEastAsia" w:hAnsiTheme="minorEastAsia" w:eastAsiaTheme="minorEastAsia" w:cstheme="minorEastAsia"/>
          <w:color w:val="00B0F0"/>
          <w:szCs w:val="20"/>
        </w:rPr>
        <w:t>11</w:t>
      </w:r>
    </w:p>
    <w:p>
      <w:pPr>
        <w:spacing w:line="440" w:lineRule="exact"/>
        <w:ind w:firstLine="1054" w:firstLineChars="502"/>
        <w:jc w:val="distribute"/>
        <w:rPr>
          <w:rFonts w:asciiTheme="minorEastAsia" w:hAnsiTheme="minorEastAsia" w:eastAsiaTheme="minorEastAsia" w:cstheme="minorEastAsia"/>
          <w:szCs w:val="20"/>
        </w:rPr>
      </w:pPr>
      <w:r>
        <w:rPr>
          <w:rFonts w:hint="eastAsia" w:asciiTheme="minorEastAsia" w:hAnsiTheme="minorEastAsia" w:eastAsiaTheme="minorEastAsia" w:cstheme="minorEastAsia"/>
          <w:szCs w:val="20"/>
        </w:rPr>
        <w:t>二  投标文件的格式……………………………………………………………</w:t>
      </w:r>
      <w:r>
        <w:rPr>
          <w:rFonts w:hint="eastAsia" w:asciiTheme="minorEastAsia" w:hAnsiTheme="minorEastAsia" w:eastAsiaTheme="minorEastAsia" w:cstheme="minorEastAsia"/>
          <w:color w:val="00B0F0"/>
          <w:szCs w:val="20"/>
        </w:rPr>
        <w:t>11</w:t>
      </w:r>
    </w:p>
    <w:p>
      <w:pPr>
        <w:tabs>
          <w:tab w:val="left" w:pos="7920"/>
        </w:tabs>
        <w:spacing w:line="440" w:lineRule="exact"/>
        <w:ind w:firstLine="1054" w:firstLineChars="502"/>
        <w:jc w:val="distribute"/>
        <w:rPr>
          <w:rFonts w:asciiTheme="minorEastAsia" w:hAnsiTheme="minorEastAsia" w:eastAsiaTheme="minorEastAsia" w:cstheme="minorEastAsia"/>
          <w:szCs w:val="20"/>
        </w:rPr>
      </w:pPr>
      <w:r>
        <w:rPr>
          <w:rFonts w:hint="eastAsia" w:asciiTheme="minorEastAsia" w:hAnsiTheme="minorEastAsia" w:eastAsiaTheme="minorEastAsia" w:cstheme="minorEastAsia"/>
          <w:szCs w:val="20"/>
        </w:rPr>
        <w:t>附件一  投标文件………………………………………………………………………</w:t>
      </w:r>
      <w:r>
        <w:rPr>
          <w:rFonts w:hint="eastAsia" w:asciiTheme="minorEastAsia" w:hAnsiTheme="minorEastAsia" w:eastAsiaTheme="minorEastAsia" w:cstheme="minorEastAsia"/>
          <w:color w:val="00B0F0"/>
          <w:szCs w:val="20"/>
        </w:rPr>
        <w:t>12</w:t>
      </w:r>
    </w:p>
    <w:p>
      <w:pPr>
        <w:spacing w:line="440" w:lineRule="exact"/>
        <w:ind w:firstLine="420" w:firstLineChars="200"/>
        <w:jc w:val="distribute"/>
        <w:rPr>
          <w:rFonts w:asciiTheme="minorEastAsia" w:hAnsiTheme="minorEastAsia" w:eastAsiaTheme="minorEastAsia" w:cstheme="minorEastAsia"/>
          <w:szCs w:val="20"/>
        </w:rPr>
      </w:pPr>
      <w:r>
        <w:rPr>
          <w:rFonts w:hint="eastAsia" w:asciiTheme="minorEastAsia" w:hAnsiTheme="minorEastAsia" w:eastAsiaTheme="minorEastAsia" w:cstheme="minorEastAsia"/>
          <w:szCs w:val="20"/>
        </w:rPr>
        <w:t>第五部分  评标办法……………………………………………………………………………</w:t>
      </w:r>
      <w:r>
        <w:rPr>
          <w:rFonts w:hint="eastAsia" w:asciiTheme="minorEastAsia" w:hAnsiTheme="minorEastAsia" w:eastAsiaTheme="minorEastAsia" w:cstheme="minorEastAsia"/>
          <w:color w:val="00B0F0"/>
          <w:szCs w:val="20"/>
        </w:rPr>
        <w:t>20</w:t>
      </w:r>
    </w:p>
    <w:p>
      <w:pPr>
        <w:spacing w:line="440" w:lineRule="exact"/>
        <w:ind w:firstLine="420" w:firstLineChars="200"/>
        <w:jc w:val="distribute"/>
        <w:rPr>
          <w:rFonts w:asciiTheme="minorEastAsia" w:hAnsiTheme="minorEastAsia" w:eastAsiaTheme="minorEastAsia" w:cstheme="minorEastAsia"/>
          <w:szCs w:val="20"/>
        </w:rPr>
      </w:pPr>
      <w:r>
        <w:rPr>
          <w:rFonts w:hint="eastAsia" w:asciiTheme="minorEastAsia" w:hAnsiTheme="minorEastAsia" w:eastAsiaTheme="minorEastAsia" w:cstheme="minorEastAsia"/>
          <w:szCs w:val="20"/>
        </w:rPr>
        <w:t>第六部分  建设工程施工合同…………………………………………………………………</w:t>
      </w:r>
      <w:r>
        <w:rPr>
          <w:rFonts w:hint="eastAsia" w:asciiTheme="minorEastAsia" w:hAnsiTheme="minorEastAsia" w:eastAsiaTheme="minorEastAsia" w:cstheme="minorEastAsia"/>
          <w:color w:val="00B0F0"/>
          <w:szCs w:val="20"/>
        </w:rPr>
        <w:t>24</w:t>
      </w:r>
    </w:p>
    <w:p>
      <w:pPr>
        <w:spacing w:line="440" w:lineRule="exact"/>
        <w:ind w:firstLine="420" w:firstLineChars="200"/>
        <w:jc w:val="distribute"/>
        <w:rPr>
          <w:rFonts w:asciiTheme="minorEastAsia" w:hAnsiTheme="minorEastAsia" w:eastAsiaTheme="minorEastAsia" w:cstheme="minorEastAsia"/>
          <w:szCs w:val="20"/>
        </w:rPr>
      </w:pPr>
      <w:r>
        <w:rPr>
          <w:rFonts w:hint="eastAsia" w:asciiTheme="minorEastAsia" w:hAnsiTheme="minorEastAsia" w:eastAsiaTheme="minorEastAsia" w:cstheme="minorEastAsia"/>
          <w:szCs w:val="20"/>
        </w:rPr>
        <w:t>第七部分  施工图纸(另册)</w:t>
      </w:r>
      <w:r>
        <w:rPr>
          <w:rFonts w:hint="eastAsia" w:asciiTheme="minorEastAsia" w:hAnsiTheme="minorEastAsia" w:eastAsiaTheme="minorEastAsia" w:cstheme="minorEastAsia"/>
          <w:sz w:val="13"/>
          <w:szCs w:val="20"/>
        </w:rPr>
        <w:t xml:space="preserve"> </w:t>
      </w:r>
      <w:r>
        <w:rPr>
          <w:rFonts w:hint="eastAsia" w:asciiTheme="minorEastAsia" w:hAnsiTheme="minorEastAsia" w:eastAsiaTheme="minorEastAsia" w:cstheme="minorEastAsia"/>
          <w:szCs w:val="20"/>
        </w:rPr>
        <w:t>…</w:t>
      </w:r>
      <w:r>
        <w:rPr>
          <w:rFonts w:hint="eastAsia" w:asciiTheme="minorEastAsia" w:hAnsiTheme="minorEastAsia" w:eastAsiaTheme="minorEastAsia" w:cstheme="minorEastAsia"/>
          <w:spacing w:val="12"/>
          <w:szCs w:val="21"/>
        </w:rPr>
        <w:t>…</w:t>
      </w:r>
      <w:r>
        <w:rPr>
          <w:rFonts w:hint="eastAsia" w:asciiTheme="minorEastAsia" w:hAnsiTheme="minorEastAsia" w:eastAsiaTheme="minorEastAsia" w:cstheme="minorEastAsia"/>
          <w:szCs w:val="20"/>
        </w:rPr>
        <w:t>…</w:t>
      </w:r>
      <w:r>
        <w:rPr>
          <w:rFonts w:hint="eastAsia" w:asciiTheme="minorEastAsia" w:hAnsiTheme="minorEastAsia" w:eastAsiaTheme="minorEastAsia" w:cstheme="minorEastAsia"/>
          <w:spacing w:val="12"/>
          <w:szCs w:val="21"/>
        </w:rPr>
        <w:t>…</w:t>
      </w:r>
      <w:r>
        <w:rPr>
          <w:rFonts w:hint="eastAsia" w:asciiTheme="minorEastAsia" w:hAnsiTheme="minorEastAsia" w:eastAsiaTheme="minorEastAsia" w:cstheme="minorEastAsia"/>
          <w:szCs w:val="20"/>
        </w:rPr>
        <w:t>…………………………………</w:t>
      </w:r>
      <w:r>
        <w:rPr>
          <w:rFonts w:hint="eastAsia" w:asciiTheme="minorEastAsia" w:hAnsiTheme="minorEastAsia" w:eastAsiaTheme="minorEastAsia" w:cstheme="minorEastAsia"/>
          <w:spacing w:val="12"/>
          <w:szCs w:val="21"/>
        </w:rPr>
        <w:t>……</w:t>
      </w:r>
      <w:r>
        <w:rPr>
          <w:rFonts w:hint="eastAsia" w:asciiTheme="minorEastAsia" w:hAnsiTheme="minorEastAsia" w:eastAsiaTheme="minorEastAsia" w:cstheme="minorEastAsia"/>
          <w:szCs w:val="20"/>
        </w:rPr>
        <w:t>………………</w:t>
      </w:r>
      <w:r>
        <w:rPr>
          <w:rFonts w:hint="eastAsia" w:asciiTheme="minorEastAsia" w:hAnsiTheme="minorEastAsia" w:eastAsiaTheme="minorEastAsia" w:cstheme="minorEastAsia"/>
          <w:color w:val="00B0F0"/>
          <w:szCs w:val="20"/>
        </w:rPr>
        <w:t>43</w:t>
      </w:r>
    </w:p>
    <w:p>
      <w:pPr>
        <w:spacing w:line="440" w:lineRule="exact"/>
        <w:ind w:firstLine="420" w:firstLineChars="200"/>
        <w:jc w:val="distribute"/>
        <w:rPr>
          <w:rFonts w:asciiTheme="minorEastAsia" w:hAnsiTheme="minorEastAsia" w:eastAsiaTheme="minorEastAsia" w:cstheme="minorEastAsia"/>
          <w:szCs w:val="20"/>
        </w:rPr>
      </w:pPr>
      <w:r>
        <w:rPr>
          <w:rFonts w:hint="eastAsia" w:asciiTheme="minorEastAsia" w:hAnsiTheme="minorEastAsia" w:eastAsiaTheme="minorEastAsia" w:cstheme="minorEastAsia"/>
          <w:szCs w:val="20"/>
        </w:rPr>
        <w:t>第八部分  工程量清单</w:t>
      </w:r>
      <w:r>
        <w:rPr>
          <w:rFonts w:hint="eastAsia" w:asciiTheme="minorEastAsia" w:hAnsiTheme="minorEastAsia" w:eastAsiaTheme="minorEastAsia" w:cstheme="minorEastAsia"/>
          <w:sz w:val="13"/>
          <w:szCs w:val="20"/>
        </w:rPr>
        <w:t xml:space="preserve"> </w:t>
      </w:r>
      <w:r>
        <w:rPr>
          <w:rFonts w:hint="eastAsia" w:asciiTheme="minorEastAsia" w:hAnsiTheme="minorEastAsia" w:eastAsiaTheme="minorEastAsia" w:cstheme="minorEastAsia"/>
          <w:szCs w:val="20"/>
        </w:rPr>
        <w:t>…</w:t>
      </w:r>
      <w:r>
        <w:rPr>
          <w:rFonts w:hint="eastAsia" w:asciiTheme="minorEastAsia" w:hAnsiTheme="minorEastAsia" w:eastAsiaTheme="minorEastAsia" w:cstheme="minorEastAsia"/>
          <w:spacing w:val="12"/>
          <w:szCs w:val="21"/>
        </w:rPr>
        <w:t>…</w:t>
      </w:r>
      <w:r>
        <w:rPr>
          <w:rFonts w:hint="eastAsia" w:asciiTheme="minorEastAsia" w:hAnsiTheme="minorEastAsia" w:eastAsiaTheme="minorEastAsia" w:cstheme="minorEastAsia"/>
          <w:szCs w:val="20"/>
        </w:rPr>
        <w:t>……</w:t>
      </w:r>
      <w:r>
        <w:rPr>
          <w:rFonts w:hint="eastAsia" w:asciiTheme="minorEastAsia" w:hAnsiTheme="minorEastAsia" w:eastAsiaTheme="minorEastAsia" w:cstheme="minorEastAsia"/>
          <w:spacing w:val="12"/>
          <w:szCs w:val="21"/>
        </w:rPr>
        <w:t>……</w:t>
      </w:r>
      <w:r>
        <w:rPr>
          <w:rFonts w:hint="eastAsia" w:asciiTheme="minorEastAsia" w:hAnsiTheme="minorEastAsia" w:eastAsiaTheme="minorEastAsia" w:cstheme="minorEastAsia"/>
          <w:szCs w:val="20"/>
        </w:rPr>
        <w:t>…………………………………</w:t>
      </w:r>
      <w:r>
        <w:rPr>
          <w:rFonts w:hint="eastAsia" w:asciiTheme="minorEastAsia" w:hAnsiTheme="minorEastAsia" w:eastAsiaTheme="minorEastAsia" w:cstheme="minorEastAsia"/>
          <w:spacing w:val="12"/>
          <w:szCs w:val="21"/>
        </w:rPr>
        <w:t>……</w:t>
      </w:r>
      <w:r>
        <w:rPr>
          <w:rFonts w:hint="eastAsia" w:asciiTheme="minorEastAsia" w:hAnsiTheme="minorEastAsia" w:eastAsiaTheme="minorEastAsia" w:cstheme="minorEastAsia"/>
          <w:szCs w:val="20"/>
        </w:rPr>
        <w:t>………………</w:t>
      </w:r>
      <w:r>
        <w:rPr>
          <w:rFonts w:hint="eastAsia" w:asciiTheme="minorEastAsia" w:hAnsiTheme="minorEastAsia" w:eastAsiaTheme="minorEastAsia" w:cstheme="minorEastAsia"/>
          <w:color w:val="00B0F0"/>
          <w:szCs w:val="20"/>
        </w:rPr>
        <w:t>44</w:t>
      </w:r>
    </w:p>
    <w:p>
      <w:pPr>
        <w:spacing w:line="440" w:lineRule="exact"/>
        <w:rPr>
          <w:rFonts w:asciiTheme="minorEastAsia" w:hAnsiTheme="minorEastAsia" w:eastAsiaTheme="minorEastAsia" w:cstheme="minorEastAsia"/>
          <w:sz w:val="22"/>
          <w:szCs w:val="20"/>
        </w:rPr>
      </w:pPr>
    </w:p>
    <w:p>
      <w:pPr>
        <w:pStyle w:val="3"/>
        <w:rPr>
          <w:rFonts w:asciiTheme="minorEastAsia" w:hAnsiTheme="minorEastAsia" w:eastAsiaTheme="minorEastAsia" w:cstheme="minorEastAsia"/>
          <w:sz w:val="22"/>
          <w:szCs w:val="20"/>
        </w:rPr>
      </w:pPr>
    </w:p>
    <w:p>
      <w:pPr>
        <w:pStyle w:val="3"/>
        <w:rPr>
          <w:rFonts w:asciiTheme="minorEastAsia" w:hAnsiTheme="minorEastAsia" w:eastAsiaTheme="minorEastAsia" w:cstheme="minorEastAsia"/>
          <w:sz w:val="22"/>
          <w:szCs w:val="20"/>
        </w:rPr>
      </w:pPr>
    </w:p>
    <w:p>
      <w:pPr>
        <w:pStyle w:val="3"/>
        <w:rPr>
          <w:rFonts w:asciiTheme="minorEastAsia" w:hAnsiTheme="minorEastAsia" w:eastAsiaTheme="minorEastAsia" w:cstheme="minorEastAsia"/>
          <w:sz w:val="22"/>
          <w:szCs w:val="20"/>
        </w:rPr>
      </w:pPr>
    </w:p>
    <w:p>
      <w:pPr>
        <w:pStyle w:val="3"/>
        <w:rPr>
          <w:rFonts w:asciiTheme="minorEastAsia" w:hAnsiTheme="minorEastAsia" w:eastAsiaTheme="minorEastAsia" w:cstheme="minorEastAsia"/>
          <w:sz w:val="22"/>
          <w:szCs w:val="20"/>
        </w:rPr>
      </w:pPr>
    </w:p>
    <w:p>
      <w:pPr>
        <w:pStyle w:val="3"/>
        <w:rPr>
          <w:rFonts w:asciiTheme="minorEastAsia" w:hAnsiTheme="minorEastAsia" w:eastAsiaTheme="minorEastAsia" w:cstheme="minorEastAsia"/>
          <w:sz w:val="22"/>
          <w:szCs w:val="20"/>
        </w:rPr>
      </w:pPr>
    </w:p>
    <w:p>
      <w:pPr>
        <w:pStyle w:val="3"/>
        <w:rPr>
          <w:rFonts w:asciiTheme="minorEastAsia" w:hAnsiTheme="minorEastAsia" w:eastAsiaTheme="minorEastAsia" w:cstheme="minorEastAsia"/>
          <w:sz w:val="22"/>
          <w:szCs w:val="20"/>
        </w:rPr>
      </w:pPr>
    </w:p>
    <w:p>
      <w:pPr>
        <w:pStyle w:val="3"/>
        <w:rPr>
          <w:rFonts w:asciiTheme="minorEastAsia" w:hAnsiTheme="minorEastAsia" w:eastAsiaTheme="minorEastAsia" w:cstheme="minorEastAsia"/>
          <w:sz w:val="22"/>
          <w:szCs w:val="20"/>
        </w:rPr>
      </w:pPr>
    </w:p>
    <w:p>
      <w:pPr>
        <w:pStyle w:val="3"/>
        <w:rPr>
          <w:rFonts w:asciiTheme="minorEastAsia" w:hAnsiTheme="minorEastAsia" w:eastAsiaTheme="minorEastAsia" w:cstheme="minorEastAsia"/>
          <w:sz w:val="22"/>
          <w:szCs w:val="20"/>
        </w:rPr>
      </w:pPr>
    </w:p>
    <w:p>
      <w:pPr>
        <w:pStyle w:val="3"/>
        <w:rPr>
          <w:rFonts w:asciiTheme="minorEastAsia" w:hAnsiTheme="minorEastAsia" w:eastAsiaTheme="minorEastAsia" w:cstheme="minorEastAsia"/>
          <w:sz w:val="22"/>
          <w:szCs w:val="20"/>
        </w:rPr>
      </w:pPr>
    </w:p>
    <w:p>
      <w:pPr>
        <w:pStyle w:val="3"/>
        <w:rPr>
          <w:rFonts w:asciiTheme="minorEastAsia" w:hAnsiTheme="minorEastAsia" w:eastAsiaTheme="minorEastAsia" w:cstheme="minorEastAsia"/>
          <w:sz w:val="22"/>
          <w:szCs w:val="20"/>
        </w:rPr>
      </w:pPr>
    </w:p>
    <w:p>
      <w:pPr>
        <w:pStyle w:val="3"/>
        <w:rPr>
          <w:rFonts w:asciiTheme="minorEastAsia" w:hAnsiTheme="minorEastAsia" w:eastAsiaTheme="minorEastAsia" w:cstheme="minorEastAsia"/>
          <w:sz w:val="22"/>
          <w:szCs w:val="20"/>
        </w:rPr>
      </w:pPr>
    </w:p>
    <w:p>
      <w:pPr>
        <w:pStyle w:val="3"/>
        <w:rPr>
          <w:rFonts w:asciiTheme="minorEastAsia" w:hAnsiTheme="minorEastAsia" w:eastAsiaTheme="minorEastAsia" w:cstheme="minorEastAsia"/>
          <w:sz w:val="22"/>
          <w:szCs w:val="20"/>
        </w:rPr>
      </w:pPr>
    </w:p>
    <w:p>
      <w:pPr>
        <w:spacing w:line="460" w:lineRule="exact"/>
        <w:jc w:val="center"/>
        <w:rPr>
          <w:rFonts w:asciiTheme="minorEastAsia" w:hAnsiTheme="minorEastAsia" w:eastAsiaTheme="minorEastAsia" w:cstheme="minorEastAsia"/>
          <w:b/>
          <w:bCs/>
          <w:sz w:val="32"/>
          <w:szCs w:val="32"/>
        </w:rPr>
      </w:pPr>
    </w:p>
    <w:p>
      <w:pPr>
        <w:jc w:val="center"/>
        <w:rPr>
          <w:b/>
          <w:bCs/>
          <w:sz w:val="30"/>
          <w:szCs w:val="30"/>
        </w:rPr>
        <w:sectPr>
          <w:headerReference r:id="rId10" w:type="first"/>
          <w:footerReference r:id="rId12" w:type="first"/>
          <w:headerReference r:id="rId9" w:type="default"/>
          <w:footerReference r:id="rId11" w:type="default"/>
          <w:pgSz w:w="11906" w:h="16838"/>
          <w:pgMar w:top="1440" w:right="1106" w:bottom="1440" w:left="1980" w:header="851" w:footer="567" w:gutter="0"/>
          <w:cols w:space="720" w:num="1"/>
          <w:titlePg/>
          <w:docGrid w:linePitch="312" w:charSpace="0"/>
        </w:sectPr>
      </w:pPr>
    </w:p>
    <w:p>
      <w:pPr>
        <w:jc w:val="center"/>
        <w:rPr>
          <w:b/>
          <w:bCs/>
          <w:sz w:val="44"/>
          <w:szCs w:val="44"/>
        </w:rPr>
      </w:pPr>
      <w:r>
        <w:rPr>
          <w:rFonts w:hint="eastAsia"/>
          <w:b/>
          <w:bCs/>
          <w:sz w:val="44"/>
          <w:szCs w:val="44"/>
        </w:rPr>
        <w:t xml:space="preserve">第一部分  </w:t>
      </w:r>
      <w:r>
        <w:rPr>
          <w:rFonts w:hint="eastAsia" w:ascii="宋体" w:hAnsi="宋体" w:cs="宋体"/>
          <w:b/>
          <w:bCs/>
          <w:color w:val="000000" w:themeColor="text1"/>
          <w:sz w:val="44"/>
          <w:szCs w:val="44"/>
          <w14:textFill>
            <w14:solidFill>
              <w14:schemeClr w14:val="tx1"/>
            </w14:solidFill>
          </w14:textFill>
        </w:rPr>
        <w:t>招标公告</w:t>
      </w:r>
    </w:p>
    <w:p>
      <w:pPr>
        <w:pStyle w:val="50"/>
      </w:pPr>
    </w:p>
    <w:p>
      <w:pPr>
        <w:jc w:val="center"/>
        <w:rPr>
          <w:rFonts w:eastAsia="黑体"/>
          <w:color w:val="000000"/>
          <w:sz w:val="32"/>
          <w:szCs w:val="28"/>
        </w:rPr>
      </w:pPr>
      <w:r>
        <w:rPr>
          <w:rFonts w:hint="eastAsia" w:eastAsia="黑体"/>
          <w:color w:val="000000"/>
          <w:sz w:val="32"/>
          <w:szCs w:val="28"/>
          <w:lang w:eastAsia="zh-CN"/>
        </w:rPr>
        <w:t>江永县社会福利中心扩建项目</w:t>
      </w:r>
      <w:r>
        <w:rPr>
          <w:rFonts w:eastAsia="黑体"/>
          <w:color w:val="000000"/>
          <w:sz w:val="32"/>
          <w:szCs w:val="28"/>
        </w:rPr>
        <w:t>（项目名称）</w:t>
      </w:r>
      <w:r>
        <w:rPr>
          <w:rFonts w:hint="eastAsia" w:eastAsia="黑体"/>
          <w:color w:val="000000"/>
          <w:sz w:val="32"/>
          <w:szCs w:val="28"/>
        </w:rPr>
        <w:t>招标公告</w:t>
      </w:r>
    </w:p>
    <w:p>
      <w:pPr>
        <w:jc w:val="center"/>
        <w:rPr>
          <w:b/>
          <w:bCs/>
          <w:sz w:val="44"/>
          <w:szCs w:val="44"/>
        </w:rPr>
      </w:pPr>
    </w:p>
    <w:p>
      <w:pPr>
        <w:pageBreakBefore w:val="0"/>
        <w:wordWrap/>
        <w:overflowPunct/>
        <w:topLinePunct w:val="0"/>
        <w:bidi w:val="0"/>
        <w:spacing w:line="360" w:lineRule="exact"/>
        <w:rPr>
          <w:rFonts w:ascii="Times New Roman" w:hAnsi="Times New Roman" w:eastAsia="黑体"/>
          <w:b w:val="0"/>
          <w:bCs w:val="0"/>
          <w:color w:val="auto"/>
          <w:sz w:val="21"/>
          <w:szCs w:val="21"/>
        </w:rPr>
      </w:pPr>
      <w:r>
        <w:rPr>
          <w:color w:val="auto"/>
          <w:szCs w:val="21"/>
        </w:rPr>
        <w:t xml:space="preserve">  </w:t>
      </w:r>
      <w:bookmarkStart w:id="0" w:name="_Toc9178508"/>
      <w:bookmarkStart w:id="1" w:name="_Toc21505380"/>
      <w:r>
        <w:rPr>
          <w:rFonts w:ascii="Times New Roman" w:hAnsi="Times New Roman" w:eastAsia="黑体"/>
          <w:b w:val="0"/>
          <w:bCs w:val="0"/>
          <w:color w:val="auto"/>
          <w:sz w:val="21"/>
          <w:szCs w:val="21"/>
        </w:rPr>
        <w:t>1.项目概况</w:t>
      </w:r>
      <w:bookmarkEnd w:id="0"/>
      <w:bookmarkEnd w:id="1"/>
    </w:p>
    <w:p>
      <w:pPr>
        <w:pageBreakBefore w:val="0"/>
        <w:wordWrap/>
        <w:overflowPunct/>
        <w:topLinePunct w:val="0"/>
        <w:bidi w:val="0"/>
        <w:spacing w:line="360" w:lineRule="exact"/>
        <w:ind w:firstLine="420" w:firstLineChars="200"/>
        <w:rPr>
          <w:color w:val="auto"/>
          <w:szCs w:val="21"/>
        </w:rPr>
      </w:pPr>
      <w:r>
        <w:rPr>
          <w:color w:val="auto"/>
          <w:szCs w:val="21"/>
        </w:rPr>
        <w:t>1.1 审批、核准或备案情况</w:t>
      </w:r>
    </w:p>
    <w:p>
      <w:pPr>
        <w:pageBreakBefore w:val="0"/>
        <w:wordWrap/>
        <w:overflowPunct/>
        <w:topLinePunct w:val="0"/>
        <w:bidi w:val="0"/>
        <w:spacing w:line="360" w:lineRule="exact"/>
        <w:ind w:firstLine="420" w:firstLineChars="200"/>
        <w:rPr>
          <w:color w:val="auto"/>
          <w:szCs w:val="21"/>
        </w:rPr>
      </w:pPr>
      <w:r>
        <w:rPr>
          <w:color w:val="auto"/>
          <w:szCs w:val="21"/>
        </w:rPr>
        <w:t>项目名称</w:t>
      </w:r>
      <w:r>
        <w:rPr>
          <w:rFonts w:hint="eastAsia"/>
          <w:color w:val="auto"/>
          <w:szCs w:val="21"/>
          <w:u w:val="single"/>
          <w:lang w:eastAsia="zh-CN"/>
        </w:rPr>
        <w:t>江永县社会福利中心扩建项目</w:t>
      </w:r>
      <w:r>
        <w:rPr>
          <w:color w:val="auto"/>
          <w:szCs w:val="21"/>
          <w:u w:val="single"/>
        </w:rPr>
        <w:t xml:space="preserve"> </w:t>
      </w:r>
      <w:r>
        <w:rPr>
          <w:color w:val="auto"/>
          <w:szCs w:val="21"/>
        </w:rPr>
        <w:t xml:space="preserve">，项目审批、核准或备案机关名称 </w:t>
      </w:r>
      <w:r>
        <w:rPr>
          <w:rFonts w:hint="eastAsia"/>
          <w:color w:val="auto"/>
          <w:szCs w:val="21"/>
          <w:u w:val="single"/>
        </w:rPr>
        <w:t xml:space="preserve">江永县发展和改革局 </w:t>
      </w:r>
      <w:r>
        <w:rPr>
          <w:color w:val="auto"/>
          <w:szCs w:val="21"/>
          <w:u w:val="single"/>
        </w:rPr>
        <w:t xml:space="preserve"> </w:t>
      </w:r>
      <w:r>
        <w:rPr>
          <w:color w:val="auto"/>
          <w:szCs w:val="21"/>
        </w:rPr>
        <w:t>，批文名称及编号</w:t>
      </w:r>
      <w:r>
        <w:rPr>
          <w:color w:val="auto"/>
          <w:szCs w:val="21"/>
          <w:u w:val="single"/>
        </w:rPr>
        <w:t xml:space="preserve"> </w:t>
      </w:r>
      <w:r>
        <w:rPr>
          <w:rFonts w:hint="eastAsia"/>
          <w:color w:val="auto"/>
          <w:szCs w:val="21"/>
          <w:u w:val="single"/>
          <w:lang w:val="en-US" w:eastAsia="zh-CN"/>
        </w:rPr>
        <w:t>江永发改审[2023]23号</w:t>
      </w:r>
      <w:r>
        <w:rPr>
          <w:rFonts w:hint="eastAsia"/>
          <w:color w:val="auto"/>
          <w:u w:val="single"/>
          <w:lang w:val="en-US" w:eastAsia="zh-CN"/>
        </w:rPr>
        <w:t xml:space="preserve"> </w:t>
      </w:r>
      <w:r>
        <w:rPr>
          <w:color w:val="auto"/>
          <w:szCs w:val="21"/>
        </w:rPr>
        <w:t>，项目业主为</w:t>
      </w:r>
      <w:r>
        <w:rPr>
          <w:color w:val="auto"/>
          <w:szCs w:val="21"/>
          <w:u w:val="single"/>
        </w:rPr>
        <w:t xml:space="preserve"> </w:t>
      </w:r>
      <w:r>
        <w:rPr>
          <w:rFonts w:hint="eastAsia"/>
          <w:color w:val="auto"/>
          <w:u w:val="single"/>
          <w:lang w:eastAsia="zh-CN"/>
        </w:rPr>
        <w:t>江永县民政局</w:t>
      </w:r>
      <w:r>
        <w:rPr>
          <w:color w:val="auto"/>
          <w:szCs w:val="21"/>
        </w:rPr>
        <w:t>，主要建设内容</w:t>
      </w:r>
      <w:r>
        <w:rPr>
          <w:rFonts w:hint="eastAsia"/>
          <w:color w:val="auto"/>
          <w:u w:val="none"/>
        </w:rPr>
        <w:t>为</w:t>
      </w:r>
      <w:r>
        <w:rPr>
          <w:rFonts w:hint="eastAsia"/>
          <w:color w:val="auto"/>
          <w:szCs w:val="21"/>
          <w:u w:val="single"/>
          <w:lang w:eastAsia="zh-CN"/>
        </w:rPr>
        <w:t>江永县社会福利中心扩建项</w:t>
      </w:r>
      <w:r>
        <w:rPr>
          <w:rFonts w:hint="eastAsia"/>
          <w:color w:val="auto"/>
          <w:szCs w:val="21"/>
          <w:highlight w:val="none"/>
          <w:u w:val="single"/>
          <w:lang w:eastAsia="zh-CN"/>
        </w:rPr>
        <w:t>目</w:t>
      </w:r>
      <w:r>
        <w:rPr>
          <w:color w:val="auto"/>
          <w:szCs w:val="21"/>
          <w:highlight w:val="none"/>
        </w:rPr>
        <w:t>，项目总投资为</w:t>
      </w:r>
      <w:r>
        <w:rPr>
          <w:color w:val="auto"/>
          <w:szCs w:val="21"/>
          <w:highlight w:val="none"/>
          <w:u w:val="single"/>
        </w:rPr>
        <w:t xml:space="preserve"> </w:t>
      </w:r>
      <w:r>
        <w:rPr>
          <w:rFonts w:hint="eastAsia"/>
          <w:color w:val="auto"/>
          <w:szCs w:val="21"/>
          <w:highlight w:val="none"/>
          <w:u w:val="single"/>
          <w:lang w:val="en-US" w:eastAsia="zh-CN"/>
        </w:rPr>
        <w:t>800万</w:t>
      </w:r>
      <w:r>
        <w:rPr>
          <w:rFonts w:hint="eastAsia"/>
          <w:color w:val="auto"/>
          <w:highlight w:val="none"/>
          <w:u w:val="single"/>
          <w:lang w:val="en-US" w:eastAsia="zh-CN"/>
        </w:rPr>
        <w:t>元</w:t>
      </w:r>
      <w:r>
        <w:rPr>
          <w:color w:val="auto"/>
          <w:szCs w:val="21"/>
          <w:highlight w:val="none"/>
          <w:u w:val="single"/>
        </w:rPr>
        <w:t xml:space="preserve">  </w:t>
      </w:r>
      <w:r>
        <w:rPr>
          <w:color w:val="auto"/>
          <w:szCs w:val="21"/>
          <w:highlight w:val="none"/>
        </w:rPr>
        <w:t>，</w:t>
      </w:r>
      <w:r>
        <w:rPr>
          <w:rFonts w:hint="eastAsia"/>
          <w:color w:val="auto"/>
          <w:szCs w:val="21"/>
          <w:highlight w:val="none"/>
          <w:lang w:val="en-US" w:eastAsia="zh-CN"/>
        </w:rPr>
        <w:t>本次招标金额为</w:t>
      </w:r>
      <w:r>
        <w:rPr>
          <w:rFonts w:hint="eastAsia"/>
          <w:color w:val="auto"/>
          <w:szCs w:val="21"/>
          <w:highlight w:val="none"/>
          <w:u w:val="single"/>
          <w:lang w:val="en-US" w:eastAsia="zh-CN"/>
        </w:rPr>
        <w:t>2692607.48</w:t>
      </w:r>
      <w:r>
        <w:rPr>
          <w:rFonts w:hint="eastAsia" w:ascii="Times New Roman" w:hAnsi="Times New Roman" w:eastAsia="宋体" w:cs="Times New Roman"/>
          <w:color w:val="auto"/>
          <w:highlight w:val="none"/>
          <w:u w:val="single"/>
        </w:rPr>
        <w:t>元</w:t>
      </w:r>
      <w:r>
        <w:rPr>
          <w:rFonts w:hint="eastAsia" w:cs="Times New Roman"/>
          <w:color w:val="auto"/>
          <w:highlight w:val="none"/>
          <w:u w:val="none"/>
          <w:lang w:eastAsia="zh-CN"/>
        </w:rPr>
        <w:t>，</w:t>
      </w:r>
      <w:r>
        <w:rPr>
          <w:color w:val="auto"/>
          <w:szCs w:val="21"/>
          <w:highlight w:val="none"/>
        </w:rPr>
        <w:t>资金</w:t>
      </w:r>
      <w:r>
        <w:rPr>
          <w:color w:val="auto"/>
          <w:szCs w:val="21"/>
        </w:rPr>
        <w:t>来源</w:t>
      </w:r>
      <w:r>
        <w:rPr>
          <w:rFonts w:hint="eastAsia"/>
          <w:color w:val="auto"/>
          <w:szCs w:val="21"/>
          <w:highlight w:val="none"/>
          <w:u w:val="single"/>
          <w:lang w:eastAsia="zh-CN"/>
        </w:rPr>
        <w:t>省级资金和单位自筹</w:t>
      </w:r>
      <w:r>
        <w:rPr>
          <w:color w:val="auto"/>
          <w:szCs w:val="21"/>
        </w:rPr>
        <w:t>。</w:t>
      </w:r>
    </w:p>
    <w:p>
      <w:pPr>
        <w:pageBreakBefore w:val="0"/>
        <w:wordWrap/>
        <w:overflowPunct/>
        <w:topLinePunct w:val="0"/>
        <w:bidi w:val="0"/>
        <w:spacing w:line="360" w:lineRule="exact"/>
        <w:ind w:firstLine="420" w:firstLineChars="200"/>
        <w:rPr>
          <w:color w:val="auto"/>
          <w:szCs w:val="21"/>
        </w:rPr>
      </w:pPr>
      <w:r>
        <w:rPr>
          <w:color w:val="auto"/>
          <w:szCs w:val="21"/>
        </w:rPr>
        <w:t>1.2招标项目概况</w:t>
      </w:r>
    </w:p>
    <w:p>
      <w:pPr>
        <w:pageBreakBefore w:val="0"/>
        <w:wordWrap/>
        <w:overflowPunct/>
        <w:topLinePunct w:val="0"/>
        <w:bidi w:val="0"/>
        <w:snapToGrid w:val="0"/>
        <w:spacing w:line="360" w:lineRule="exact"/>
        <w:ind w:firstLine="315" w:firstLineChars="150"/>
        <w:rPr>
          <w:color w:val="auto"/>
          <w:szCs w:val="21"/>
        </w:rPr>
      </w:pPr>
      <w:r>
        <w:rPr>
          <w:color w:val="auto"/>
          <w:szCs w:val="21"/>
        </w:rPr>
        <w:t>1.2.1  招标项目或标段（以下简称：招标项目）名称：</w:t>
      </w:r>
      <w:r>
        <w:rPr>
          <w:rFonts w:hint="eastAsia"/>
          <w:color w:val="auto"/>
          <w:szCs w:val="21"/>
          <w:u w:val="single"/>
          <w:lang w:eastAsia="zh-CN"/>
        </w:rPr>
        <w:t>江永县社会福利中心扩建项目</w:t>
      </w:r>
      <w:r>
        <w:rPr>
          <w:color w:val="auto"/>
          <w:szCs w:val="21"/>
          <w:u w:val="single"/>
        </w:rPr>
        <w:t xml:space="preserve"> </w:t>
      </w:r>
      <w:r>
        <w:rPr>
          <w:color w:val="auto"/>
          <w:szCs w:val="21"/>
        </w:rPr>
        <w:t>；</w:t>
      </w:r>
    </w:p>
    <w:p>
      <w:pPr>
        <w:pageBreakBefore w:val="0"/>
        <w:wordWrap/>
        <w:overflowPunct/>
        <w:topLinePunct w:val="0"/>
        <w:bidi w:val="0"/>
        <w:snapToGrid w:val="0"/>
        <w:spacing w:line="360" w:lineRule="exact"/>
        <w:ind w:firstLine="315" w:firstLineChars="150"/>
        <w:rPr>
          <w:color w:val="auto"/>
          <w:szCs w:val="21"/>
        </w:rPr>
      </w:pPr>
      <w:r>
        <w:rPr>
          <w:color w:val="auto"/>
          <w:szCs w:val="21"/>
        </w:rPr>
        <w:t>1.2.2  建设地点：</w:t>
      </w:r>
      <w:r>
        <w:rPr>
          <w:color w:val="auto"/>
          <w:szCs w:val="21"/>
          <w:u w:val="single"/>
        </w:rPr>
        <w:t xml:space="preserve"> </w:t>
      </w:r>
      <w:r>
        <w:rPr>
          <w:rFonts w:hint="eastAsia"/>
          <w:color w:val="auto"/>
          <w:szCs w:val="21"/>
          <w:highlight w:val="none"/>
          <w:u w:val="single"/>
          <w:lang w:val="en-US" w:eastAsia="zh-CN"/>
        </w:rPr>
        <w:t>江永县永迴路226号</w:t>
      </w:r>
      <w:r>
        <w:rPr>
          <w:color w:val="auto"/>
          <w:szCs w:val="21"/>
          <w:u w:val="single"/>
        </w:rPr>
        <w:t xml:space="preserve"> </w:t>
      </w:r>
      <w:r>
        <w:rPr>
          <w:color w:val="auto"/>
          <w:szCs w:val="21"/>
        </w:rPr>
        <w:t>；</w:t>
      </w:r>
    </w:p>
    <w:p>
      <w:pPr>
        <w:pageBreakBefore w:val="0"/>
        <w:wordWrap/>
        <w:overflowPunct/>
        <w:topLinePunct w:val="0"/>
        <w:bidi w:val="0"/>
        <w:snapToGrid w:val="0"/>
        <w:spacing w:line="360" w:lineRule="exact"/>
        <w:ind w:firstLine="315" w:firstLineChars="150"/>
        <w:rPr>
          <w:rFonts w:hint="eastAsia"/>
          <w:color w:val="auto"/>
          <w:szCs w:val="21"/>
          <w:lang w:eastAsia="zh-CN"/>
        </w:rPr>
      </w:pPr>
      <w:r>
        <w:rPr>
          <w:color w:val="auto"/>
          <w:szCs w:val="21"/>
        </w:rPr>
        <w:t>1.2.3  项目基本情况</w:t>
      </w:r>
    </w:p>
    <w:p>
      <w:pPr>
        <w:pageBreakBefore w:val="0"/>
        <w:wordWrap/>
        <w:overflowPunct/>
        <w:topLinePunct w:val="0"/>
        <w:bidi w:val="0"/>
        <w:spacing w:line="360" w:lineRule="exact"/>
        <w:ind w:firstLine="420" w:firstLineChars="200"/>
        <w:rPr>
          <w:color w:val="auto"/>
          <w:szCs w:val="21"/>
          <w:highlight w:val="none"/>
        </w:rPr>
      </w:pPr>
      <w:r>
        <w:rPr>
          <w:rFonts w:hint="eastAsia" w:cs="Times New Roman"/>
          <w:color w:val="auto"/>
          <w:highlight w:val="none"/>
          <w:u w:val="single"/>
          <w:lang w:eastAsia="zh-CN"/>
        </w:rPr>
        <w:t>江永县社会福利中心扩建项目，</w:t>
      </w:r>
      <w:r>
        <w:rPr>
          <w:rFonts w:hint="eastAsia" w:ascii="Times New Roman" w:hAnsi="Times New Roman" w:eastAsia="宋体" w:cs="Times New Roman"/>
          <w:color w:val="auto"/>
          <w:highlight w:val="none"/>
          <w:u w:val="single"/>
        </w:rPr>
        <w:t>具体详见工程量清单（以江永县财政投资评审中心审定的工程量清单为准）及施工图</w:t>
      </w:r>
      <w:r>
        <w:rPr>
          <w:rFonts w:hint="eastAsia" w:ascii="Times New Roman" w:hAnsi="Times New Roman" w:eastAsia="宋体" w:cs="Times New Roman"/>
          <w:color w:val="auto"/>
          <w:highlight w:val="none"/>
          <w:u w:val="single"/>
          <w:lang w:eastAsia="zh-CN"/>
        </w:rPr>
        <w:t>，</w:t>
      </w:r>
      <w:r>
        <w:rPr>
          <w:rFonts w:hint="eastAsia"/>
          <w:color w:val="auto"/>
          <w:szCs w:val="21"/>
          <w:highlight w:val="none"/>
          <w:u w:val="single"/>
          <w:lang w:val="en-US" w:eastAsia="zh-CN"/>
        </w:rPr>
        <w:t>本次招标金额为</w:t>
      </w:r>
      <w:r>
        <w:rPr>
          <w:rFonts w:hint="eastAsia"/>
          <w:color w:val="auto"/>
          <w:szCs w:val="21"/>
          <w:highlight w:val="none"/>
          <w:u w:val="single"/>
          <w:lang w:val="en-US" w:eastAsia="zh-CN"/>
        </w:rPr>
        <w:t>2692607.48</w:t>
      </w:r>
      <w:r>
        <w:rPr>
          <w:rFonts w:hint="eastAsia" w:ascii="Times New Roman" w:hAnsi="Times New Roman" w:eastAsia="宋体" w:cs="Times New Roman"/>
          <w:color w:val="auto"/>
          <w:highlight w:val="none"/>
          <w:u w:val="single"/>
        </w:rPr>
        <w:t>元</w:t>
      </w:r>
      <w:r>
        <w:rPr>
          <w:rFonts w:hint="eastAsia" w:ascii="Times New Roman" w:hAnsi="Times New Roman" w:eastAsia="宋体" w:cs="Times New Roman"/>
          <w:color w:val="auto"/>
          <w:highlight w:val="none"/>
          <w:u w:val="single"/>
          <w:lang w:eastAsia="zh-CN"/>
        </w:rPr>
        <w:t>。</w:t>
      </w:r>
    </w:p>
    <w:p>
      <w:pPr>
        <w:pageBreakBefore w:val="0"/>
        <w:wordWrap/>
        <w:overflowPunct/>
        <w:topLinePunct w:val="0"/>
        <w:bidi w:val="0"/>
        <w:snapToGrid w:val="0"/>
        <w:spacing w:line="360" w:lineRule="exact"/>
        <w:ind w:firstLine="420" w:firstLineChars="200"/>
        <w:rPr>
          <w:color w:val="auto"/>
          <w:szCs w:val="21"/>
        </w:rPr>
      </w:pPr>
      <w:r>
        <w:rPr>
          <w:rFonts w:hint="eastAsia"/>
          <w:color w:val="auto"/>
          <w:szCs w:val="21"/>
        </w:rPr>
        <w:t>1</w:t>
      </w:r>
      <w:r>
        <w:rPr>
          <w:color w:val="auto"/>
          <w:szCs w:val="21"/>
        </w:rPr>
        <w:t>.</w:t>
      </w:r>
      <w:r>
        <w:rPr>
          <w:rFonts w:hint="eastAsia"/>
          <w:color w:val="auto"/>
          <w:szCs w:val="21"/>
        </w:rPr>
        <w:t>3</w:t>
      </w:r>
      <w:r>
        <w:rPr>
          <w:color w:val="auto"/>
          <w:szCs w:val="21"/>
        </w:rPr>
        <w:t xml:space="preserve">  工期要求：</w:t>
      </w:r>
      <w:r>
        <w:rPr>
          <w:rFonts w:hint="eastAsia"/>
          <w:color w:val="auto"/>
          <w:szCs w:val="21"/>
          <w:highlight w:val="none"/>
          <w:u w:val="single"/>
          <w:lang w:val="en-US" w:eastAsia="zh-CN"/>
        </w:rPr>
        <w:t>90</w:t>
      </w:r>
      <w:r>
        <w:rPr>
          <w:color w:val="auto"/>
          <w:szCs w:val="21"/>
          <w:highlight w:val="none"/>
          <w:u w:val="single"/>
        </w:rPr>
        <w:t>天</w:t>
      </w:r>
      <w:r>
        <w:rPr>
          <w:rFonts w:hint="eastAsia"/>
          <w:color w:val="auto"/>
          <w:szCs w:val="21"/>
          <w:highlight w:val="none"/>
          <w:u w:val="single"/>
          <w:lang w:val="en-US" w:eastAsia="zh-CN"/>
        </w:rPr>
        <w:t>完成竣工验收合格</w:t>
      </w:r>
      <w:r>
        <w:rPr>
          <w:color w:val="auto"/>
          <w:szCs w:val="21"/>
          <w:highlight w:val="none"/>
          <w:u w:val="single"/>
        </w:rPr>
        <w:t xml:space="preserve"> </w:t>
      </w:r>
      <w:r>
        <w:rPr>
          <w:color w:val="auto"/>
          <w:szCs w:val="21"/>
        </w:rPr>
        <w:t xml:space="preserve">； </w:t>
      </w:r>
      <w:bookmarkStart w:id="636" w:name="_GoBack"/>
      <w:bookmarkEnd w:id="636"/>
    </w:p>
    <w:p>
      <w:pPr>
        <w:pageBreakBefore w:val="0"/>
        <w:wordWrap/>
        <w:overflowPunct/>
        <w:topLinePunct w:val="0"/>
        <w:bidi w:val="0"/>
        <w:snapToGrid w:val="0"/>
        <w:spacing w:line="360" w:lineRule="exact"/>
        <w:ind w:firstLine="420" w:firstLineChars="200"/>
        <w:rPr>
          <w:color w:val="auto"/>
          <w:szCs w:val="21"/>
        </w:rPr>
      </w:pPr>
      <w:r>
        <w:rPr>
          <w:rFonts w:hint="eastAsia"/>
          <w:color w:val="auto"/>
          <w:szCs w:val="21"/>
        </w:rPr>
        <w:t>1.4  招标范围：</w:t>
      </w:r>
      <w:r>
        <w:rPr>
          <w:rFonts w:hint="eastAsia"/>
          <w:color w:val="auto"/>
          <w:szCs w:val="21"/>
          <w:u w:val="single"/>
          <w:lang w:val="en-US" w:eastAsia="zh-CN"/>
        </w:rPr>
        <w:t>江永县社会福利中心扩建项目</w:t>
      </w:r>
      <w:r>
        <w:rPr>
          <w:rFonts w:hint="eastAsia"/>
          <w:color w:val="auto"/>
          <w:u w:val="single"/>
          <w:lang w:val="en-US" w:eastAsia="zh-CN"/>
        </w:rPr>
        <w:t>施工全部内容</w:t>
      </w:r>
      <w:r>
        <w:rPr>
          <w:rFonts w:hint="eastAsia"/>
          <w:color w:val="auto"/>
          <w:u w:val="single"/>
        </w:rPr>
        <w:t>，具体详见工程量清单（</w:t>
      </w:r>
      <w:r>
        <w:rPr>
          <w:rFonts w:hint="eastAsia" w:ascii="Times New Roman" w:hAnsi="Times New Roman" w:eastAsia="宋体" w:cs="Times New Roman"/>
          <w:color w:val="auto"/>
          <w:u w:val="single"/>
        </w:rPr>
        <w:t>以江永县财政投资评审中心审定的工程量清单为准</w:t>
      </w:r>
      <w:r>
        <w:rPr>
          <w:rFonts w:hint="eastAsia"/>
          <w:color w:val="auto"/>
          <w:u w:val="single"/>
        </w:rPr>
        <w:t>）及施工图</w:t>
      </w:r>
      <w:r>
        <w:rPr>
          <w:rFonts w:hint="eastAsia"/>
          <w:color w:val="auto"/>
          <w:szCs w:val="21"/>
          <w:u w:val="single"/>
        </w:rPr>
        <w:t xml:space="preserve"> </w:t>
      </w:r>
      <w:r>
        <w:rPr>
          <w:rFonts w:hint="eastAsia"/>
          <w:color w:val="auto"/>
          <w:szCs w:val="21"/>
        </w:rPr>
        <w:t>；</w:t>
      </w:r>
    </w:p>
    <w:p>
      <w:pPr>
        <w:pageBreakBefore w:val="0"/>
        <w:wordWrap/>
        <w:overflowPunct/>
        <w:topLinePunct w:val="0"/>
        <w:bidi w:val="0"/>
        <w:spacing w:line="360" w:lineRule="exact"/>
        <w:ind w:left="-103" w:leftChars="-49" w:firstLine="527" w:firstLineChars="251"/>
        <w:rPr>
          <w:color w:val="auto"/>
          <w:szCs w:val="21"/>
        </w:rPr>
      </w:pPr>
      <w:r>
        <w:rPr>
          <w:color w:val="auto"/>
          <w:szCs w:val="21"/>
        </w:rPr>
        <w:t>1.</w:t>
      </w:r>
      <w:r>
        <w:rPr>
          <w:rFonts w:hint="eastAsia"/>
          <w:color w:val="auto"/>
          <w:szCs w:val="21"/>
        </w:rPr>
        <w:t>5</w:t>
      </w:r>
      <w:r>
        <w:rPr>
          <w:color w:val="auto"/>
          <w:szCs w:val="21"/>
        </w:rPr>
        <w:t xml:space="preserve">  质量标准：</w:t>
      </w:r>
      <w:r>
        <w:rPr>
          <w:rFonts w:hint="eastAsia" w:ascii="Times New Roman" w:hAnsi="Times New Roman" w:eastAsia="宋体" w:cs="Times New Roman"/>
          <w:color w:val="auto"/>
          <w:szCs w:val="21"/>
          <w:u w:val="single"/>
        </w:rPr>
        <w:t>符合现行国家有关工程施工验收规范，</w:t>
      </w:r>
      <w:r>
        <w:rPr>
          <w:rFonts w:hint="eastAsia"/>
          <w:color w:val="auto"/>
          <w:szCs w:val="21"/>
          <w:u w:val="single"/>
        </w:rPr>
        <w:t>达到国家合格工程验收标准</w:t>
      </w:r>
      <w:r>
        <w:rPr>
          <w:color w:val="auto"/>
          <w:szCs w:val="21"/>
        </w:rPr>
        <w:t>，</w:t>
      </w:r>
    </w:p>
    <w:p>
      <w:pPr>
        <w:pageBreakBefore w:val="0"/>
        <w:wordWrap/>
        <w:overflowPunct/>
        <w:topLinePunct w:val="0"/>
        <w:bidi w:val="0"/>
        <w:snapToGrid w:val="0"/>
        <w:spacing w:line="360" w:lineRule="exact"/>
        <w:ind w:firstLine="420" w:firstLineChars="200"/>
        <w:rPr>
          <w:color w:val="auto"/>
          <w:szCs w:val="21"/>
          <w:u w:val="single"/>
        </w:rPr>
      </w:pPr>
      <w:r>
        <w:rPr>
          <w:rFonts w:hint="eastAsia"/>
          <w:color w:val="auto"/>
          <w:szCs w:val="21"/>
        </w:rPr>
        <w:t>1.6</w:t>
      </w:r>
      <w:r>
        <w:rPr>
          <w:rFonts w:hint="eastAsia"/>
          <w:color w:val="auto"/>
          <w:szCs w:val="21"/>
          <w:lang w:val="en-US" w:eastAsia="zh-CN"/>
        </w:rPr>
        <w:t xml:space="preserve">  </w:t>
      </w:r>
      <w:r>
        <w:rPr>
          <w:color w:val="auto"/>
          <w:szCs w:val="21"/>
        </w:rPr>
        <w:t>保修要求：</w:t>
      </w:r>
      <w:r>
        <w:rPr>
          <w:rFonts w:hint="eastAsia"/>
          <w:color w:val="auto"/>
          <w:szCs w:val="21"/>
          <w:u w:val="single"/>
        </w:rPr>
        <w:t>按国家现行相关文件执行</w:t>
      </w:r>
      <w:r>
        <w:rPr>
          <w:color w:val="auto"/>
          <w:szCs w:val="21"/>
        </w:rPr>
        <w:t>。</w:t>
      </w:r>
      <w:r>
        <w:rPr>
          <w:color w:val="auto"/>
          <w:szCs w:val="21"/>
          <w:u w:val="single"/>
        </w:rPr>
        <w:t xml:space="preserve">                   </w:t>
      </w:r>
    </w:p>
    <w:p>
      <w:pPr>
        <w:pStyle w:val="5"/>
        <w:pageBreakBefore w:val="0"/>
        <w:wordWrap/>
        <w:overflowPunct/>
        <w:topLinePunct w:val="0"/>
        <w:bidi w:val="0"/>
        <w:spacing w:line="360" w:lineRule="exact"/>
        <w:rPr>
          <w:rFonts w:ascii="Times New Roman" w:hAnsi="Times New Roman" w:eastAsia="黑体"/>
          <w:b w:val="0"/>
          <w:bCs w:val="0"/>
          <w:color w:val="auto"/>
          <w:sz w:val="21"/>
          <w:szCs w:val="21"/>
        </w:rPr>
      </w:pPr>
      <w:bookmarkStart w:id="2" w:name="_Toc21505381"/>
      <w:bookmarkStart w:id="3" w:name="_Toc9178509"/>
      <w:r>
        <w:rPr>
          <w:rFonts w:ascii="Times New Roman" w:hAnsi="Times New Roman" w:eastAsia="黑体"/>
          <w:b w:val="0"/>
          <w:bCs w:val="0"/>
          <w:color w:val="auto"/>
          <w:sz w:val="21"/>
          <w:szCs w:val="21"/>
        </w:rPr>
        <w:t>2.资格要求</w:t>
      </w:r>
      <w:bookmarkEnd w:id="2"/>
      <w:bookmarkEnd w:id="3"/>
    </w:p>
    <w:p>
      <w:pPr>
        <w:pageBreakBefore w:val="0"/>
        <w:wordWrap/>
        <w:overflowPunct/>
        <w:topLinePunct w:val="0"/>
        <w:bidi w:val="0"/>
        <w:spacing w:line="360" w:lineRule="exact"/>
        <w:ind w:firstLine="420" w:firstLineChars="200"/>
        <w:rPr>
          <w:color w:val="auto"/>
          <w:szCs w:val="21"/>
        </w:rPr>
      </w:pPr>
      <w:r>
        <w:rPr>
          <w:color w:val="auto"/>
          <w:szCs w:val="21"/>
        </w:rPr>
        <w:t>2.1  具有独立法人资格并依法取得企业营业执照，营业执照处于有效期；省外入湘企业已在 “湖南省住房和城乡建设网” 进行基本信息登记；</w:t>
      </w:r>
    </w:p>
    <w:p>
      <w:pPr>
        <w:pageBreakBefore w:val="0"/>
        <w:wordWrap/>
        <w:overflowPunct/>
        <w:topLinePunct w:val="0"/>
        <w:bidi w:val="0"/>
        <w:spacing w:line="360" w:lineRule="exact"/>
        <w:ind w:firstLine="420" w:firstLineChars="200"/>
        <w:rPr>
          <w:color w:val="auto"/>
          <w:szCs w:val="21"/>
        </w:rPr>
      </w:pPr>
      <w:r>
        <w:rPr>
          <w:color w:val="auto"/>
          <w:szCs w:val="21"/>
        </w:rPr>
        <w:t>2.2  具备</w:t>
      </w:r>
      <w:r>
        <w:rPr>
          <w:rFonts w:hint="eastAsia"/>
          <w:color w:val="auto"/>
          <w:szCs w:val="21"/>
        </w:rPr>
        <w:t>住房城乡</w:t>
      </w:r>
      <w:r>
        <w:rPr>
          <w:color w:val="auto"/>
          <w:szCs w:val="21"/>
        </w:rPr>
        <w:t>建设主管部门颁发的</w:t>
      </w:r>
      <w:r>
        <w:rPr>
          <w:color w:val="auto"/>
          <w:u w:val="single"/>
        </w:rPr>
        <w:t xml:space="preserve"> </w:t>
      </w:r>
      <w:r>
        <w:rPr>
          <w:rFonts w:hint="eastAsia"/>
          <w:b/>
          <w:bCs/>
          <w:color w:val="auto"/>
          <w:highlight w:val="none"/>
          <w:u w:val="single"/>
        </w:rPr>
        <w:t>建筑工程施工总承包叁级</w:t>
      </w:r>
      <w:r>
        <w:rPr>
          <w:rFonts w:hint="eastAsia"/>
          <w:b/>
          <w:bCs/>
          <w:color w:val="auto"/>
          <w:highlight w:val="none"/>
          <w:u w:val="single"/>
          <w:lang w:val="en-US" w:eastAsia="zh-CN"/>
        </w:rPr>
        <w:t>及以上</w:t>
      </w:r>
      <w:r>
        <w:rPr>
          <w:rFonts w:hint="eastAsia"/>
          <w:b/>
          <w:bCs/>
          <w:color w:val="auto"/>
          <w:highlight w:val="none"/>
          <w:u w:val="single"/>
        </w:rPr>
        <w:t>（含叁级）</w:t>
      </w:r>
      <w:r>
        <w:rPr>
          <w:rFonts w:hint="eastAsia"/>
          <w:color w:val="auto"/>
          <w:u w:val="single"/>
        </w:rPr>
        <w:t xml:space="preserve"> </w:t>
      </w:r>
      <w:r>
        <w:rPr>
          <w:color w:val="auto"/>
          <w:szCs w:val="21"/>
          <w:u w:val="single"/>
        </w:rPr>
        <w:t xml:space="preserve"> </w:t>
      </w:r>
      <w:r>
        <w:rPr>
          <w:color w:val="auto"/>
          <w:szCs w:val="21"/>
        </w:rPr>
        <w:t>资质，安全生产许可证处于有效期；</w:t>
      </w:r>
    </w:p>
    <w:p>
      <w:pPr>
        <w:pageBreakBefore w:val="0"/>
        <w:widowControl/>
        <w:wordWrap/>
        <w:overflowPunct/>
        <w:topLinePunct w:val="0"/>
        <w:bidi w:val="0"/>
        <w:adjustRightInd w:val="0"/>
        <w:snapToGrid w:val="0"/>
        <w:spacing w:line="360" w:lineRule="exact"/>
        <w:ind w:firstLine="420" w:firstLineChars="200"/>
        <w:jc w:val="left"/>
        <w:rPr>
          <w:color w:val="auto"/>
          <w:szCs w:val="21"/>
        </w:rPr>
      </w:pPr>
      <w:r>
        <w:rPr>
          <w:color w:val="auto"/>
          <w:szCs w:val="21"/>
        </w:rPr>
        <w:t>2.3  拟任项目经理具备</w:t>
      </w:r>
      <w:r>
        <w:rPr>
          <w:rFonts w:hint="eastAsia"/>
          <w:b/>
          <w:bCs/>
          <w:color w:val="auto"/>
          <w:highlight w:val="none"/>
          <w:u w:val="single"/>
        </w:rPr>
        <w:t>建筑工程</w:t>
      </w:r>
      <w:r>
        <w:rPr>
          <w:color w:val="auto"/>
          <w:szCs w:val="21"/>
          <w:u w:val="single"/>
        </w:rPr>
        <w:t xml:space="preserve"> </w:t>
      </w:r>
      <w:r>
        <w:rPr>
          <w:color w:val="auto"/>
          <w:szCs w:val="21"/>
        </w:rPr>
        <w:t>专业</w:t>
      </w:r>
      <w:r>
        <w:rPr>
          <w:color w:val="auto"/>
          <w:u w:val="single"/>
        </w:rPr>
        <w:t xml:space="preserve"> </w:t>
      </w:r>
      <w:r>
        <w:rPr>
          <w:rFonts w:hint="eastAsia"/>
          <w:b/>
          <w:bCs/>
          <w:color w:val="auto"/>
          <w:highlight w:val="none"/>
          <w:u w:val="single"/>
        </w:rPr>
        <w:t>贰级及以上（含</w:t>
      </w:r>
      <w:r>
        <w:rPr>
          <w:rFonts w:hint="eastAsia"/>
          <w:b/>
          <w:bCs/>
          <w:color w:val="auto"/>
          <w:highlight w:val="none"/>
          <w:u w:val="single"/>
          <w:lang w:val="en-US" w:eastAsia="zh-CN"/>
        </w:rPr>
        <w:t>贰</w:t>
      </w:r>
      <w:r>
        <w:rPr>
          <w:rFonts w:hint="eastAsia"/>
          <w:b/>
          <w:bCs/>
          <w:color w:val="auto"/>
          <w:highlight w:val="none"/>
          <w:u w:val="single"/>
        </w:rPr>
        <w:t>级）注册建造师</w:t>
      </w:r>
      <w:r>
        <w:rPr>
          <w:color w:val="auto"/>
          <w:u w:val="single"/>
        </w:rPr>
        <w:t xml:space="preserve"> </w:t>
      </w:r>
      <w:r>
        <w:rPr>
          <w:color w:val="auto"/>
          <w:szCs w:val="21"/>
        </w:rPr>
        <w:t>资格，具备项目负责人安全生产考核合格证书，且未在其他建设工程项目</w:t>
      </w:r>
      <w:r>
        <w:rPr>
          <w:rFonts w:hint="eastAsia"/>
          <w:color w:val="auto"/>
          <w:szCs w:val="21"/>
        </w:rPr>
        <w:t>中担任</w:t>
      </w:r>
      <w:r>
        <w:rPr>
          <w:color w:val="auto"/>
          <w:szCs w:val="21"/>
        </w:rPr>
        <w:t>同类职务</w:t>
      </w:r>
      <w:r>
        <w:rPr>
          <w:rFonts w:hint="eastAsia"/>
          <w:color w:val="auto"/>
          <w:szCs w:val="21"/>
        </w:rPr>
        <w:t>（</w:t>
      </w:r>
      <w:r>
        <w:rPr>
          <w:rFonts w:hint="eastAsia" w:ascii="宋体" w:hAnsi="宋体" w:cs="宋体"/>
          <w:color w:val="auto"/>
          <w:szCs w:val="21"/>
        </w:rPr>
        <w:t>拟任项目经理在建情况以投标截止时在“湖南省建筑工程监管信息平台”查询信息为准，有在其他项目任关键岗位人员情形的，评标委员会应当否决其投标</w:t>
      </w:r>
      <w:r>
        <w:rPr>
          <w:rFonts w:hint="eastAsia"/>
          <w:color w:val="auto"/>
          <w:szCs w:val="21"/>
        </w:rPr>
        <w:t>）</w:t>
      </w:r>
      <w:r>
        <w:rPr>
          <w:color w:val="auto"/>
          <w:szCs w:val="21"/>
        </w:rPr>
        <w:t>；</w:t>
      </w:r>
    </w:p>
    <w:p>
      <w:pPr>
        <w:pageBreakBefore w:val="0"/>
        <w:wordWrap/>
        <w:overflowPunct/>
        <w:topLinePunct w:val="0"/>
        <w:bidi w:val="0"/>
        <w:spacing w:line="360" w:lineRule="exact"/>
        <w:ind w:firstLine="420" w:firstLineChars="200"/>
        <w:rPr>
          <w:rFonts w:hint="eastAsia" w:eastAsia="宋体"/>
          <w:color w:val="auto"/>
          <w:szCs w:val="21"/>
          <w:lang w:eastAsia="zh-CN"/>
        </w:rPr>
      </w:pPr>
      <w:r>
        <w:rPr>
          <w:color w:val="auto"/>
          <w:szCs w:val="21"/>
        </w:rPr>
        <w:t>2.</w:t>
      </w:r>
      <w:r>
        <w:rPr>
          <w:rFonts w:hint="eastAsia"/>
          <w:color w:val="auto"/>
          <w:szCs w:val="21"/>
          <w:lang w:val="en-US" w:eastAsia="zh-CN"/>
        </w:rPr>
        <w:t>4</w:t>
      </w:r>
      <w:r>
        <w:rPr>
          <w:color w:val="auto"/>
          <w:szCs w:val="21"/>
        </w:rPr>
        <w:t xml:space="preserve">  其他要求：</w:t>
      </w:r>
      <w:r>
        <w:rPr>
          <w:rFonts w:hint="eastAsia"/>
          <w:color w:val="auto"/>
          <w:szCs w:val="21"/>
          <w:lang w:eastAsia="zh-CN"/>
        </w:rPr>
        <w:t>投标人资格具体要求详见第二章投标人须知前附表。</w:t>
      </w:r>
    </w:p>
    <w:p>
      <w:pPr>
        <w:pStyle w:val="5"/>
        <w:pageBreakBefore w:val="0"/>
        <w:wordWrap/>
        <w:overflowPunct/>
        <w:topLinePunct w:val="0"/>
        <w:bidi w:val="0"/>
        <w:spacing w:line="360" w:lineRule="exact"/>
        <w:rPr>
          <w:rFonts w:ascii="Times New Roman" w:hAnsi="Times New Roman" w:eastAsia="黑体"/>
          <w:b w:val="0"/>
          <w:bCs w:val="0"/>
          <w:color w:val="auto"/>
          <w:sz w:val="21"/>
          <w:szCs w:val="21"/>
        </w:rPr>
      </w:pPr>
      <w:bookmarkStart w:id="4" w:name="_Toc300677990"/>
      <w:bookmarkStart w:id="5" w:name="_Toc9178510"/>
      <w:bookmarkStart w:id="6" w:name="_Toc21505382"/>
      <w:r>
        <w:rPr>
          <w:rFonts w:ascii="Times New Roman" w:hAnsi="Times New Roman" w:eastAsia="黑体"/>
          <w:b w:val="0"/>
          <w:bCs w:val="0"/>
          <w:color w:val="auto"/>
          <w:sz w:val="21"/>
          <w:szCs w:val="21"/>
        </w:rPr>
        <w:t>3.招标文件的获取</w:t>
      </w:r>
      <w:bookmarkEnd w:id="4"/>
      <w:bookmarkEnd w:id="5"/>
      <w:bookmarkEnd w:id="6"/>
    </w:p>
    <w:p>
      <w:pPr>
        <w:pageBreakBefore w:val="0"/>
        <w:wordWrap/>
        <w:overflowPunct/>
        <w:topLinePunct w:val="0"/>
        <w:bidi w:val="0"/>
        <w:spacing w:line="360" w:lineRule="exact"/>
        <w:ind w:firstLine="420" w:firstLineChars="200"/>
        <w:rPr>
          <w:rFonts w:hint="eastAsia"/>
          <w:color w:val="auto"/>
          <w:szCs w:val="21"/>
        </w:rPr>
      </w:pPr>
      <w:bookmarkStart w:id="7" w:name="_Toc300677991"/>
      <w:bookmarkStart w:id="8" w:name="_Toc21505383"/>
      <w:bookmarkStart w:id="9" w:name="_Toc9178511"/>
      <w:r>
        <w:rPr>
          <w:rFonts w:hint="eastAsia"/>
          <w:color w:val="auto"/>
          <w:szCs w:val="21"/>
          <w:lang w:val="en-US" w:eastAsia="zh-CN"/>
        </w:rPr>
        <w:t>3</w:t>
      </w:r>
      <w:r>
        <w:rPr>
          <w:rFonts w:hint="eastAsia"/>
          <w:color w:val="auto"/>
          <w:szCs w:val="21"/>
        </w:rPr>
        <w:t>.1请各投标人于投标截止之日前通过江永县人民政府网站(http://www.jiangyong.gov.cn/)上下载招标文件</w:t>
      </w:r>
      <w:r>
        <w:rPr>
          <w:rFonts w:hint="eastAsia"/>
          <w:color w:val="auto"/>
          <w:szCs w:val="21"/>
          <w:lang w:eastAsia="zh-CN"/>
        </w:rPr>
        <w:t>，路径：首页</w:t>
      </w:r>
      <w:r>
        <w:rPr>
          <w:rFonts w:hint="eastAsia"/>
          <w:color w:val="auto"/>
          <w:szCs w:val="21"/>
          <w:lang w:val="en-US" w:eastAsia="zh-CN"/>
        </w:rPr>
        <w:t>-政务公开-政务公开工作要点-公共资源配置-工程招投标</w:t>
      </w:r>
      <w:r>
        <w:rPr>
          <w:rFonts w:hint="eastAsia"/>
          <w:color w:val="auto"/>
          <w:szCs w:val="21"/>
        </w:rPr>
        <w:t>。</w:t>
      </w:r>
    </w:p>
    <w:p>
      <w:pPr>
        <w:pageBreakBefore w:val="0"/>
        <w:wordWrap/>
        <w:overflowPunct/>
        <w:topLinePunct w:val="0"/>
        <w:bidi w:val="0"/>
        <w:spacing w:line="360" w:lineRule="exact"/>
        <w:ind w:firstLine="420" w:firstLineChars="200"/>
        <w:rPr>
          <w:color w:val="auto"/>
          <w:szCs w:val="21"/>
        </w:rPr>
      </w:pPr>
      <w:r>
        <w:rPr>
          <w:rFonts w:hint="eastAsia"/>
          <w:color w:val="auto"/>
          <w:szCs w:val="21"/>
          <w:lang w:val="en-US" w:eastAsia="zh-CN"/>
        </w:rPr>
        <w:t>3</w:t>
      </w:r>
      <w:r>
        <w:rPr>
          <w:color w:val="auto"/>
          <w:szCs w:val="21"/>
        </w:rPr>
        <w:t>.2</w:t>
      </w:r>
      <w:r>
        <w:rPr>
          <w:rFonts w:hint="eastAsia"/>
          <w:color w:val="auto"/>
          <w:szCs w:val="21"/>
        </w:rPr>
        <w:t>招标文件每套售价</w:t>
      </w:r>
      <w:r>
        <w:rPr>
          <w:color w:val="auto"/>
          <w:szCs w:val="21"/>
        </w:rPr>
        <w:t>400</w:t>
      </w:r>
      <w:r>
        <w:rPr>
          <w:rFonts w:hint="eastAsia"/>
          <w:color w:val="auto"/>
          <w:szCs w:val="21"/>
        </w:rPr>
        <w:t>元，递交投标文件时缴纳，否则拒绝接受其投标文件。</w:t>
      </w:r>
    </w:p>
    <w:p>
      <w:pPr>
        <w:pageBreakBefore w:val="0"/>
        <w:wordWrap/>
        <w:overflowPunct/>
        <w:topLinePunct w:val="0"/>
        <w:bidi w:val="0"/>
        <w:spacing w:line="360" w:lineRule="exact"/>
        <w:ind w:firstLine="420" w:firstLineChars="200"/>
        <w:rPr>
          <w:rFonts w:asciiTheme="minorEastAsia" w:hAnsiTheme="minorEastAsia" w:eastAsiaTheme="minorEastAsia" w:cstheme="minorEastAsia"/>
          <w:color w:val="auto"/>
          <w:szCs w:val="21"/>
        </w:rPr>
      </w:pPr>
      <w:r>
        <w:rPr>
          <w:rFonts w:hint="eastAsia"/>
          <w:color w:val="auto"/>
          <w:szCs w:val="21"/>
          <w:lang w:val="en-US" w:eastAsia="zh-CN"/>
        </w:rPr>
        <w:t>3</w:t>
      </w:r>
      <w:r>
        <w:rPr>
          <w:rFonts w:hint="eastAsia"/>
          <w:color w:val="auto"/>
          <w:szCs w:val="21"/>
        </w:rPr>
        <w:t>.3招标人可以对已发出的招标文件进行必要的澄清或者修改。澄清或者修改的内容可能影响投标文件编制的，于投标截止时间3日前在江永县人民政府网站(http://www.jiangyong.gov.cn/)上发布；修改内容不影响投标文件编制的，于提交投标文件截止时间2日前在江永县人民政府网站(http://www.jiangyong.gov.cn/)上发布</w:t>
      </w:r>
      <w:r>
        <w:rPr>
          <w:rFonts w:hint="eastAsia" w:ascii="宋体" w:hAnsi="宋体" w:cs="宋体"/>
          <w:color w:val="auto"/>
          <w:sz w:val="24"/>
        </w:rPr>
        <w:t>；</w:t>
      </w:r>
    </w:p>
    <w:p>
      <w:pPr>
        <w:pStyle w:val="5"/>
        <w:pageBreakBefore w:val="0"/>
        <w:wordWrap/>
        <w:overflowPunct/>
        <w:topLinePunct w:val="0"/>
        <w:bidi w:val="0"/>
        <w:spacing w:line="360" w:lineRule="exact"/>
        <w:rPr>
          <w:rFonts w:ascii="Times New Roman" w:hAnsi="Times New Roman" w:eastAsia="黑体"/>
          <w:b w:val="0"/>
          <w:bCs w:val="0"/>
          <w:color w:val="auto"/>
          <w:sz w:val="21"/>
          <w:szCs w:val="21"/>
        </w:rPr>
      </w:pPr>
      <w:r>
        <w:rPr>
          <w:rFonts w:ascii="Times New Roman" w:hAnsi="Times New Roman" w:eastAsia="黑体"/>
          <w:b w:val="0"/>
          <w:bCs w:val="0"/>
          <w:color w:val="auto"/>
          <w:sz w:val="21"/>
          <w:szCs w:val="21"/>
        </w:rPr>
        <w:t>4.投标文件的递交</w:t>
      </w:r>
      <w:bookmarkEnd w:id="7"/>
      <w:bookmarkEnd w:id="8"/>
      <w:bookmarkEnd w:id="9"/>
    </w:p>
    <w:p>
      <w:pPr>
        <w:pageBreakBefore w:val="0"/>
        <w:wordWrap/>
        <w:overflowPunct/>
        <w:topLinePunct w:val="0"/>
        <w:bidi w:val="0"/>
        <w:spacing w:line="360" w:lineRule="exact"/>
        <w:ind w:firstLine="420" w:firstLineChars="200"/>
        <w:rPr>
          <w:color w:val="auto"/>
          <w:szCs w:val="21"/>
        </w:rPr>
      </w:pPr>
      <w:r>
        <w:rPr>
          <w:rFonts w:hint="eastAsia"/>
          <w:color w:val="auto"/>
          <w:szCs w:val="21"/>
          <w:lang w:val="en-US" w:eastAsia="zh-CN"/>
        </w:rPr>
        <w:t xml:space="preserve"> </w:t>
      </w:r>
      <w:r>
        <w:rPr>
          <w:color w:val="auto"/>
          <w:szCs w:val="21"/>
        </w:rPr>
        <w:t>递交投标文件的截止时间（即：投标截止时间，下同）及开标时间为</w:t>
      </w:r>
      <w:r>
        <w:rPr>
          <w:rFonts w:hint="eastAsia"/>
          <w:color w:val="auto"/>
          <w:szCs w:val="21"/>
          <w:u w:val="single"/>
          <w:lang w:val="en-US" w:eastAsia="zh-CN"/>
        </w:rPr>
        <w:t>2023</w:t>
      </w:r>
      <w:r>
        <w:rPr>
          <w:color w:val="auto"/>
          <w:szCs w:val="21"/>
        </w:rPr>
        <w:t>年</w:t>
      </w:r>
      <w:r>
        <w:rPr>
          <w:color w:val="auto"/>
          <w:szCs w:val="21"/>
          <w:u w:val="single"/>
        </w:rPr>
        <w:t xml:space="preserve"> </w:t>
      </w:r>
      <w:r>
        <w:rPr>
          <w:rFonts w:hint="eastAsia"/>
          <w:color w:val="auto"/>
          <w:szCs w:val="21"/>
          <w:u w:val="single"/>
          <w:lang w:val="en-US" w:eastAsia="zh-CN"/>
        </w:rPr>
        <w:t>06</w:t>
      </w:r>
      <w:r>
        <w:rPr>
          <w:color w:val="auto"/>
          <w:szCs w:val="21"/>
        </w:rPr>
        <w:t>月</w:t>
      </w:r>
      <w:r>
        <w:rPr>
          <w:rFonts w:hint="eastAsia"/>
          <w:color w:val="auto"/>
          <w:szCs w:val="21"/>
          <w:u w:val="single"/>
          <w:lang w:val="en-US" w:eastAsia="zh-CN"/>
        </w:rPr>
        <w:t>16</w:t>
      </w:r>
      <w:r>
        <w:rPr>
          <w:color w:val="auto"/>
          <w:szCs w:val="21"/>
        </w:rPr>
        <w:t>日</w:t>
      </w:r>
      <w:r>
        <w:rPr>
          <w:rFonts w:hint="eastAsia"/>
          <w:color w:val="auto"/>
          <w:szCs w:val="21"/>
          <w:u w:val="single"/>
          <w:lang w:val="en-US" w:eastAsia="zh-CN"/>
        </w:rPr>
        <w:t>10</w:t>
      </w:r>
      <w:r>
        <w:rPr>
          <w:color w:val="auto"/>
          <w:szCs w:val="21"/>
        </w:rPr>
        <w:t>时</w:t>
      </w:r>
      <w:r>
        <w:rPr>
          <w:rFonts w:hint="eastAsia"/>
          <w:color w:val="auto"/>
          <w:szCs w:val="21"/>
          <w:u w:val="single"/>
          <w:lang w:val="en-US" w:eastAsia="zh-CN"/>
        </w:rPr>
        <w:t>00</w:t>
      </w:r>
      <w:r>
        <w:rPr>
          <w:color w:val="auto"/>
          <w:szCs w:val="21"/>
        </w:rPr>
        <w:t>分，地点为</w:t>
      </w:r>
      <w:r>
        <w:rPr>
          <w:rFonts w:hint="eastAsia"/>
          <w:color w:val="auto"/>
          <w:szCs w:val="21"/>
          <w:u w:val="single"/>
        </w:rPr>
        <w:t>江永女书大酒店四楼会议室</w:t>
      </w:r>
      <w:r>
        <w:rPr>
          <w:color w:val="auto"/>
          <w:szCs w:val="21"/>
        </w:rPr>
        <w:t>。逾期送达的</w:t>
      </w:r>
      <w:r>
        <w:rPr>
          <w:rFonts w:hint="eastAsia"/>
          <w:color w:val="auto"/>
          <w:szCs w:val="21"/>
        </w:rPr>
        <w:t>、</w:t>
      </w:r>
      <w:r>
        <w:rPr>
          <w:color w:val="auto"/>
          <w:szCs w:val="21"/>
        </w:rPr>
        <w:t>未送达指定地点或</w:t>
      </w:r>
      <w:r>
        <w:rPr>
          <w:rFonts w:hint="eastAsia"/>
          <w:color w:val="auto"/>
          <w:szCs w:val="21"/>
        </w:rPr>
        <w:t>未</w:t>
      </w:r>
      <w:r>
        <w:rPr>
          <w:color w:val="auto"/>
          <w:szCs w:val="21"/>
        </w:rPr>
        <w:t>按照招标文件</w:t>
      </w:r>
      <w:r>
        <w:rPr>
          <w:rFonts w:hint="eastAsia"/>
          <w:color w:val="auto"/>
          <w:szCs w:val="21"/>
        </w:rPr>
        <w:t>规定</w:t>
      </w:r>
      <w:r>
        <w:rPr>
          <w:color w:val="auto"/>
          <w:szCs w:val="21"/>
        </w:rPr>
        <w:t>密封的投标文件，招标人将予以拒收。</w:t>
      </w:r>
    </w:p>
    <w:p>
      <w:pPr>
        <w:pageBreakBefore w:val="0"/>
        <w:wordWrap/>
        <w:overflowPunct/>
        <w:topLinePunct w:val="0"/>
        <w:bidi w:val="0"/>
        <w:snapToGrid w:val="0"/>
        <w:spacing w:line="360" w:lineRule="exact"/>
        <w:rPr>
          <w:rFonts w:ascii="宋体" w:cs="宋体"/>
          <w:color w:val="auto"/>
          <w:sz w:val="24"/>
        </w:rPr>
      </w:pPr>
      <w:r>
        <w:rPr>
          <w:rFonts w:hint="eastAsia" w:ascii="宋体" w:hAnsi="宋体" w:cs="宋体"/>
          <w:b/>
          <w:bCs/>
          <w:color w:val="auto"/>
          <w:sz w:val="24"/>
          <w:lang w:val="en-US" w:eastAsia="zh-CN"/>
        </w:rPr>
        <w:t>5</w:t>
      </w:r>
      <w:r>
        <w:rPr>
          <w:rFonts w:hint="eastAsia" w:ascii="宋体" w:hAnsi="宋体" w:cs="宋体"/>
          <w:b/>
          <w:bCs/>
          <w:color w:val="auto"/>
          <w:sz w:val="24"/>
        </w:rPr>
        <w:t>、</w:t>
      </w:r>
      <w:r>
        <w:rPr>
          <w:rFonts w:hint="eastAsia" w:ascii="宋体" w:hAnsi="宋体" w:cs="宋体"/>
          <w:b/>
          <w:color w:val="auto"/>
          <w:sz w:val="24"/>
        </w:rPr>
        <w:t>合格性评审</w:t>
      </w:r>
    </w:p>
    <w:p>
      <w:pPr>
        <w:pageBreakBefore w:val="0"/>
        <w:wordWrap/>
        <w:overflowPunct/>
        <w:topLinePunct w:val="0"/>
        <w:bidi w:val="0"/>
        <w:spacing w:line="360" w:lineRule="exact"/>
        <w:ind w:firstLine="420" w:firstLineChars="200"/>
        <w:rPr>
          <w:rFonts w:ascii="宋体" w:hAnsi="宋体"/>
          <w:color w:val="auto"/>
          <w:sz w:val="21"/>
          <w:szCs w:val="21"/>
          <w:shd w:val="pct10" w:color="auto" w:fill="FFFFFF"/>
        </w:rPr>
      </w:pP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本项目若参加投标的投标人过多，超过</w:t>
      </w:r>
      <w:r>
        <w:rPr>
          <w:rFonts w:ascii="宋体" w:hAnsi="宋体" w:cs="宋体"/>
          <w:color w:val="auto"/>
          <w:sz w:val="21"/>
          <w:szCs w:val="21"/>
        </w:rPr>
        <w:t>15</w:t>
      </w:r>
      <w:r>
        <w:rPr>
          <w:rFonts w:hint="eastAsia" w:ascii="宋体" w:hAnsi="宋体" w:cs="宋体"/>
          <w:color w:val="auto"/>
          <w:sz w:val="21"/>
          <w:szCs w:val="21"/>
        </w:rPr>
        <w:t>家（含</w:t>
      </w:r>
      <w:r>
        <w:rPr>
          <w:rFonts w:ascii="宋体" w:hAnsi="宋体" w:cs="宋体"/>
          <w:color w:val="auto"/>
          <w:sz w:val="21"/>
          <w:szCs w:val="21"/>
        </w:rPr>
        <w:t>15</w:t>
      </w:r>
      <w:r>
        <w:rPr>
          <w:rFonts w:hint="eastAsia" w:ascii="宋体" w:hAnsi="宋体" w:cs="宋体"/>
          <w:color w:val="auto"/>
          <w:sz w:val="21"/>
          <w:szCs w:val="21"/>
        </w:rPr>
        <w:t>家）以上时，先从所有</w:t>
      </w:r>
      <w:r>
        <w:rPr>
          <w:rFonts w:hint="eastAsia" w:ascii="宋体" w:hAnsi="宋体" w:cs="宋体"/>
          <w:color w:val="auto"/>
          <w:sz w:val="21"/>
          <w:szCs w:val="21"/>
          <w:lang w:eastAsia="zh-CN"/>
        </w:rPr>
        <w:t>递交投标文件的</w:t>
      </w:r>
      <w:r>
        <w:rPr>
          <w:rFonts w:hint="eastAsia" w:ascii="宋体" w:hAnsi="宋体" w:cs="宋体"/>
          <w:color w:val="auto"/>
          <w:sz w:val="21"/>
          <w:szCs w:val="21"/>
        </w:rPr>
        <w:t>投标人中随机抽取</w:t>
      </w:r>
      <w:r>
        <w:rPr>
          <w:rFonts w:ascii="宋体" w:hAnsi="宋体" w:cs="宋体"/>
          <w:color w:val="auto"/>
          <w:sz w:val="21"/>
          <w:szCs w:val="21"/>
        </w:rPr>
        <w:t>7</w:t>
      </w:r>
      <w:r>
        <w:rPr>
          <w:rFonts w:hint="eastAsia" w:ascii="宋体" w:hAnsi="宋体" w:cs="宋体"/>
          <w:color w:val="auto"/>
          <w:sz w:val="21"/>
          <w:szCs w:val="21"/>
        </w:rPr>
        <w:t>家入围，评审委员会对入围投标人进行合格性评审。</w:t>
      </w:r>
    </w:p>
    <w:p>
      <w:pPr>
        <w:pStyle w:val="5"/>
        <w:pageBreakBefore w:val="0"/>
        <w:wordWrap/>
        <w:overflowPunct/>
        <w:topLinePunct w:val="0"/>
        <w:bidi w:val="0"/>
        <w:spacing w:line="360" w:lineRule="exact"/>
        <w:rPr>
          <w:rFonts w:ascii="Times New Roman" w:hAnsi="Times New Roman" w:eastAsia="黑体"/>
          <w:b w:val="0"/>
          <w:bCs w:val="0"/>
          <w:color w:val="auto"/>
          <w:sz w:val="21"/>
          <w:szCs w:val="21"/>
        </w:rPr>
      </w:pPr>
      <w:bookmarkStart w:id="10" w:name="_Toc9178513"/>
      <w:bookmarkStart w:id="11" w:name="_Toc21505385"/>
      <w:bookmarkStart w:id="12" w:name="_Toc300677993"/>
      <w:r>
        <w:rPr>
          <w:rFonts w:hint="eastAsia" w:ascii="Times New Roman" w:hAnsi="Times New Roman" w:eastAsia="黑体"/>
          <w:b w:val="0"/>
          <w:bCs w:val="0"/>
          <w:color w:val="auto"/>
          <w:sz w:val="21"/>
          <w:szCs w:val="21"/>
        </w:rPr>
        <w:t>6</w:t>
      </w:r>
      <w:r>
        <w:rPr>
          <w:rFonts w:ascii="Times New Roman" w:hAnsi="Times New Roman" w:eastAsia="黑体"/>
          <w:b w:val="0"/>
          <w:bCs w:val="0"/>
          <w:color w:val="auto"/>
          <w:sz w:val="21"/>
          <w:szCs w:val="21"/>
        </w:rPr>
        <w:t>.行政监督</w:t>
      </w:r>
      <w:bookmarkEnd w:id="10"/>
      <w:bookmarkEnd w:id="11"/>
      <w:bookmarkEnd w:id="12"/>
    </w:p>
    <w:p>
      <w:pPr>
        <w:pageBreakBefore w:val="0"/>
        <w:wordWrap/>
        <w:overflowPunct/>
        <w:topLinePunct w:val="0"/>
        <w:bidi w:val="0"/>
        <w:snapToGrid w:val="0"/>
        <w:spacing w:line="360" w:lineRule="exact"/>
        <w:ind w:firstLine="420" w:firstLineChars="200"/>
        <w:rPr>
          <w:color w:val="auto"/>
          <w:szCs w:val="21"/>
        </w:rPr>
      </w:pPr>
      <w:r>
        <w:rPr>
          <w:color w:val="auto"/>
          <w:szCs w:val="21"/>
        </w:rPr>
        <w:t>本次招投投标活动的监督机构为</w:t>
      </w:r>
      <w:r>
        <w:rPr>
          <w:color w:val="auto"/>
          <w:szCs w:val="21"/>
          <w:u w:val="single"/>
        </w:rPr>
        <w:t xml:space="preserve">  </w:t>
      </w:r>
      <w:r>
        <w:rPr>
          <w:rFonts w:hint="eastAsia"/>
          <w:color w:val="auto"/>
          <w:szCs w:val="21"/>
          <w:u w:val="single"/>
          <w:lang w:val="en-US" w:eastAsia="zh-CN"/>
        </w:rPr>
        <w:t>江永县住房和城乡建设局</w:t>
      </w:r>
      <w:r>
        <w:rPr>
          <w:color w:val="auto"/>
          <w:szCs w:val="21"/>
          <w:u w:val="single"/>
        </w:rPr>
        <w:t xml:space="preserve"> </w:t>
      </w:r>
      <w:r>
        <w:rPr>
          <w:color w:val="auto"/>
          <w:szCs w:val="21"/>
        </w:rPr>
        <w:t>，电话</w:t>
      </w:r>
      <w:r>
        <w:rPr>
          <w:color w:val="auto"/>
          <w:szCs w:val="21"/>
          <w:u w:val="single"/>
        </w:rPr>
        <w:t xml:space="preserve">   </w:t>
      </w:r>
      <w:r>
        <w:rPr>
          <w:rFonts w:hint="eastAsia"/>
          <w:color w:val="auto"/>
          <w:szCs w:val="21"/>
          <w:u w:val="single"/>
          <w:lang w:val="en-US" w:eastAsia="zh-CN"/>
        </w:rPr>
        <w:t>0746--5751716</w:t>
      </w:r>
      <w:r>
        <w:rPr>
          <w:color w:val="auto"/>
          <w:szCs w:val="21"/>
          <w:u w:val="single"/>
        </w:rPr>
        <w:t xml:space="preserve"> </w:t>
      </w:r>
      <w:r>
        <w:rPr>
          <w:color w:val="auto"/>
          <w:szCs w:val="21"/>
        </w:rPr>
        <w:t>。</w:t>
      </w:r>
    </w:p>
    <w:p>
      <w:pPr>
        <w:pStyle w:val="5"/>
        <w:pageBreakBefore w:val="0"/>
        <w:wordWrap/>
        <w:overflowPunct/>
        <w:topLinePunct w:val="0"/>
        <w:bidi w:val="0"/>
        <w:spacing w:line="360" w:lineRule="exact"/>
        <w:rPr>
          <w:rFonts w:ascii="Times New Roman" w:hAnsi="Times New Roman" w:eastAsia="黑体"/>
          <w:b w:val="0"/>
          <w:bCs w:val="0"/>
          <w:color w:val="auto"/>
          <w:sz w:val="21"/>
          <w:szCs w:val="21"/>
        </w:rPr>
      </w:pPr>
      <w:bookmarkStart w:id="13" w:name="_Toc300677994"/>
      <w:bookmarkStart w:id="14" w:name="_Toc21505386"/>
      <w:bookmarkStart w:id="15" w:name="_Toc9178514"/>
      <w:r>
        <w:rPr>
          <w:rFonts w:hint="eastAsia" w:ascii="Times New Roman" w:hAnsi="Times New Roman" w:eastAsia="黑体"/>
          <w:b w:val="0"/>
          <w:bCs w:val="0"/>
          <w:color w:val="auto"/>
          <w:sz w:val="21"/>
          <w:szCs w:val="21"/>
        </w:rPr>
        <w:t>7</w:t>
      </w:r>
      <w:r>
        <w:rPr>
          <w:rFonts w:ascii="Times New Roman" w:hAnsi="Times New Roman" w:eastAsia="黑体"/>
          <w:b w:val="0"/>
          <w:bCs w:val="0"/>
          <w:color w:val="auto"/>
          <w:sz w:val="21"/>
          <w:szCs w:val="21"/>
        </w:rPr>
        <w:t>.其它</w:t>
      </w:r>
      <w:bookmarkEnd w:id="13"/>
      <w:bookmarkEnd w:id="14"/>
      <w:bookmarkEnd w:id="15"/>
    </w:p>
    <w:p>
      <w:pPr>
        <w:pageBreakBefore w:val="0"/>
        <w:wordWrap/>
        <w:overflowPunct/>
        <w:topLinePunct w:val="0"/>
        <w:bidi w:val="0"/>
        <w:spacing w:line="360" w:lineRule="exact"/>
        <w:ind w:firstLine="210" w:firstLineChars="100"/>
        <w:rPr>
          <w:color w:val="auto"/>
          <w:szCs w:val="21"/>
        </w:rPr>
      </w:pPr>
      <w:r>
        <w:rPr>
          <w:rFonts w:hint="eastAsia"/>
          <w:color w:val="auto"/>
          <w:szCs w:val="21"/>
          <w:lang w:val="en-US" w:eastAsia="zh-CN"/>
        </w:rPr>
        <w:t xml:space="preserve"> </w:t>
      </w:r>
      <w:r>
        <w:rPr>
          <w:rFonts w:hint="eastAsia"/>
          <w:color w:val="auto"/>
          <w:szCs w:val="21"/>
        </w:rPr>
        <w:t>评标办法：根据江永政发【20</w:t>
      </w:r>
      <w:r>
        <w:rPr>
          <w:rFonts w:hint="eastAsia"/>
          <w:color w:val="auto"/>
          <w:szCs w:val="21"/>
          <w:lang w:val="en-US" w:eastAsia="zh-CN"/>
        </w:rPr>
        <w:t>21</w:t>
      </w:r>
      <w:r>
        <w:rPr>
          <w:rFonts w:hint="eastAsia"/>
          <w:color w:val="auto"/>
          <w:szCs w:val="21"/>
        </w:rPr>
        <w:t>】12号文件规定采用“合理定价评审抽取法”。</w:t>
      </w:r>
    </w:p>
    <w:p>
      <w:pPr>
        <w:pStyle w:val="5"/>
        <w:pageBreakBefore w:val="0"/>
        <w:wordWrap/>
        <w:overflowPunct/>
        <w:topLinePunct w:val="0"/>
        <w:bidi w:val="0"/>
        <w:spacing w:line="360" w:lineRule="exact"/>
        <w:rPr>
          <w:rFonts w:ascii="Times New Roman" w:hAnsi="Times New Roman" w:eastAsia="黑体"/>
          <w:b w:val="0"/>
          <w:bCs w:val="0"/>
          <w:color w:val="auto"/>
          <w:sz w:val="21"/>
          <w:szCs w:val="21"/>
        </w:rPr>
      </w:pPr>
      <w:bookmarkStart w:id="16" w:name="_Toc21505387"/>
      <w:bookmarkStart w:id="17" w:name="_Toc300677995"/>
      <w:bookmarkStart w:id="18" w:name="_Toc9178515"/>
      <w:r>
        <w:rPr>
          <w:rFonts w:hint="eastAsia" w:ascii="Times New Roman" w:hAnsi="Times New Roman" w:eastAsia="黑体"/>
          <w:b w:val="0"/>
          <w:bCs w:val="0"/>
          <w:color w:val="auto"/>
          <w:sz w:val="21"/>
          <w:szCs w:val="21"/>
        </w:rPr>
        <w:t>8</w:t>
      </w:r>
      <w:r>
        <w:rPr>
          <w:rFonts w:ascii="Times New Roman" w:hAnsi="Times New Roman" w:eastAsia="黑体"/>
          <w:b w:val="0"/>
          <w:bCs w:val="0"/>
          <w:color w:val="auto"/>
          <w:sz w:val="21"/>
          <w:szCs w:val="21"/>
        </w:rPr>
        <w:t>.联系方式</w:t>
      </w:r>
      <w:bookmarkEnd w:id="16"/>
      <w:bookmarkEnd w:id="17"/>
      <w:bookmarkEnd w:id="18"/>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Times New Roman" w:hAnsi="Times New Roman" w:eastAsia="宋体" w:cs="Times New Roman"/>
          <w:color w:val="auto"/>
          <w:szCs w:val="21"/>
          <w:u w:val="none"/>
        </w:rPr>
      </w:pPr>
      <w:r>
        <w:rPr>
          <w:rFonts w:ascii="Times New Roman" w:hAnsi="Times New Roman" w:eastAsia="宋体" w:cs="Times New Roman"/>
          <w:color w:val="auto"/>
          <w:szCs w:val="21"/>
          <w:u w:val="none"/>
        </w:rPr>
        <w:t xml:space="preserve">招 标 人： </w:t>
      </w:r>
      <w:r>
        <w:rPr>
          <w:rFonts w:hint="eastAsia" w:cs="Times New Roman"/>
          <w:color w:val="auto"/>
          <w:szCs w:val="21"/>
          <w:u w:val="none"/>
          <w:lang w:eastAsia="zh-CN"/>
        </w:rPr>
        <w:t>江永县民政局</w:t>
      </w:r>
      <w:r>
        <w:rPr>
          <w:rFonts w:ascii="Times New Roman" w:hAnsi="Times New Roman" w:eastAsia="宋体" w:cs="Times New Roman"/>
          <w:color w:val="auto"/>
          <w:szCs w:val="21"/>
          <w:u w:val="none"/>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Times New Roman" w:hAnsi="Times New Roman" w:eastAsia="宋体" w:cs="Times New Roman"/>
          <w:color w:val="auto"/>
          <w:szCs w:val="21"/>
          <w:u w:val="none"/>
        </w:rPr>
      </w:pPr>
      <w:r>
        <w:rPr>
          <w:rFonts w:ascii="Times New Roman" w:hAnsi="Times New Roman" w:eastAsia="宋体" w:cs="Times New Roman"/>
          <w:color w:val="auto"/>
          <w:szCs w:val="21"/>
          <w:u w:val="none"/>
        </w:rPr>
        <w:t xml:space="preserve">地    址： </w:t>
      </w:r>
      <w:r>
        <w:rPr>
          <w:rFonts w:hint="eastAsia" w:ascii="Times New Roman" w:hAnsi="Times New Roman" w:eastAsia="宋体" w:cs="Times New Roman"/>
          <w:color w:val="auto"/>
          <w:szCs w:val="21"/>
          <w:u w:val="none"/>
        </w:rPr>
        <w:t>永州市江永县永明东路78号</w:t>
      </w:r>
      <w:r>
        <w:rPr>
          <w:rFonts w:ascii="Times New Roman" w:hAnsi="Times New Roman" w:eastAsia="宋体" w:cs="Times New Roman"/>
          <w:color w:val="auto"/>
          <w:szCs w:val="21"/>
          <w:u w:val="none"/>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default" w:ascii="Times New Roman" w:hAnsi="Times New Roman" w:eastAsia="宋体" w:cs="Times New Roman"/>
          <w:color w:val="auto"/>
          <w:szCs w:val="21"/>
          <w:highlight w:val="yellow"/>
          <w:u w:val="none"/>
          <w:lang w:val="en-US" w:eastAsia="zh-CN"/>
        </w:rPr>
      </w:pPr>
      <w:r>
        <w:rPr>
          <w:rFonts w:hint="eastAsia" w:ascii="Times New Roman" w:hAnsi="Times New Roman" w:eastAsia="宋体" w:cs="Times New Roman"/>
          <w:color w:val="auto"/>
          <w:szCs w:val="21"/>
          <w:highlight w:val="none"/>
          <w:u w:val="none"/>
          <w:lang w:val="en-US" w:eastAsia="zh-CN"/>
        </w:rPr>
        <w:t>联 系人：金月华</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default" w:ascii="Times New Roman" w:hAnsi="Times New Roman" w:eastAsia="宋体" w:cs="Times New Roman"/>
          <w:color w:val="auto"/>
          <w:szCs w:val="21"/>
          <w:highlight w:val="yellow"/>
          <w:u w:val="none"/>
          <w:lang w:val="en-US"/>
        </w:rPr>
      </w:pPr>
      <w:r>
        <w:rPr>
          <w:rFonts w:hint="eastAsia" w:ascii="Times New Roman" w:hAnsi="Times New Roman" w:eastAsia="宋体" w:cs="Times New Roman"/>
          <w:color w:val="auto"/>
          <w:szCs w:val="21"/>
          <w:highlight w:val="none"/>
          <w:u w:val="none"/>
          <w:lang w:val="en-US" w:eastAsia="zh-CN"/>
        </w:rPr>
        <w:t>电   话：18974670856</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Times New Roman" w:hAnsi="Times New Roman" w:eastAsia="宋体" w:cs="Times New Roman"/>
          <w:color w:val="auto"/>
          <w:szCs w:val="21"/>
          <w:u w:val="none"/>
        </w:rPr>
      </w:pPr>
      <w:r>
        <w:rPr>
          <w:rFonts w:ascii="Times New Roman" w:hAnsi="Times New Roman" w:eastAsia="宋体" w:cs="Times New Roman"/>
          <w:color w:val="auto"/>
          <w:szCs w:val="21"/>
          <w:u w:val="none"/>
        </w:rPr>
        <w:t xml:space="preserve">招标代理机构： </w:t>
      </w:r>
      <w:r>
        <w:rPr>
          <w:rFonts w:hint="eastAsia" w:cs="Times New Roman"/>
          <w:color w:val="auto"/>
          <w:szCs w:val="21"/>
          <w:u w:val="none"/>
          <w:lang w:eastAsia="zh-CN"/>
        </w:rPr>
        <w:t>湖南亿扬建设项目管理有限公司</w:t>
      </w:r>
      <w:r>
        <w:rPr>
          <w:rFonts w:hint="eastAsia" w:ascii="Times New Roman" w:hAnsi="Times New Roman" w:eastAsia="宋体" w:cs="Times New Roman"/>
          <w:color w:val="auto"/>
          <w:szCs w:val="21"/>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Times New Roman" w:hAnsi="Times New Roman" w:eastAsia="宋体" w:cs="Times New Roman"/>
          <w:color w:val="auto"/>
          <w:szCs w:val="21"/>
          <w:u w:val="none"/>
          <w:lang w:eastAsia="zh-CN"/>
        </w:rPr>
      </w:pPr>
      <w:r>
        <w:rPr>
          <w:rFonts w:ascii="Times New Roman" w:hAnsi="Times New Roman" w:eastAsia="宋体" w:cs="Times New Roman"/>
          <w:color w:val="auto"/>
          <w:szCs w:val="21"/>
          <w:u w:val="none"/>
        </w:rPr>
        <w:t>地    址</w:t>
      </w:r>
      <w:r>
        <w:rPr>
          <w:rFonts w:hint="eastAsia" w:ascii="Times New Roman" w:hAnsi="Times New Roman" w:eastAsia="宋体" w:cs="Times New Roman"/>
          <w:color w:val="auto"/>
          <w:szCs w:val="21"/>
          <w:u w:val="none"/>
          <w:lang w:eastAsia="zh-CN"/>
        </w:rPr>
        <w:t>：</w:t>
      </w:r>
      <w:r>
        <w:rPr>
          <w:rFonts w:hint="eastAsia" w:cs="Times New Roman"/>
          <w:color w:val="auto"/>
          <w:szCs w:val="21"/>
          <w:u w:val="none"/>
          <w:lang w:eastAsia="zh-CN"/>
        </w:rPr>
        <w:t xml:space="preserve">湖南省永州市零陵区风荷路苏通国际聚贤苑商铺5栋105号 </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Times New Roman" w:hAnsi="Times New Roman" w:eastAsia="宋体" w:cs="Times New Roman"/>
          <w:color w:val="auto"/>
          <w:szCs w:val="21"/>
          <w:u w:val="none"/>
        </w:rPr>
      </w:pPr>
      <w:r>
        <w:rPr>
          <w:rFonts w:hint="eastAsia" w:ascii="Times New Roman" w:hAnsi="Times New Roman" w:eastAsia="宋体" w:cs="Times New Roman"/>
          <w:color w:val="auto"/>
          <w:szCs w:val="21"/>
          <w:u w:val="none"/>
        </w:rPr>
        <w:t>联系人：</w:t>
      </w:r>
      <w:r>
        <w:rPr>
          <w:rFonts w:hint="eastAsia" w:cs="Times New Roman"/>
          <w:color w:val="auto"/>
          <w:szCs w:val="21"/>
          <w:u w:val="none"/>
          <w:lang w:eastAsia="zh-CN"/>
        </w:rPr>
        <w:t>魏春路</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Times New Roman" w:hAnsi="Times New Roman" w:eastAsia="宋体" w:cs="Times New Roman"/>
          <w:color w:val="auto"/>
          <w:szCs w:val="21"/>
          <w:u w:val="none"/>
        </w:rPr>
      </w:pPr>
      <w:r>
        <w:rPr>
          <w:rFonts w:hint="eastAsia" w:ascii="Times New Roman" w:hAnsi="Times New Roman" w:eastAsia="宋体" w:cs="Times New Roman"/>
          <w:color w:val="auto"/>
          <w:szCs w:val="21"/>
          <w:u w:val="none"/>
        </w:rPr>
        <w:t>电  话：</w:t>
      </w:r>
      <w:r>
        <w:rPr>
          <w:rFonts w:hint="eastAsia" w:cs="Times New Roman"/>
          <w:color w:val="auto"/>
          <w:szCs w:val="21"/>
          <w:u w:val="none"/>
          <w:lang w:eastAsia="zh-CN"/>
        </w:rPr>
        <w:t>18874614105</w:t>
      </w:r>
      <w:r>
        <w:rPr>
          <w:rFonts w:hint="eastAsia" w:ascii="Times New Roman" w:hAnsi="Times New Roman" w:eastAsia="宋体" w:cs="Times New Roman"/>
          <w:color w:val="auto"/>
          <w:szCs w:val="21"/>
          <w:u w:val="none"/>
        </w:rPr>
        <w:t>、</w:t>
      </w:r>
      <w:r>
        <w:rPr>
          <w:rFonts w:hint="eastAsia" w:cs="Times New Roman"/>
          <w:color w:val="auto"/>
          <w:szCs w:val="21"/>
          <w:u w:val="none"/>
          <w:lang w:eastAsia="zh-CN"/>
        </w:rPr>
        <w:t>0746-6376855</w:t>
      </w:r>
      <w:r>
        <w:rPr>
          <w:rFonts w:hint="eastAsia" w:ascii="Times New Roman" w:hAnsi="Times New Roman" w:eastAsia="宋体" w:cs="Times New Roman"/>
          <w:color w:val="auto"/>
          <w:szCs w:val="21"/>
          <w:u w:val="none"/>
        </w:rPr>
        <w:t xml:space="preserve">(经本人同意公开) </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Times New Roman" w:hAnsi="Times New Roman" w:eastAsia="宋体" w:cs="Times New Roman"/>
          <w:color w:val="auto"/>
          <w:szCs w:val="21"/>
          <w:u w:val="none"/>
        </w:rPr>
      </w:pPr>
      <w:r>
        <w:rPr>
          <w:rFonts w:hint="eastAsia" w:ascii="Times New Roman" w:hAnsi="Times New Roman" w:eastAsia="宋体" w:cs="Times New Roman"/>
          <w:color w:val="auto"/>
          <w:szCs w:val="21"/>
          <w:u w:val="none"/>
        </w:rPr>
        <w:t>电子邮箱：194076663@qq.com</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420" w:firstLineChars="200"/>
        <w:jc w:val="left"/>
        <w:textAlignment w:val="auto"/>
        <w:rPr>
          <w:rFonts w:ascii="Times New Roman" w:hAnsi="Times New Roman" w:eastAsia="宋体" w:cs="Times New Roman"/>
          <w:color w:val="auto"/>
          <w:szCs w:val="21"/>
          <w:u w:val="none"/>
        </w:rPr>
      </w:pPr>
    </w:p>
    <w:p>
      <w:pPr>
        <w:spacing w:line="360" w:lineRule="auto"/>
        <w:jc w:val="right"/>
        <w:rPr>
          <w:color w:val="auto"/>
          <w:szCs w:val="21"/>
          <w:u w:val="single"/>
        </w:rPr>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spacing w:line="360" w:lineRule="auto"/>
        <w:jc w:val="right"/>
        <w:rPr>
          <w:color w:val="auto"/>
          <w:szCs w:val="21"/>
          <w:u w:val="single"/>
        </w:rPr>
      </w:pPr>
    </w:p>
    <w:p>
      <w:pPr>
        <w:spacing w:line="400" w:lineRule="exact"/>
        <w:jc w:val="center"/>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32"/>
          <w:szCs w:val="32"/>
        </w:rPr>
        <w:t xml:space="preserve">第二部分  </w:t>
      </w:r>
      <w:r>
        <w:rPr>
          <w:rFonts w:hint="eastAsia" w:asciiTheme="minorEastAsia" w:hAnsiTheme="minorEastAsia" w:eastAsiaTheme="minorEastAsia" w:cstheme="minorEastAsia"/>
          <w:b/>
          <w:bCs/>
          <w:sz w:val="28"/>
          <w:szCs w:val="28"/>
        </w:rPr>
        <w:t>投标人须知前附表</w:t>
      </w:r>
    </w:p>
    <w:p>
      <w:pPr>
        <w:pStyle w:val="50"/>
      </w:pPr>
    </w:p>
    <w:tbl>
      <w:tblPr>
        <w:tblStyle w:val="39"/>
        <w:tblW w:w="881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6"/>
        <w:gridCol w:w="1666"/>
        <w:gridCol w:w="6440"/>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1" w:hRule="atLeast"/>
          <w:jc w:val="center"/>
        </w:trPr>
        <w:tc>
          <w:tcPr>
            <w:tcW w:w="706" w:type="dxa"/>
            <w:tcBorders>
              <w:top w:val="double" w:color="auto" w:sz="4" w:space="0"/>
            </w:tcBorders>
          </w:tcPr>
          <w:p>
            <w:pPr>
              <w:spacing w:line="400" w:lineRule="exact"/>
              <w:jc w:val="center"/>
              <w:rPr>
                <w:rFonts w:asciiTheme="minorEastAsia" w:hAnsiTheme="minorEastAsia" w:eastAsiaTheme="minorEastAsia" w:cstheme="minorEastAsia"/>
                <w:spacing w:val="-16"/>
                <w:sz w:val="18"/>
                <w:szCs w:val="18"/>
              </w:rPr>
            </w:pPr>
            <w:r>
              <w:rPr>
                <w:rFonts w:hint="eastAsia" w:asciiTheme="minorEastAsia" w:hAnsiTheme="minorEastAsia" w:eastAsiaTheme="minorEastAsia" w:cstheme="minorEastAsia"/>
                <w:spacing w:val="-16"/>
                <w:sz w:val="18"/>
                <w:szCs w:val="18"/>
              </w:rPr>
              <w:t>序号</w:t>
            </w:r>
          </w:p>
        </w:tc>
        <w:tc>
          <w:tcPr>
            <w:tcW w:w="1666" w:type="dxa"/>
            <w:tcBorders>
              <w:top w:val="double" w:color="auto" w:sz="4" w:space="0"/>
            </w:tcBorders>
          </w:tcPr>
          <w:p>
            <w:pPr>
              <w:spacing w:line="400" w:lineRule="exact"/>
              <w:jc w:val="center"/>
              <w:rPr>
                <w:rFonts w:asciiTheme="minorEastAsia" w:hAnsiTheme="minorEastAsia" w:eastAsiaTheme="minorEastAsia" w:cstheme="minorEastAsia"/>
                <w:spacing w:val="-16"/>
                <w:sz w:val="18"/>
                <w:szCs w:val="18"/>
              </w:rPr>
            </w:pPr>
            <w:r>
              <w:rPr>
                <w:rFonts w:hint="eastAsia" w:asciiTheme="minorEastAsia" w:hAnsiTheme="minorEastAsia" w:eastAsiaTheme="minorEastAsia" w:cstheme="minorEastAsia"/>
                <w:spacing w:val="-16"/>
                <w:sz w:val="18"/>
                <w:szCs w:val="18"/>
              </w:rPr>
              <w:t>内    容</w:t>
            </w:r>
          </w:p>
        </w:tc>
        <w:tc>
          <w:tcPr>
            <w:tcW w:w="6440" w:type="dxa"/>
            <w:tcBorders>
              <w:top w:val="double" w:color="auto" w:sz="4" w:space="0"/>
            </w:tcBorders>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说  明  与  要  求</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65" w:hRule="exact"/>
          <w:jc w:val="center"/>
        </w:trPr>
        <w:tc>
          <w:tcPr>
            <w:tcW w:w="706" w:type="dxa"/>
            <w:vAlign w:val="center"/>
          </w:tcPr>
          <w:p>
            <w:pPr>
              <w:spacing w:line="400" w:lineRule="exact"/>
              <w:jc w:val="center"/>
              <w:rPr>
                <w:rFonts w:asciiTheme="minorEastAsia" w:hAnsiTheme="minorEastAsia" w:eastAsiaTheme="minorEastAsia" w:cstheme="minorEastAsia"/>
                <w:spacing w:val="-16"/>
                <w:sz w:val="18"/>
                <w:szCs w:val="18"/>
              </w:rPr>
            </w:pPr>
            <w:r>
              <w:rPr>
                <w:rFonts w:hint="eastAsia" w:asciiTheme="minorEastAsia" w:hAnsiTheme="minorEastAsia" w:eastAsiaTheme="minorEastAsia" w:cstheme="minorEastAsia"/>
                <w:spacing w:val="-16"/>
                <w:sz w:val="18"/>
                <w:szCs w:val="18"/>
              </w:rPr>
              <w:t>1</w:t>
            </w:r>
          </w:p>
        </w:tc>
        <w:tc>
          <w:tcPr>
            <w:tcW w:w="1666" w:type="dxa"/>
            <w:vAlign w:val="center"/>
          </w:tcPr>
          <w:p>
            <w:pPr>
              <w:snapToGrid w:val="0"/>
              <w:spacing w:line="480" w:lineRule="exact"/>
              <w:ind w:firstLine="270" w:firstLineChars="15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付款方式</w:t>
            </w:r>
          </w:p>
        </w:tc>
        <w:tc>
          <w:tcPr>
            <w:tcW w:w="6440" w:type="dxa"/>
            <w:vAlign w:val="center"/>
          </w:tcPr>
          <w:p>
            <w:pPr>
              <w:snapToGrid w:val="0"/>
              <w:spacing w:line="480" w:lineRule="exact"/>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highlight w:val="none"/>
                <w:lang w:val="en-US" w:eastAsia="zh-CN"/>
              </w:rPr>
              <w:t>以签订的施工合同为准。</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058" w:hRule="exact"/>
          <w:jc w:val="center"/>
        </w:trPr>
        <w:tc>
          <w:tcPr>
            <w:tcW w:w="706" w:type="dxa"/>
            <w:vAlign w:val="center"/>
          </w:tcPr>
          <w:p>
            <w:pPr>
              <w:spacing w:line="400" w:lineRule="exact"/>
              <w:jc w:val="center"/>
              <w:rPr>
                <w:rFonts w:asciiTheme="minorEastAsia" w:hAnsiTheme="minorEastAsia" w:eastAsiaTheme="minorEastAsia" w:cstheme="minorEastAsia"/>
                <w:spacing w:val="-16"/>
                <w:sz w:val="18"/>
                <w:szCs w:val="18"/>
              </w:rPr>
            </w:pPr>
            <w:r>
              <w:rPr>
                <w:rFonts w:hint="eastAsia" w:asciiTheme="minorEastAsia" w:hAnsiTheme="minorEastAsia" w:eastAsiaTheme="minorEastAsia" w:cstheme="minorEastAsia"/>
                <w:spacing w:val="-16"/>
                <w:sz w:val="18"/>
                <w:szCs w:val="18"/>
              </w:rPr>
              <w:t>2</w:t>
            </w:r>
          </w:p>
        </w:tc>
        <w:tc>
          <w:tcPr>
            <w:tcW w:w="1666" w:type="dxa"/>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合理定价</w:t>
            </w:r>
          </w:p>
        </w:tc>
        <w:tc>
          <w:tcPr>
            <w:tcW w:w="6440" w:type="dxa"/>
            <w:vAlign w:val="center"/>
          </w:tcPr>
          <w:p>
            <w:pPr>
              <w:snapToGrid w:val="0"/>
              <w:spacing w:line="480" w:lineRule="exac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本项目合理定价为：</w:t>
            </w:r>
            <w:r>
              <w:rPr>
                <w:rFonts w:hint="eastAsia" w:ascii="宋体" w:hAnsi="宋体"/>
                <w:sz w:val="18"/>
                <w:szCs w:val="18"/>
              </w:rPr>
              <w:t>人民币大写</w:t>
            </w:r>
            <w:r>
              <w:rPr>
                <w:rFonts w:hint="eastAsia" w:ascii="宋体" w:hAnsi="宋体"/>
                <w:sz w:val="18"/>
                <w:szCs w:val="18"/>
                <w:highlight w:val="none"/>
                <w:u w:val="single"/>
                <w:lang w:val="en-US" w:eastAsia="zh-CN"/>
              </w:rPr>
              <w:t xml:space="preserve">贰佰陆拾玖万贰仟陆佰零柒元肆角捌分 </w:t>
            </w:r>
            <w:r>
              <w:rPr>
                <w:rFonts w:hint="eastAsia" w:ascii="宋体" w:hAnsi="宋体"/>
                <w:sz w:val="18"/>
                <w:szCs w:val="18"/>
              </w:rPr>
              <w:t>（小写：2692607.48元）。</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46" w:hRule="exact"/>
          <w:jc w:val="center"/>
        </w:trPr>
        <w:tc>
          <w:tcPr>
            <w:tcW w:w="706" w:type="dxa"/>
            <w:vAlign w:val="center"/>
          </w:tcPr>
          <w:p>
            <w:pPr>
              <w:spacing w:line="400" w:lineRule="exact"/>
              <w:jc w:val="center"/>
              <w:rPr>
                <w:rFonts w:asciiTheme="minorEastAsia" w:hAnsiTheme="minorEastAsia" w:eastAsiaTheme="minorEastAsia" w:cstheme="minorEastAsia"/>
                <w:spacing w:val="-16"/>
                <w:sz w:val="18"/>
                <w:szCs w:val="18"/>
              </w:rPr>
            </w:pPr>
            <w:r>
              <w:rPr>
                <w:rFonts w:hint="eastAsia" w:asciiTheme="minorEastAsia" w:hAnsiTheme="minorEastAsia" w:eastAsiaTheme="minorEastAsia" w:cstheme="minorEastAsia"/>
                <w:spacing w:val="-16"/>
                <w:sz w:val="18"/>
                <w:szCs w:val="18"/>
              </w:rPr>
              <w:t>3</w:t>
            </w:r>
          </w:p>
        </w:tc>
        <w:tc>
          <w:tcPr>
            <w:tcW w:w="1666" w:type="dxa"/>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取费标准</w:t>
            </w:r>
          </w:p>
        </w:tc>
        <w:tc>
          <w:tcPr>
            <w:tcW w:w="6440" w:type="dxa"/>
            <w:vAlign w:val="center"/>
          </w:tcPr>
          <w:p>
            <w:pPr>
              <w:spacing w:line="400" w:lineRule="exac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按江永县财政投资评审中心的要求。</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55" w:hRule="exact"/>
          <w:jc w:val="center"/>
        </w:trPr>
        <w:tc>
          <w:tcPr>
            <w:tcW w:w="706" w:type="dxa"/>
            <w:vAlign w:val="center"/>
          </w:tcPr>
          <w:p>
            <w:pPr>
              <w:spacing w:line="400" w:lineRule="exact"/>
              <w:jc w:val="center"/>
              <w:rPr>
                <w:rFonts w:asciiTheme="minorEastAsia" w:hAnsiTheme="minorEastAsia" w:eastAsiaTheme="minorEastAsia" w:cstheme="minorEastAsia"/>
                <w:spacing w:val="-16"/>
                <w:sz w:val="18"/>
                <w:szCs w:val="18"/>
              </w:rPr>
            </w:pPr>
            <w:r>
              <w:rPr>
                <w:rFonts w:hint="eastAsia" w:asciiTheme="minorEastAsia" w:hAnsiTheme="minorEastAsia" w:eastAsiaTheme="minorEastAsia" w:cstheme="minorEastAsia"/>
                <w:spacing w:val="-16"/>
                <w:sz w:val="18"/>
                <w:szCs w:val="18"/>
              </w:rPr>
              <w:t>4</w:t>
            </w:r>
          </w:p>
        </w:tc>
        <w:tc>
          <w:tcPr>
            <w:tcW w:w="1666" w:type="dxa"/>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定额执行</w:t>
            </w:r>
          </w:p>
        </w:tc>
        <w:tc>
          <w:tcPr>
            <w:tcW w:w="6440" w:type="dxa"/>
            <w:vAlign w:val="center"/>
          </w:tcPr>
          <w:p>
            <w:pPr>
              <w:spacing w:line="400" w:lineRule="exac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按江永县财政投资评审中心的要求。</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0" w:hRule="exact"/>
          <w:jc w:val="center"/>
        </w:trPr>
        <w:tc>
          <w:tcPr>
            <w:tcW w:w="706" w:type="dxa"/>
            <w:vAlign w:val="center"/>
          </w:tcPr>
          <w:p>
            <w:pPr>
              <w:spacing w:line="400" w:lineRule="exact"/>
              <w:jc w:val="center"/>
              <w:rPr>
                <w:rFonts w:asciiTheme="minorEastAsia" w:hAnsiTheme="minorEastAsia" w:eastAsiaTheme="minorEastAsia" w:cstheme="minorEastAsia"/>
                <w:spacing w:val="-16"/>
                <w:sz w:val="18"/>
                <w:szCs w:val="18"/>
              </w:rPr>
            </w:pPr>
            <w:r>
              <w:rPr>
                <w:rFonts w:hint="eastAsia" w:asciiTheme="minorEastAsia" w:hAnsiTheme="minorEastAsia" w:eastAsiaTheme="minorEastAsia" w:cstheme="minorEastAsia"/>
                <w:spacing w:val="-16"/>
                <w:sz w:val="18"/>
                <w:szCs w:val="18"/>
              </w:rPr>
              <w:t>5</w:t>
            </w:r>
          </w:p>
        </w:tc>
        <w:tc>
          <w:tcPr>
            <w:tcW w:w="1666" w:type="dxa"/>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施工合同价</w:t>
            </w:r>
          </w:p>
        </w:tc>
        <w:tc>
          <w:tcPr>
            <w:tcW w:w="6440" w:type="dxa"/>
            <w:vAlign w:val="center"/>
          </w:tcPr>
          <w:p>
            <w:pPr>
              <w:spacing w:line="400" w:lineRule="exac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采用固定合同总价包干。</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706" w:type="dxa"/>
            <w:vAlign w:val="center"/>
          </w:tcPr>
          <w:p>
            <w:pPr>
              <w:spacing w:line="400" w:lineRule="exact"/>
              <w:jc w:val="center"/>
              <w:rPr>
                <w:rFonts w:asciiTheme="minorEastAsia" w:hAnsiTheme="minorEastAsia" w:eastAsiaTheme="minorEastAsia" w:cstheme="minorEastAsia"/>
                <w:spacing w:val="-16"/>
                <w:sz w:val="18"/>
                <w:szCs w:val="18"/>
              </w:rPr>
            </w:pPr>
            <w:r>
              <w:rPr>
                <w:rFonts w:hint="eastAsia" w:asciiTheme="minorEastAsia" w:hAnsiTheme="minorEastAsia" w:eastAsiaTheme="minorEastAsia" w:cstheme="minorEastAsia"/>
                <w:spacing w:val="-16"/>
                <w:sz w:val="18"/>
                <w:szCs w:val="18"/>
              </w:rPr>
              <w:t>6</w:t>
            </w:r>
          </w:p>
        </w:tc>
        <w:tc>
          <w:tcPr>
            <w:tcW w:w="1666" w:type="dxa"/>
            <w:vAlign w:val="center"/>
          </w:tcPr>
          <w:p>
            <w:pPr>
              <w:spacing w:line="400" w:lineRule="exact"/>
              <w:jc w:val="center"/>
              <w:rPr>
                <w:rFonts w:asciiTheme="minorEastAsia" w:hAnsiTheme="minorEastAsia" w:eastAsiaTheme="minorEastAsia" w:cstheme="minorEastAsia"/>
                <w:color w:val="000000" w:themeColor="text1"/>
                <w:sz w:val="18"/>
                <w:szCs w:val="18"/>
                <w14:textFill>
                  <w14:solidFill>
                    <w14:schemeClr w14:val="tx1"/>
                  </w14:solidFill>
                </w14:textFill>
              </w:rPr>
            </w:pPr>
            <w:r>
              <w:rPr>
                <w:rFonts w:hint="eastAsia" w:asciiTheme="minorEastAsia" w:hAnsiTheme="minorEastAsia" w:eastAsiaTheme="minorEastAsia" w:cstheme="minorEastAsia"/>
                <w:color w:val="000000" w:themeColor="text1"/>
                <w:sz w:val="18"/>
                <w:szCs w:val="18"/>
                <w14:textFill>
                  <w14:solidFill>
                    <w14:schemeClr w14:val="tx1"/>
                  </w14:solidFill>
                </w14:textFill>
              </w:rPr>
              <w:t>工程价款的结算</w:t>
            </w:r>
          </w:p>
        </w:tc>
        <w:tc>
          <w:tcPr>
            <w:tcW w:w="6440" w:type="dxa"/>
            <w:vAlign w:val="center"/>
          </w:tcPr>
          <w:p>
            <w:pPr>
              <w:spacing w:line="400" w:lineRule="exact"/>
              <w:ind w:left="0" w:leftChars="0" w:firstLine="0" w:firstLineChars="0"/>
              <w:rPr>
                <w:rFonts w:asciiTheme="minorEastAsia" w:hAnsiTheme="minorEastAsia" w:eastAsiaTheme="minorEastAsia" w:cstheme="minorEastAsia"/>
                <w:color w:val="000000" w:themeColor="text1"/>
                <w:sz w:val="18"/>
                <w:szCs w:val="18"/>
                <w14:textFill>
                  <w14:solidFill>
                    <w14:schemeClr w14:val="tx1"/>
                  </w14:solidFill>
                </w14:textFill>
              </w:rPr>
            </w:pPr>
            <w:r>
              <w:rPr>
                <w:rFonts w:hint="eastAsia" w:ascii="??_GB2312" w:hAnsi="宋体"/>
                <w:color w:val="000000" w:themeColor="text1"/>
                <w:sz w:val="18"/>
                <w:szCs w:val="18"/>
                <w14:textFill>
                  <w14:solidFill>
                    <w14:schemeClr w14:val="tx1"/>
                  </w14:solidFill>
                </w14:textFill>
              </w:rPr>
              <w:t>财政部门对预算内工程款</w:t>
            </w:r>
            <w:r>
              <w:rPr>
                <w:rFonts w:hint="eastAsia" w:ascii="??_GB2312" w:hAnsi="宋体"/>
                <w:color w:val="000000" w:themeColor="text1"/>
                <w:sz w:val="18"/>
                <w:szCs w:val="18"/>
                <w:lang w:val="en-US" w:eastAsia="zh-CN"/>
                <w14:textFill>
                  <w14:solidFill>
                    <w14:schemeClr w14:val="tx1"/>
                  </w14:solidFill>
                </w14:textFill>
              </w:rPr>
              <w:t>按实结算</w:t>
            </w:r>
            <w:r>
              <w:rPr>
                <w:rFonts w:hint="eastAsia" w:ascii="??_GB2312" w:hAnsi="宋体"/>
                <w:color w:val="000000" w:themeColor="text1"/>
                <w:sz w:val="18"/>
                <w:szCs w:val="18"/>
                <w14:textFill>
                  <w14:solidFill>
                    <w14:schemeClr w14:val="tx1"/>
                  </w14:solidFill>
                </w14:textFill>
              </w:rPr>
              <w:t>，对超过预算的按预算包干结算，超过预算部分</w:t>
            </w:r>
            <w:r>
              <w:rPr>
                <w:rFonts w:hint="eastAsia" w:ascii="??_GB2312" w:hAnsi="宋体"/>
                <w:color w:val="000000" w:themeColor="text1"/>
                <w:sz w:val="18"/>
                <w:szCs w:val="18"/>
                <w:lang w:eastAsia="zh-CN"/>
                <w14:textFill>
                  <w14:solidFill>
                    <w14:schemeClr w14:val="tx1"/>
                  </w14:solidFill>
                </w14:textFill>
              </w:rPr>
              <w:t>施工</w:t>
            </w:r>
            <w:r>
              <w:rPr>
                <w:rFonts w:hint="eastAsia" w:ascii="??_GB2312" w:hAnsi="宋体"/>
                <w:color w:val="000000" w:themeColor="text1"/>
                <w:sz w:val="18"/>
                <w:szCs w:val="18"/>
                <w14:textFill>
                  <w14:solidFill>
                    <w14:schemeClr w14:val="tx1"/>
                  </w14:solidFill>
                </w14:textFill>
              </w:rPr>
              <w:t>单位自行承担。</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271" w:hRule="exact"/>
          <w:jc w:val="center"/>
        </w:trPr>
        <w:tc>
          <w:tcPr>
            <w:tcW w:w="706" w:type="dxa"/>
            <w:vAlign w:val="center"/>
          </w:tcPr>
          <w:p>
            <w:pPr>
              <w:spacing w:line="400" w:lineRule="exact"/>
              <w:jc w:val="center"/>
              <w:rPr>
                <w:rFonts w:asciiTheme="minorEastAsia" w:hAnsiTheme="minorEastAsia" w:eastAsiaTheme="minorEastAsia" w:cstheme="minorEastAsia"/>
                <w:spacing w:val="-16"/>
                <w:sz w:val="18"/>
                <w:szCs w:val="18"/>
              </w:rPr>
            </w:pPr>
            <w:r>
              <w:rPr>
                <w:rFonts w:hint="eastAsia" w:asciiTheme="minorEastAsia" w:hAnsiTheme="minorEastAsia" w:eastAsiaTheme="minorEastAsia" w:cstheme="minorEastAsia"/>
                <w:spacing w:val="-16"/>
                <w:sz w:val="18"/>
                <w:szCs w:val="18"/>
              </w:rPr>
              <w:t>7</w:t>
            </w:r>
          </w:p>
        </w:tc>
        <w:tc>
          <w:tcPr>
            <w:tcW w:w="1666" w:type="dxa"/>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投标保证金</w:t>
            </w:r>
          </w:p>
        </w:tc>
        <w:tc>
          <w:tcPr>
            <w:tcW w:w="6440" w:type="dxa"/>
            <w:vAlign w:val="center"/>
          </w:tcPr>
          <w:p>
            <w:pPr>
              <w:spacing w:line="400" w:lineRule="exact"/>
              <w:ind w:left="0" w:leftChars="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要求提交投标担保</w:t>
            </w:r>
          </w:p>
          <w:p>
            <w:pPr>
              <w:spacing w:line="400" w:lineRule="exact"/>
              <w:ind w:left="0" w:leftChars="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形式：承诺</w:t>
            </w:r>
          </w:p>
          <w:p>
            <w:pPr>
              <w:spacing w:line="400" w:lineRule="exact"/>
              <w:ind w:left="0" w:leftChars="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符合招标文件第四章投标文件格式的规定。</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706" w:type="dxa"/>
            <w:vAlign w:val="center"/>
          </w:tcPr>
          <w:p>
            <w:pPr>
              <w:spacing w:line="400" w:lineRule="exact"/>
              <w:jc w:val="center"/>
              <w:rPr>
                <w:rFonts w:asciiTheme="minorEastAsia" w:hAnsiTheme="minorEastAsia" w:eastAsiaTheme="minorEastAsia" w:cstheme="minorEastAsia"/>
                <w:spacing w:val="-16"/>
                <w:sz w:val="18"/>
                <w:szCs w:val="18"/>
              </w:rPr>
            </w:pPr>
            <w:r>
              <w:rPr>
                <w:rFonts w:hint="eastAsia" w:asciiTheme="minorEastAsia" w:hAnsiTheme="minorEastAsia" w:eastAsiaTheme="minorEastAsia" w:cstheme="minorEastAsia"/>
                <w:spacing w:val="-16"/>
                <w:sz w:val="18"/>
                <w:szCs w:val="18"/>
              </w:rPr>
              <w:t>8</w:t>
            </w:r>
          </w:p>
        </w:tc>
        <w:tc>
          <w:tcPr>
            <w:tcW w:w="1666" w:type="dxa"/>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履约保证金</w:t>
            </w:r>
          </w:p>
        </w:tc>
        <w:tc>
          <w:tcPr>
            <w:tcW w:w="6440" w:type="dxa"/>
            <w:vAlign w:val="center"/>
          </w:tcPr>
          <w:p>
            <w:pPr>
              <w:spacing w:line="400" w:lineRule="exact"/>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不要求提交。</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05" w:hRule="exact"/>
          <w:jc w:val="center"/>
        </w:trPr>
        <w:tc>
          <w:tcPr>
            <w:tcW w:w="706" w:type="dxa"/>
            <w:vAlign w:val="center"/>
          </w:tcPr>
          <w:p>
            <w:pPr>
              <w:spacing w:line="400" w:lineRule="exact"/>
              <w:jc w:val="center"/>
              <w:rPr>
                <w:rFonts w:asciiTheme="minorEastAsia" w:hAnsiTheme="minorEastAsia" w:eastAsiaTheme="minorEastAsia" w:cstheme="minorEastAsia"/>
                <w:spacing w:val="-16"/>
                <w:sz w:val="18"/>
                <w:szCs w:val="18"/>
              </w:rPr>
            </w:pPr>
            <w:r>
              <w:rPr>
                <w:rFonts w:hint="eastAsia" w:asciiTheme="minorEastAsia" w:hAnsiTheme="minorEastAsia" w:eastAsiaTheme="minorEastAsia" w:cstheme="minorEastAsia"/>
                <w:spacing w:val="-16"/>
                <w:sz w:val="18"/>
                <w:szCs w:val="18"/>
              </w:rPr>
              <w:t>9</w:t>
            </w:r>
          </w:p>
        </w:tc>
        <w:tc>
          <w:tcPr>
            <w:tcW w:w="1666" w:type="dxa"/>
            <w:vAlign w:val="center"/>
          </w:tcPr>
          <w:p>
            <w:pPr>
              <w:pStyle w:val="36"/>
              <w:widowControl w:val="0"/>
              <w:spacing w:before="0" w:after="0" w:line="400" w:lineRule="exact"/>
              <w:jc w:val="center"/>
              <w:rPr>
                <w:rFonts w:asciiTheme="minorEastAsia" w:hAnsiTheme="minorEastAsia" w:eastAsiaTheme="minorEastAsia" w:cstheme="minorEastAsia"/>
                <w:kern w:val="2"/>
                <w:sz w:val="18"/>
                <w:szCs w:val="18"/>
              </w:rPr>
            </w:pPr>
            <w:r>
              <w:rPr>
                <w:rFonts w:hint="eastAsia" w:asciiTheme="minorEastAsia" w:hAnsiTheme="minorEastAsia" w:eastAsiaTheme="minorEastAsia" w:cstheme="minorEastAsia"/>
                <w:kern w:val="2"/>
                <w:sz w:val="18"/>
                <w:szCs w:val="18"/>
              </w:rPr>
              <w:t>投标文件</w:t>
            </w:r>
          </w:p>
          <w:p>
            <w:pPr>
              <w:pStyle w:val="36"/>
              <w:widowControl w:val="0"/>
              <w:spacing w:before="0" w:after="0" w:line="400" w:lineRule="exact"/>
              <w:jc w:val="center"/>
              <w:rPr>
                <w:rFonts w:asciiTheme="minorEastAsia" w:hAnsiTheme="minorEastAsia" w:eastAsiaTheme="minorEastAsia" w:cstheme="minorEastAsia"/>
                <w:kern w:val="2"/>
                <w:sz w:val="18"/>
                <w:szCs w:val="18"/>
              </w:rPr>
            </w:pPr>
            <w:r>
              <w:rPr>
                <w:rFonts w:hint="eastAsia" w:asciiTheme="minorEastAsia" w:hAnsiTheme="minorEastAsia" w:eastAsiaTheme="minorEastAsia" w:cstheme="minorEastAsia"/>
                <w:kern w:val="2"/>
                <w:sz w:val="18"/>
                <w:szCs w:val="18"/>
              </w:rPr>
              <w:t>装订要求</w:t>
            </w:r>
          </w:p>
        </w:tc>
        <w:tc>
          <w:tcPr>
            <w:tcW w:w="6440" w:type="dxa"/>
            <w:vAlign w:val="center"/>
          </w:tcPr>
          <w:p>
            <w:pPr>
              <w:spacing w:line="400" w:lineRule="exac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统一装订成册并加盖公章，并按规定处签字盖章。</w:t>
            </w:r>
            <w:r>
              <w:rPr>
                <w:rFonts w:hint="eastAsia" w:asciiTheme="minorEastAsia" w:hAnsiTheme="minorEastAsia" w:eastAsiaTheme="minorEastAsia" w:cstheme="minorEastAsia"/>
                <w:spacing w:val="-8"/>
                <w:sz w:val="18"/>
                <w:szCs w:val="18"/>
              </w:rPr>
              <w:t>投标文件四份（正本一份，副本三份）</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790" w:hRule="exact"/>
          <w:jc w:val="center"/>
        </w:trPr>
        <w:tc>
          <w:tcPr>
            <w:tcW w:w="706" w:type="dxa"/>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10</w:t>
            </w:r>
          </w:p>
        </w:tc>
        <w:tc>
          <w:tcPr>
            <w:tcW w:w="1666" w:type="dxa"/>
            <w:vAlign w:val="center"/>
          </w:tcPr>
          <w:p>
            <w:pPr>
              <w:spacing w:line="400" w:lineRule="exac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评标委员会的组建</w:t>
            </w:r>
          </w:p>
        </w:tc>
        <w:tc>
          <w:tcPr>
            <w:tcW w:w="6440" w:type="dxa"/>
            <w:vAlign w:val="center"/>
          </w:tcPr>
          <w:p>
            <w:pPr>
              <w:spacing w:line="400" w:lineRule="exac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评标委员会构成：</w:t>
            </w:r>
            <w:r>
              <w:rPr>
                <w:rFonts w:hint="eastAsia" w:asciiTheme="minorEastAsia" w:hAnsiTheme="minorEastAsia" w:eastAsiaTheme="minorEastAsia" w:cstheme="minorEastAsia"/>
                <w:sz w:val="18"/>
                <w:szCs w:val="18"/>
                <w:u w:val="single"/>
              </w:rPr>
              <w:t xml:space="preserve">  3 </w:t>
            </w:r>
            <w:r>
              <w:rPr>
                <w:rFonts w:hint="eastAsia" w:asciiTheme="minorEastAsia" w:hAnsiTheme="minorEastAsia" w:eastAsiaTheme="minorEastAsia" w:cstheme="minorEastAsia"/>
                <w:sz w:val="18"/>
                <w:szCs w:val="18"/>
              </w:rPr>
              <w:t>人（即专家</w:t>
            </w:r>
            <w:r>
              <w:rPr>
                <w:rFonts w:hint="eastAsia" w:asciiTheme="minorEastAsia" w:hAnsiTheme="minorEastAsia" w:eastAsiaTheme="minorEastAsia" w:cstheme="minorEastAsia"/>
                <w:sz w:val="18"/>
                <w:szCs w:val="18"/>
                <w:u w:val="single"/>
              </w:rPr>
              <w:t xml:space="preserve">  3 </w:t>
            </w:r>
            <w:r>
              <w:rPr>
                <w:rFonts w:hint="eastAsia" w:asciiTheme="minorEastAsia" w:hAnsiTheme="minorEastAsia" w:eastAsiaTheme="minorEastAsia" w:cstheme="minorEastAsia"/>
                <w:sz w:val="18"/>
                <w:szCs w:val="18"/>
              </w:rPr>
              <w:t xml:space="preserve"> 人）；</w:t>
            </w:r>
          </w:p>
          <w:p>
            <w:pPr>
              <w:spacing w:line="400" w:lineRule="exac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评标专家确定方式：从湖南省评标专家库随机抽取技术、经济类评标专家 3人。</w:t>
            </w:r>
          </w:p>
          <w:p>
            <w:pPr>
              <w:spacing w:line="400" w:lineRule="exac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分工：评标委员会主任在与其他评标委员会成员协商的基础上，可以将评标委员会划分为技术组和商务组，但最终评审结果须全体评标委员会一致认可。</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594" w:hRule="exact"/>
          <w:jc w:val="center"/>
        </w:trPr>
        <w:tc>
          <w:tcPr>
            <w:tcW w:w="706" w:type="dxa"/>
            <w:vAlign w:val="center"/>
          </w:tcPr>
          <w:p>
            <w:pPr>
              <w:spacing w:line="400" w:lineRule="exact"/>
              <w:ind w:firstLine="180" w:firstLineChars="1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11</w:t>
            </w:r>
          </w:p>
        </w:tc>
        <w:tc>
          <w:tcPr>
            <w:tcW w:w="1666" w:type="dxa"/>
            <w:vAlign w:val="center"/>
          </w:tcPr>
          <w:p>
            <w:pPr>
              <w:spacing w:line="400" w:lineRule="exac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身份验证</w:t>
            </w:r>
          </w:p>
        </w:tc>
        <w:tc>
          <w:tcPr>
            <w:tcW w:w="6440" w:type="dxa"/>
            <w:vAlign w:val="center"/>
          </w:tcPr>
          <w:p>
            <w:pPr>
              <w:spacing w:line="400" w:lineRule="exact"/>
              <w:rPr>
                <w:rFonts w:asciiTheme="minorEastAsia" w:hAnsiTheme="minorEastAsia" w:eastAsiaTheme="minorEastAsia" w:cstheme="minorEastAsia"/>
                <w:sz w:val="18"/>
                <w:szCs w:val="18"/>
              </w:rPr>
            </w:pPr>
            <w:r>
              <w:rPr>
                <w:rFonts w:ascii="宋体" w:hAnsi="宋体"/>
                <w:color w:val="000000"/>
                <w:sz w:val="18"/>
                <w:szCs w:val="18"/>
              </w:rPr>
              <w:t>投标人必须派法定代表人</w:t>
            </w:r>
            <w:r>
              <w:rPr>
                <w:rFonts w:hint="eastAsia" w:ascii="宋体" w:hAnsi="宋体"/>
                <w:color w:val="000000"/>
                <w:sz w:val="18"/>
                <w:szCs w:val="18"/>
              </w:rPr>
              <w:t>持法定代表人身份</w:t>
            </w:r>
            <w:r>
              <w:rPr>
                <w:rFonts w:ascii="宋体" w:hAnsi="宋体"/>
                <w:color w:val="000000"/>
                <w:sz w:val="18"/>
                <w:szCs w:val="18"/>
              </w:rPr>
              <w:t>证明原件</w:t>
            </w:r>
            <w:r>
              <w:rPr>
                <w:rFonts w:hint="eastAsia" w:ascii="宋体" w:hAnsi="宋体"/>
                <w:color w:val="000000"/>
                <w:sz w:val="18"/>
                <w:szCs w:val="18"/>
              </w:rPr>
              <w:t>或法定代表人的委托代理人持</w:t>
            </w:r>
            <w:r>
              <w:rPr>
                <w:rFonts w:ascii="宋体" w:hAnsi="宋体"/>
                <w:color w:val="000000"/>
                <w:sz w:val="18"/>
                <w:szCs w:val="18"/>
              </w:rPr>
              <w:t>授权委托书原件</w:t>
            </w:r>
            <w:r>
              <w:rPr>
                <w:rFonts w:hint="eastAsia" w:ascii="宋体" w:hAnsi="宋体"/>
                <w:color w:val="000000"/>
                <w:sz w:val="18"/>
                <w:szCs w:val="18"/>
              </w:rPr>
              <w:t>（格式详见第八章投标文件格式“3.授权委托书”</w:t>
            </w:r>
            <w:r>
              <w:rPr>
                <w:color w:val="000000"/>
                <w:sz w:val="18"/>
                <w:szCs w:val="18"/>
              </w:rPr>
              <w:t xml:space="preserve"> </w:t>
            </w:r>
            <w:r>
              <w:rPr>
                <w:rFonts w:hint="eastAsia" w:ascii="宋体" w:hAnsi="宋体"/>
                <w:color w:val="000000"/>
                <w:sz w:val="18"/>
                <w:szCs w:val="18"/>
              </w:rPr>
              <w:t>）及其身份证原件参加开标会议</w:t>
            </w:r>
            <w:r>
              <w:rPr>
                <w:rFonts w:hint="eastAsia" w:ascii="宋体" w:hAnsi="宋体"/>
                <w:color w:val="000000"/>
                <w:sz w:val="18"/>
                <w:szCs w:val="18"/>
                <w:lang w:eastAsia="zh-CN"/>
              </w:rPr>
              <w:t>，</w:t>
            </w:r>
            <w:r>
              <w:rPr>
                <w:rFonts w:hint="eastAsia" w:ascii="宋体" w:hAnsi="宋体"/>
                <w:color w:val="000000"/>
                <w:sz w:val="21"/>
                <w:szCs w:val="21"/>
              </w:rPr>
              <w:t xml:space="preserve"> </w:t>
            </w:r>
            <w:r>
              <w:rPr>
                <w:rFonts w:hint="eastAsia" w:ascii="宋体" w:hAnsi="宋体"/>
                <w:color w:val="000000"/>
                <w:sz w:val="18"/>
                <w:szCs w:val="18"/>
              </w:rPr>
              <w:t>委托代理人必须是本招标项目的拟任项目经理。</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1" w:hRule="exact"/>
          <w:jc w:val="center"/>
        </w:trPr>
        <w:tc>
          <w:tcPr>
            <w:tcW w:w="706" w:type="dxa"/>
            <w:vAlign w:val="center"/>
          </w:tcPr>
          <w:p>
            <w:pPr>
              <w:spacing w:line="400" w:lineRule="exact"/>
              <w:ind w:firstLine="180" w:firstLineChars="1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12</w:t>
            </w:r>
          </w:p>
        </w:tc>
        <w:tc>
          <w:tcPr>
            <w:tcW w:w="1666" w:type="dxa"/>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投标有效期</w:t>
            </w:r>
          </w:p>
        </w:tc>
        <w:tc>
          <w:tcPr>
            <w:tcW w:w="6440" w:type="dxa"/>
            <w:vAlign w:val="center"/>
          </w:tcPr>
          <w:p>
            <w:pPr>
              <w:spacing w:line="400" w:lineRule="exac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u w:val="single"/>
                <w:lang w:val="en-US" w:eastAsia="zh-CN"/>
              </w:rPr>
              <w:t>60</w:t>
            </w:r>
            <w:r>
              <w:rPr>
                <w:rFonts w:hint="eastAsia" w:asciiTheme="minorEastAsia" w:hAnsiTheme="minorEastAsia" w:eastAsiaTheme="minorEastAsia" w:cstheme="minorEastAsia"/>
                <w:sz w:val="18"/>
                <w:szCs w:val="18"/>
                <w:u w:val="single"/>
              </w:rPr>
              <w:t xml:space="preserve"> </w:t>
            </w:r>
            <w:r>
              <w:rPr>
                <w:rFonts w:hint="eastAsia" w:asciiTheme="minorEastAsia" w:hAnsiTheme="minorEastAsia" w:eastAsiaTheme="minorEastAsia" w:cstheme="minorEastAsia"/>
                <w:sz w:val="18"/>
                <w:szCs w:val="18"/>
              </w:rPr>
              <w:t>天，从投标截止时间算起。</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050" w:hRule="exact"/>
          <w:jc w:val="center"/>
        </w:trPr>
        <w:tc>
          <w:tcPr>
            <w:tcW w:w="706" w:type="dxa"/>
            <w:vAlign w:val="center"/>
          </w:tcPr>
          <w:p>
            <w:pPr>
              <w:spacing w:line="400" w:lineRule="exact"/>
              <w:ind w:firstLine="180" w:firstLineChars="1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13</w:t>
            </w:r>
          </w:p>
        </w:tc>
        <w:tc>
          <w:tcPr>
            <w:tcW w:w="1666" w:type="dxa"/>
            <w:vAlign w:val="center"/>
          </w:tcPr>
          <w:p>
            <w:pPr>
              <w:spacing w:line="400" w:lineRule="exac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招标代理服务费</w:t>
            </w:r>
          </w:p>
        </w:tc>
        <w:tc>
          <w:tcPr>
            <w:tcW w:w="6440" w:type="dxa"/>
            <w:vAlign w:val="center"/>
          </w:tcPr>
          <w:p>
            <w:pPr>
              <w:spacing w:line="400" w:lineRule="exac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招标代理服务费由</w:t>
            </w:r>
            <w:r>
              <w:rPr>
                <w:rFonts w:hint="eastAsia" w:asciiTheme="minorEastAsia" w:hAnsiTheme="minorEastAsia" w:eastAsiaTheme="minorEastAsia" w:cstheme="minorEastAsia"/>
                <w:sz w:val="18"/>
                <w:szCs w:val="18"/>
                <w:u w:val="single" w:color="000000" w:themeColor="text1"/>
                <w:lang w:val="en-US" w:eastAsia="zh-CN"/>
              </w:rPr>
              <w:t xml:space="preserve"> 中标人 </w:t>
            </w:r>
            <w:r>
              <w:rPr>
                <w:rFonts w:hint="eastAsia" w:asciiTheme="minorEastAsia" w:hAnsiTheme="minorEastAsia" w:eastAsiaTheme="minorEastAsia" w:cstheme="minorEastAsia"/>
                <w:sz w:val="18"/>
                <w:szCs w:val="18"/>
              </w:rPr>
              <w:t>支付，招标代理服务</w:t>
            </w:r>
            <w:r>
              <w:rPr>
                <w:rFonts w:hint="eastAsia" w:asciiTheme="minorEastAsia" w:hAnsiTheme="minorEastAsia" w:eastAsiaTheme="minorEastAsia" w:cstheme="minorEastAsia"/>
                <w:sz w:val="18"/>
                <w:szCs w:val="18"/>
                <w:lang w:val="en-US" w:eastAsia="zh-CN"/>
              </w:rPr>
              <w:t>费为</w:t>
            </w:r>
            <w:r>
              <w:rPr>
                <w:rFonts w:hint="eastAsia" w:asciiTheme="minorEastAsia" w:hAnsiTheme="minorEastAsia" w:eastAsiaTheme="minorEastAsia" w:cstheme="minorEastAsia"/>
                <w:sz w:val="18"/>
                <w:szCs w:val="18"/>
                <w:highlight w:val="none"/>
                <w:u w:val="single"/>
                <w:lang w:val="en-US" w:eastAsia="zh-CN"/>
              </w:rPr>
              <w:t>21848.00</w:t>
            </w:r>
            <w:r>
              <w:rPr>
                <w:rFonts w:hint="eastAsia" w:asciiTheme="minorEastAsia" w:hAnsiTheme="minorEastAsia" w:eastAsiaTheme="minorEastAsia" w:cstheme="minorEastAsia"/>
                <w:sz w:val="18"/>
                <w:szCs w:val="18"/>
                <w:lang w:val="en-US" w:eastAsia="zh-CN"/>
              </w:rPr>
              <w:t>元</w:t>
            </w:r>
            <w:r>
              <w:rPr>
                <w:rFonts w:hint="eastAsia" w:asciiTheme="minorEastAsia" w:hAnsiTheme="minorEastAsia" w:eastAsiaTheme="minorEastAsia" w:cstheme="minorEastAsia"/>
                <w:sz w:val="18"/>
                <w:szCs w:val="18"/>
              </w:rPr>
              <w:t>，代理机构不得以任何理由再向招标人或中标人收取其他任何费用。</w:t>
            </w:r>
          </w:p>
          <w:p>
            <w:pPr>
              <w:spacing w:line="400" w:lineRule="exact"/>
              <w:ind w:left="900" w:hanging="900" w:hangingChars="500"/>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w:t>
            </w:r>
          </w:p>
        </w:tc>
      </w:tr>
    </w:tbl>
    <w:p>
      <w:pPr>
        <w:spacing w:line="400" w:lineRule="exact"/>
        <w:ind w:firstLine="1708" w:firstLineChars="945"/>
        <w:rPr>
          <w:rFonts w:asciiTheme="minorEastAsia" w:hAnsiTheme="minorEastAsia" w:eastAsiaTheme="minorEastAsia" w:cstheme="minorEastAsia"/>
          <w:b/>
          <w:bCs/>
          <w:color w:val="000000" w:themeColor="text1"/>
          <w:sz w:val="18"/>
          <w:szCs w:val="18"/>
          <w14:textFill>
            <w14:solidFill>
              <w14:schemeClr w14:val="tx1"/>
            </w14:solidFill>
          </w14:textFill>
        </w:rPr>
        <w:sectPr>
          <w:pgSz w:w="11906" w:h="16838"/>
          <w:pgMar w:top="1440" w:right="1106" w:bottom="1440" w:left="1360" w:header="851" w:footer="567" w:gutter="0"/>
          <w:cols w:space="720" w:num="1"/>
          <w:titlePg/>
          <w:docGrid w:linePitch="312" w:charSpace="0"/>
        </w:sectPr>
      </w:pPr>
    </w:p>
    <w:p>
      <w:pPr>
        <w:spacing w:line="400" w:lineRule="exact"/>
        <w:ind w:firstLine="2951" w:firstLineChars="105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 w:val="28"/>
          <w:szCs w:val="28"/>
        </w:rPr>
        <w:t>第三部分</w:t>
      </w:r>
      <w:r>
        <w:rPr>
          <w:rFonts w:hint="eastAsia" w:asciiTheme="minorEastAsia" w:hAnsiTheme="minorEastAsia" w:eastAsiaTheme="minorEastAsia" w:cstheme="minorEastAsia"/>
          <w:b/>
          <w:bCs/>
          <w:szCs w:val="21"/>
        </w:rPr>
        <w:t xml:space="preserve">  </w:t>
      </w:r>
      <w:r>
        <w:rPr>
          <w:rFonts w:hint="eastAsia" w:asciiTheme="minorEastAsia" w:hAnsiTheme="minorEastAsia" w:eastAsiaTheme="minorEastAsia" w:cstheme="minorEastAsia"/>
          <w:b/>
          <w:bCs/>
          <w:sz w:val="28"/>
          <w:szCs w:val="28"/>
        </w:rPr>
        <w:t>投标人须知</w:t>
      </w:r>
    </w:p>
    <w:p>
      <w:pPr>
        <w:spacing w:line="400" w:lineRule="exact"/>
        <w:ind w:left="-420" w:leftChars="-200" w:firstLine="422" w:firstLineChars="200"/>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一、总则</w:t>
      </w:r>
    </w:p>
    <w:p>
      <w:pPr>
        <w:pStyle w:val="7"/>
        <w:spacing w:before="0" w:after="0"/>
        <w:ind w:left="-420" w:leftChars="-200" w:firstLine="420" w:firstLineChars="200"/>
        <w:rPr>
          <w:rFonts w:ascii="Times New Roman" w:hAnsi="Times New Roman" w:eastAsia="黑体"/>
          <w:b w:val="0"/>
          <w:bCs w:val="0"/>
          <w:color w:val="000000"/>
          <w:sz w:val="21"/>
          <w:szCs w:val="21"/>
        </w:rPr>
      </w:pPr>
      <w:bookmarkStart w:id="19" w:name="_Toc300678000"/>
      <w:r>
        <w:rPr>
          <w:rFonts w:ascii="Times New Roman" w:hAnsi="Times New Roman" w:eastAsia="黑体"/>
          <w:b w:val="0"/>
          <w:bCs w:val="0"/>
          <w:color w:val="000000"/>
          <w:sz w:val="21"/>
          <w:szCs w:val="21"/>
        </w:rPr>
        <w:t>1.1 项目概况</w:t>
      </w:r>
      <w:bookmarkEnd w:id="19"/>
    </w:p>
    <w:p>
      <w:pPr>
        <w:pStyle w:val="59"/>
        <w:spacing w:line="360" w:lineRule="auto"/>
        <w:ind w:left="-420" w:leftChars="-200" w:firstLine="420" w:firstLineChars="200"/>
        <w:rPr>
          <w:color w:val="000000"/>
        </w:rPr>
      </w:pPr>
      <w:r>
        <w:rPr>
          <w:color w:val="000000"/>
        </w:rPr>
        <w:t>1.1.</w:t>
      </w:r>
      <w:r>
        <w:rPr>
          <w:rFonts w:hint="eastAsia"/>
          <w:color w:val="000000"/>
        </w:rPr>
        <w:t>1</w:t>
      </w:r>
      <w:r>
        <w:rPr>
          <w:color w:val="000000"/>
        </w:rPr>
        <w:t xml:space="preserve">  招标人：见</w:t>
      </w:r>
      <w:r>
        <w:rPr>
          <w:rFonts w:hint="eastAsia"/>
          <w:color w:val="000000"/>
          <w:lang w:eastAsia="zh-CN"/>
        </w:rPr>
        <w:t>招标公告</w:t>
      </w:r>
      <w:r>
        <w:rPr>
          <w:color w:val="000000"/>
        </w:rPr>
        <w:t>。</w:t>
      </w:r>
    </w:p>
    <w:p>
      <w:pPr>
        <w:pStyle w:val="59"/>
        <w:spacing w:line="360" w:lineRule="auto"/>
        <w:ind w:left="-420" w:leftChars="-200" w:firstLine="420" w:firstLineChars="200"/>
        <w:rPr>
          <w:color w:val="000000"/>
        </w:rPr>
      </w:pPr>
      <w:r>
        <w:rPr>
          <w:color w:val="000000"/>
        </w:rPr>
        <w:t>1.1.</w:t>
      </w:r>
      <w:r>
        <w:rPr>
          <w:rFonts w:hint="eastAsia"/>
          <w:color w:val="000000"/>
        </w:rPr>
        <w:t>2</w:t>
      </w:r>
      <w:r>
        <w:rPr>
          <w:color w:val="000000"/>
        </w:rPr>
        <w:t xml:space="preserve">  招标代理机构：见</w:t>
      </w:r>
      <w:r>
        <w:rPr>
          <w:rFonts w:hint="eastAsia"/>
          <w:color w:val="000000"/>
          <w:lang w:eastAsia="zh-CN"/>
        </w:rPr>
        <w:t>招标公告</w:t>
      </w:r>
      <w:r>
        <w:rPr>
          <w:color w:val="000000"/>
        </w:rPr>
        <w:t>。</w:t>
      </w:r>
    </w:p>
    <w:p>
      <w:pPr>
        <w:pStyle w:val="59"/>
        <w:spacing w:line="360" w:lineRule="auto"/>
        <w:ind w:left="-420" w:leftChars="-200" w:firstLine="420" w:firstLineChars="200"/>
        <w:rPr>
          <w:color w:val="000000"/>
        </w:rPr>
      </w:pPr>
      <w:r>
        <w:rPr>
          <w:color w:val="000000"/>
        </w:rPr>
        <w:t>1.1.</w:t>
      </w:r>
      <w:r>
        <w:rPr>
          <w:rFonts w:hint="eastAsia"/>
          <w:color w:val="000000"/>
        </w:rPr>
        <w:t>3</w:t>
      </w:r>
      <w:r>
        <w:rPr>
          <w:color w:val="000000"/>
        </w:rPr>
        <w:t xml:space="preserve">  </w:t>
      </w:r>
      <w:r>
        <w:rPr>
          <w:rFonts w:hint="eastAsia"/>
          <w:color w:val="000000"/>
        </w:rPr>
        <w:t>招标</w:t>
      </w:r>
      <w:r>
        <w:rPr>
          <w:color w:val="000000"/>
        </w:rPr>
        <w:t>项目名称：见</w:t>
      </w:r>
      <w:r>
        <w:rPr>
          <w:rFonts w:hint="eastAsia"/>
          <w:color w:val="000000"/>
          <w:lang w:eastAsia="zh-CN"/>
        </w:rPr>
        <w:t>招标公告</w:t>
      </w:r>
      <w:r>
        <w:rPr>
          <w:color w:val="000000"/>
        </w:rPr>
        <w:t>。</w:t>
      </w:r>
    </w:p>
    <w:p>
      <w:pPr>
        <w:pStyle w:val="59"/>
        <w:spacing w:line="360" w:lineRule="auto"/>
        <w:ind w:left="-420" w:leftChars="-200" w:firstLine="420" w:firstLineChars="200"/>
        <w:rPr>
          <w:color w:val="000000"/>
        </w:rPr>
      </w:pPr>
      <w:r>
        <w:rPr>
          <w:color w:val="000000"/>
        </w:rPr>
        <w:t>1.1.</w:t>
      </w:r>
      <w:r>
        <w:rPr>
          <w:rFonts w:hint="eastAsia"/>
          <w:color w:val="000000"/>
        </w:rPr>
        <w:t>4</w:t>
      </w:r>
      <w:r>
        <w:rPr>
          <w:color w:val="000000"/>
        </w:rPr>
        <w:t xml:space="preserve">  建设地点：见</w:t>
      </w:r>
      <w:r>
        <w:rPr>
          <w:rFonts w:hint="eastAsia"/>
          <w:color w:val="000000"/>
          <w:lang w:eastAsia="zh-CN"/>
        </w:rPr>
        <w:t>招标公告</w:t>
      </w:r>
      <w:r>
        <w:rPr>
          <w:color w:val="000000"/>
        </w:rPr>
        <w:t>。</w:t>
      </w:r>
    </w:p>
    <w:p>
      <w:pPr>
        <w:pStyle w:val="7"/>
        <w:spacing w:before="0" w:after="0"/>
        <w:ind w:left="-420" w:leftChars="-200" w:firstLine="420" w:firstLineChars="200"/>
        <w:rPr>
          <w:rFonts w:ascii="Times New Roman" w:hAnsi="Times New Roman" w:eastAsia="黑体"/>
          <w:b w:val="0"/>
          <w:bCs w:val="0"/>
          <w:color w:val="000000"/>
          <w:sz w:val="21"/>
          <w:szCs w:val="21"/>
        </w:rPr>
      </w:pPr>
      <w:bookmarkStart w:id="20" w:name="_Toc300678001"/>
      <w:r>
        <w:rPr>
          <w:rFonts w:ascii="Times New Roman" w:hAnsi="Times New Roman" w:eastAsia="黑体"/>
          <w:b w:val="0"/>
          <w:bCs w:val="0"/>
          <w:color w:val="000000"/>
          <w:sz w:val="21"/>
          <w:szCs w:val="21"/>
        </w:rPr>
        <w:t>1.2 资金来源和落实情况</w:t>
      </w:r>
      <w:bookmarkEnd w:id="20"/>
    </w:p>
    <w:p>
      <w:pPr>
        <w:pStyle w:val="59"/>
        <w:spacing w:line="360" w:lineRule="auto"/>
        <w:ind w:left="-420" w:leftChars="-200" w:firstLine="420" w:firstLineChars="200"/>
        <w:rPr>
          <w:color w:val="000000"/>
        </w:rPr>
      </w:pPr>
      <w:r>
        <w:rPr>
          <w:color w:val="000000"/>
        </w:rPr>
        <w:t>详见</w:t>
      </w:r>
      <w:r>
        <w:rPr>
          <w:rFonts w:hint="eastAsia"/>
          <w:color w:val="000000"/>
          <w:lang w:eastAsia="zh-CN"/>
        </w:rPr>
        <w:t>招标公告</w:t>
      </w:r>
      <w:r>
        <w:rPr>
          <w:color w:val="000000"/>
        </w:rPr>
        <w:t xml:space="preserve"> 。</w:t>
      </w:r>
    </w:p>
    <w:p>
      <w:pPr>
        <w:pStyle w:val="7"/>
        <w:spacing w:before="0" w:after="0"/>
        <w:ind w:left="-420" w:leftChars="-200" w:firstLine="420" w:firstLineChars="200"/>
        <w:rPr>
          <w:rFonts w:ascii="Times New Roman" w:hAnsi="Times New Roman" w:eastAsia="黑体"/>
          <w:b w:val="0"/>
          <w:bCs w:val="0"/>
          <w:color w:val="000000"/>
          <w:sz w:val="21"/>
          <w:szCs w:val="21"/>
        </w:rPr>
      </w:pPr>
      <w:bookmarkStart w:id="21" w:name="_Toc300678002"/>
      <w:r>
        <w:rPr>
          <w:rFonts w:ascii="Times New Roman" w:hAnsi="Times New Roman" w:eastAsia="黑体"/>
          <w:b w:val="0"/>
          <w:bCs w:val="0"/>
          <w:color w:val="000000"/>
          <w:sz w:val="21"/>
          <w:szCs w:val="21"/>
        </w:rPr>
        <w:t>1.3 招标范围、计划工期和质量要求</w:t>
      </w:r>
      <w:bookmarkEnd w:id="21"/>
    </w:p>
    <w:p>
      <w:pPr>
        <w:pStyle w:val="59"/>
        <w:spacing w:line="360" w:lineRule="auto"/>
        <w:ind w:left="-420" w:leftChars="-200" w:firstLine="420" w:firstLineChars="200"/>
        <w:rPr>
          <w:color w:val="000000"/>
        </w:rPr>
      </w:pPr>
      <w:r>
        <w:rPr>
          <w:color w:val="000000"/>
        </w:rPr>
        <w:t>1.3.1  招标范围：见</w:t>
      </w:r>
      <w:r>
        <w:rPr>
          <w:rFonts w:hint="eastAsia"/>
          <w:color w:val="000000"/>
          <w:lang w:eastAsia="zh-CN"/>
        </w:rPr>
        <w:t>招标公告</w:t>
      </w:r>
      <w:r>
        <w:rPr>
          <w:color w:val="000000"/>
        </w:rPr>
        <w:t>。</w:t>
      </w:r>
    </w:p>
    <w:p>
      <w:pPr>
        <w:pStyle w:val="59"/>
        <w:spacing w:line="360" w:lineRule="auto"/>
        <w:ind w:left="-420" w:leftChars="-200" w:firstLine="420" w:firstLineChars="200"/>
        <w:rPr>
          <w:color w:val="000000"/>
        </w:rPr>
      </w:pPr>
      <w:r>
        <w:rPr>
          <w:color w:val="000000"/>
        </w:rPr>
        <w:t>1.3.2  计划工期：见</w:t>
      </w:r>
      <w:r>
        <w:rPr>
          <w:rFonts w:hint="eastAsia"/>
          <w:color w:val="000000"/>
          <w:lang w:eastAsia="zh-CN"/>
        </w:rPr>
        <w:t>招标公告</w:t>
      </w:r>
      <w:r>
        <w:rPr>
          <w:color w:val="000000"/>
        </w:rPr>
        <w:t>。</w:t>
      </w:r>
    </w:p>
    <w:p>
      <w:pPr>
        <w:pStyle w:val="59"/>
        <w:spacing w:line="360" w:lineRule="auto"/>
        <w:ind w:left="-420" w:leftChars="-200" w:firstLine="420" w:firstLineChars="200"/>
        <w:rPr>
          <w:color w:val="000000"/>
        </w:rPr>
      </w:pPr>
      <w:r>
        <w:rPr>
          <w:color w:val="000000"/>
        </w:rPr>
        <w:t>1.3.3  质量标准和保修要求：见</w:t>
      </w:r>
      <w:r>
        <w:rPr>
          <w:rFonts w:hint="eastAsia"/>
          <w:color w:val="000000"/>
          <w:lang w:eastAsia="zh-CN"/>
        </w:rPr>
        <w:t>招标公告</w:t>
      </w:r>
      <w:r>
        <w:rPr>
          <w:color w:val="000000"/>
        </w:rPr>
        <w:t>。</w:t>
      </w:r>
    </w:p>
    <w:p>
      <w:pPr>
        <w:pStyle w:val="7"/>
        <w:spacing w:before="0" w:after="0"/>
        <w:ind w:left="-420" w:leftChars="-200" w:firstLine="420" w:firstLineChars="200"/>
        <w:rPr>
          <w:rFonts w:ascii="Times New Roman" w:hAnsi="Times New Roman" w:eastAsia="黑体"/>
          <w:b w:val="0"/>
          <w:bCs w:val="0"/>
          <w:color w:val="000000"/>
          <w:sz w:val="21"/>
          <w:szCs w:val="21"/>
        </w:rPr>
      </w:pPr>
      <w:bookmarkStart w:id="22" w:name="_Toc300678003"/>
      <w:r>
        <w:rPr>
          <w:rFonts w:ascii="Times New Roman" w:hAnsi="Times New Roman" w:eastAsia="黑体"/>
          <w:b w:val="0"/>
          <w:bCs w:val="0"/>
          <w:color w:val="000000"/>
          <w:sz w:val="21"/>
          <w:szCs w:val="21"/>
        </w:rPr>
        <w:t>1.4 投标人资格要求</w:t>
      </w:r>
    </w:p>
    <w:p>
      <w:pPr>
        <w:pStyle w:val="7"/>
        <w:spacing w:before="0" w:after="0"/>
        <w:ind w:left="-420" w:leftChars="-200" w:firstLine="420" w:firstLineChars="200"/>
        <w:rPr>
          <w:rFonts w:ascii="宋体" w:hAnsi="宋体" w:cs="宋体"/>
          <w:b w:val="0"/>
          <w:bCs w:val="0"/>
          <w:color w:val="000000"/>
          <w:sz w:val="21"/>
          <w:szCs w:val="21"/>
        </w:rPr>
      </w:pPr>
      <w:r>
        <w:rPr>
          <w:rFonts w:ascii="Times New Roman" w:hAnsi="Times New Roman"/>
          <w:b w:val="0"/>
          <w:color w:val="000000"/>
          <w:sz w:val="21"/>
          <w:szCs w:val="21"/>
        </w:rPr>
        <w:t>采用资格后审方式，</w:t>
      </w:r>
      <w:r>
        <w:rPr>
          <w:rFonts w:hint="eastAsia" w:ascii="宋体" w:hAnsi="宋体" w:cs="宋体"/>
          <w:b w:val="0"/>
          <w:bCs w:val="0"/>
          <w:color w:val="000000"/>
          <w:sz w:val="21"/>
          <w:szCs w:val="21"/>
        </w:rPr>
        <w:t>投标人资格要求</w:t>
      </w:r>
      <w:bookmarkEnd w:id="22"/>
    </w:p>
    <w:p>
      <w:pPr>
        <w:pStyle w:val="59"/>
        <w:spacing w:line="360" w:lineRule="auto"/>
        <w:ind w:left="-420" w:leftChars="-200" w:firstLine="420" w:firstLineChars="200"/>
        <w:rPr>
          <w:color w:val="000000"/>
        </w:rPr>
      </w:pPr>
      <w:r>
        <w:rPr>
          <w:color w:val="000000"/>
        </w:rPr>
        <w:t>1.4.1  投标人应具备承担本</w:t>
      </w:r>
      <w:r>
        <w:rPr>
          <w:rFonts w:hint="eastAsia"/>
          <w:color w:val="000000"/>
        </w:rPr>
        <w:t>项目</w:t>
      </w:r>
      <w:r>
        <w:rPr>
          <w:color w:val="000000"/>
        </w:rPr>
        <w:t>施工的资质条件：见</w:t>
      </w:r>
      <w:r>
        <w:rPr>
          <w:rFonts w:hint="eastAsia"/>
          <w:color w:val="000000"/>
          <w:lang w:eastAsia="zh-CN"/>
        </w:rPr>
        <w:t>招标公告</w:t>
      </w:r>
      <w:r>
        <w:rPr>
          <w:color w:val="000000"/>
        </w:rPr>
        <w:t>；</w:t>
      </w:r>
    </w:p>
    <w:p>
      <w:pPr>
        <w:pStyle w:val="59"/>
        <w:spacing w:line="360" w:lineRule="auto"/>
        <w:ind w:left="-420" w:leftChars="-200" w:firstLine="420" w:firstLineChars="200"/>
        <w:rPr>
          <w:bCs/>
          <w:color w:val="000000"/>
        </w:rPr>
      </w:pPr>
      <w:r>
        <w:rPr>
          <w:bCs/>
          <w:color w:val="000000"/>
        </w:rPr>
        <w:t>1.4.</w:t>
      </w:r>
      <w:r>
        <w:rPr>
          <w:rFonts w:hint="eastAsia"/>
          <w:bCs/>
          <w:color w:val="000000"/>
        </w:rPr>
        <w:t>2</w:t>
      </w:r>
      <w:r>
        <w:rPr>
          <w:bCs/>
          <w:color w:val="000000"/>
        </w:rPr>
        <w:t xml:space="preserve"> 投标人不得存在下列情形之一：</w:t>
      </w:r>
    </w:p>
    <w:p>
      <w:pPr>
        <w:pStyle w:val="59"/>
        <w:spacing w:line="360" w:lineRule="auto"/>
        <w:ind w:left="-420" w:leftChars="-200" w:firstLine="420" w:firstLineChars="200"/>
        <w:rPr>
          <w:bCs/>
          <w:color w:val="000000"/>
        </w:rPr>
      </w:pPr>
      <w:r>
        <w:rPr>
          <w:bCs/>
          <w:color w:val="000000"/>
        </w:rPr>
        <w:t>（l）为招标人的不具有独立法人资格的附属机构</w:t>
      </w:r>
      <w:r>
        <w:rPr>
          <w:rFonts w:hint="eastAsia"/>
          <w:bCs/>
          <w:color w:val="000000"/>
        </w:rPr>
        <w:t>（</w:t>
      </w:r>
      <w:r>
        <w:rPr>
          <w:bCs/>
          <w:color w:val="000000"/>
        </w:rPr>
        <w:t>单位</w:t>
      </w:r>
      <w:r>
        <w:rPr>
          <w:rFonts w:hint="eastAsia"/>
          <w:bCs/>
          <w:color w:val="000000"/>
        </w:rPr>
        <w:t>）</w:t>
      </w:r>
      <w:r>
        <w:rPr>
          <w:bCs/>
          <w:color w:val="000000"/>
        </w:rPr>
        <w:t>；</w:t>
      </w:r>
    </w:p>
    <w:p>
      <w:pPr>
        <w:pStyle w:val="59"/>
        <w:spacing w:line="360" w:lineRule="auto"/>
        <w:ind w:left="-420" w:leftChars="-200" w:firstLine="420" w:firstLineChars="200"/>
        <w:rPr>
          <w:bCs/>
          <w:color w:val="000000"/>
        </w:rPr>
      </w:pPr>
      <w:r>
        <w:rPr>
          <w:bCs/>
          <w:color w:val="000000"/>
        </w:rPr>
        <w:t>（2）为本招标项目前期准备提供设计</w:t>
      </w:r>
      <w:r>
        <w:rPr>
          <w:rFonts w:hint="eastAsia"/>
          <w:bCs/>
          <w:color w:val="000000"/>
        </w:rPr>
        <w:t>或</w:t>
      </w:r>
      <w:r>
        <w:rPr>
          <w:bCs/>
          <w:color w:val="000000"/>
        </w:rPr>
        <w:t>咨询服务的；</w:t>
      </w:r>
    </w:p>
    <w:p>
      <w:pPr>
        <w:pStyle w:val="59"/>
        <w:spacing w:line="360" w:lineRule="auto"/>
        <w:ind w:left="-420" w:leftChars="-200" w:firstLine="420" w:firstLineChars="200"/>
        <w:rPr>
          <w:bCs/>
          <w:color w:val="000000"/>
        </w:rPr>
      </w:pPr>
      <w:r>
        <w:rPr>
          <w:bCs/>
          <w:color w:val="000000"/>
        </w:rPr>
        <w:t>（3）为本招标项目的监理人；</w:t>
      </w:r>
    </w:p>
    <w:p>
      <w:pPr>
        <w:pStyle w:val="59"/>
        <w:spacing w:line="360" w:lineRule="auto"/>
        <w:ind w:left="-420" w:leftChars="-200" w:firstLine="420" w:firstLineChars="200"/>
        <w:rPr>
          <w:bCs/>
          <w:color w:val="000000"/>
        </w:rPr>
      </w:pPr>
      <w:r>
        <w:rPr>
          <w:bCs/>
          <w:color w:val="000000"/>
        </w:rPr>
        <w:t>（4）为本招标项目的代建人；</w:t>
      </w:r>
    </w:p>
    <w:p>
      <w:pPr>
        <w:pStyle w:val="59"/>
        <w:spacing w:line="360" w:lineRule="auto"/>
        <w:ind w:left="-420" w:leftChars="-200" w:firstLine="420" w:firstLineChars="200"/>
        <w:rPr>
          <w:bCs/>
          <w:color w:val="000000"/>
        </w:rPr>
      </w:pPr>
      <w:r>
        <w:rPr>
          <w:bCs/>
          <w:color w:val="000000"/>
        </w:rPr>
        <w:t>（5）为本招标项目的招标代理机构；</w:t>
      </w:r>
    </w:p>
    <w:p>
      <w:pPr>
        <w:pStyle w:val="59"/>
        <w:spacing w:line="360" w:lineRule="auto"/>
        <w:ind w:left="-420" w:leftChars="-200" w:firstLine="420" w:firstLineChars="200"/>
        <w:rPr>
          <w:bCs/>
          <w:color w:val="000000"/>
        </w:rPr>
      </w:pPr>
      <w:r>
        <w:rPr>
          <w:bCs/>
          <w:color w:val="000000"/>
        </w:rPr>
        <w:t>（6）与本招标项目的监理人或代建人或招标代理机构同为一个法定代表人的；</w:t>
      </w:r>
    </w:p>
    <w:p>
      <w:pPr>
        <w:pStyle w:val="59"/>
        <w:spacing w:line="360" w:lineRule="auto"/>
        <w:ind w:left="-420" w:leftChars="-200" w:firstLine="420" w:firstLineChars="200"/>
        <w:rPr>
          <w:bCs/>
          <w:color w:val="000000"/>
        </w:rPr>
      </w:pPr>
      <w:r>
        <w:rPr>
          <w:bCs/>
          <w:color w:val="000000"/>
        </w:rPr>
        <w:t>（7）与本招标项目的监理人或代建人或招标代理机构相互控股或参股的；</w:t>
      </w:r>
    </w:p>
    <w:p>
      <w:pPr>
        <w:pStyle w:val="59"/>
        <w:spacing w:line="360" w:lineRule="auto"/>
        <w:ind w:left="-420" w:leftChars="-200" w:firstLine="420" w:firstLineChars="200"/>
        <w:rPr>
          <w:bCs/>
          <w:color w:val="000000"/>
        </w:rPr>
      </w:pPr>
      <w:r>
        <w:rPr>
          <w:bCs/>
          <w:color w:val="000000"/>
        </w:rPr>
        <w:t>（8）与本招标项目的监理人或代建人或招标代理机构相互任职或工作的；</w:t>
      </w:r>
    </w:p>
    <w:p>
      <w:pPr>
        <w:pStyle w:val="59"/>
        <w:spacing w:line="360" w:lineRule="auto"/>
        <w:ind w:left="-420" w:leftChars="-200" w:firstLine="420" w:firstLineChars="200"/>
        <w:rPr>
          <w:bCs/>
          <w:color w:val="000000"/>
        </w:rPr>
      </w:pPr>
      <w:r>
        <w:rPr>
          <w:bCs/>
          <w:color w:val="000000"/>
        </w:rPr>
        <w:t>（9）被责令停业的；</w:t>
      </w:r>
    </w:p>
    <w:p>
      <w:pPr>
        <w:pStyle w:val="59"/>
        <w:spacing w:line="360" w:lineRule="auto"/>
        <w:ind w:left="-420" w:leftChars="-200" w:firstLine="420" w:firstLineChars="200"/>
        <w:rPr>
          <w:bCs/>
          <w:color w:val="000000"/>
        </w:rPr>
      </w:pPr>
      <w:r>
        <w:rPr>
          <w:bCs/>
          <w:color w:val="000000"/>
        </w:rPr>
        <w:t>（10）被住房城乡建设主管部门取消参加本地区依法必须招标项目投标资格</w:t>
      </w:r>
      <w:r>
        <w:rPr>
          <w:rFonts w:hint="eastAsia"/>
          <w:bCs/>
          <w:color w:val="000000"/>
        </w:rPr>
        <w:t>的</w:t>
      </w:r>
      <w:r>
        <w:rPr>
          <w:bCs/>
          <w:color w:val="000000"/>
        </w:rPr>
        <w:t>；</w:t>
      </w:r>
    </w:p>
    <w:p>
      <w:pPr>
        <w:spacing w:line="360" w:lineRule="auto"/>
        <w:ind w:left="-420" w:leftChars="-200" w:firstLine="420" w:firstLineChars="200"/>
        <w:rPr>
          <w:bCs/>
          <w:color w:val="000000"/>
          <w:szCs w:val="21"/>
        </w:rPr>
      </w:pPr>
      <w:r>
        <w:rPr>
          <w:rFonts w:hint="eastAsia"/>
          <w:bCs/>
          <w:color w:val="000000"/>
          <w:szCs w:val="21"/>
        </w:rPr>
        <w:t>（1</w:t>
      </w:r>
      <w:r>
        <w:rPr>
          <w:rFonts w:hint="eastAsia"/>
          <w:bCs/>
          <w:color w:val="000000"/>
          <w:szCs w:val="21"/>
          <w:lang w:val="en-US" w:eastAsia="zh-CN"/>
        </w:rPr>
        <w:t>1</w:t>
      </w:r>
      <w:r>
        <w:rPr>
          <w:rFonts w:hint="eastAsia"/>
          <w:bCs/>
          <w:color w:val="000000"/>
          <w:szCs w:val="21"/>
        </w:rPr>
        <w:t>）与招标人存在利害关系可能影响招标公正性的法人、其他组织或者个人；</w:t>
      </w:r>
    </w:p>
    <w:p>
      <w:pPr>
        <w:spacing w:line="360" w:lineRule="auto"/>
        <w:ind w:left="-420" w:leftChars="-200" w:firstLine="420" w:firstLineChars="200"/>
        <w:rPr>
          <w:bCs/>
          <w:color w:val="000000"/>
          <w:szCs w:val="21"/>
        </w:rPr>
      </w:pPr>
      <w:r>
        <w:rPr>
          <w:rFonts w:hint="eastAsia"/>
          <w:bCs/>
          <w:color w:val="000000"/>
          <w:szCs w:val="21"/>
        </w:rPr>
        <w:t>（1</w:t>
      </w:r>
      <w:r>
        <w:rPr>
          <w:rFonts w:hint="eastAsia"/>
          <w:bCs/>
          <w:color w:val="000000"/>
          <w:szCs w:val="21"/>
          <w:lang w:val="en-US" w:eastAsia="zh-CN"/>
        </w:rPr>
        <w:t>2</w:t>
      </w:r>
      <w:r>
        <w:rPr>
          <w:rFonts w:hint="eastAsia"/>
          <w:bCs/>
          <w:color w:val="000000"/>
          <w:szCs w:val="21"/>
        </w:rPr>
        <w:t>）单位负责人为同一人或者存在控股、管理关系的不同单位参加同一标段或者未划分标段的同一招标项目投标的</w:t>
      </w:r>
    </w:p>
    <w:p>
      <w:pPr>
        <w:spacing w:line="360" w:lineRule="auto"/>
        <w:ind w:left="-420" w:leftChars="-200" w:firstLine="420" w:firstLineChars="200"/>
        <w:rPr>
          <w:bCs/>
          <w:color w:val="000000"/>
          <w:szCs w:val="21"/>
        </w:rPr>
      </w:pPr>
      <w:r>
        <w:rPr>
          <w:bCs/>
          <w:color w:val="000000"/>
          <w:szCs w:val="21"/>
        </w:rPr>
        <w:t>（1</w:t>
      </w:r>
      <w:r>
        <w:rPr>
          <w:rFonts w:hint="eastAsia"/>
          <w:bCs/>
          <w:color w:val="000000"/>
          <w:szCs w:val="21"/>
          <w:lang w:val="en-US" w:eastAsia="zh-CN"/>
        </w:rPr>
        <w:t>3</w:t>
      </w:r>
      <w:r>
        <w:rPr>
          <w:bCs/>
          <w:color w:val="000000"/>
          <w:szCs w:val="21"/>
        </w:rPr>
        <w:t>）法律、法规规定的其他情形。</w:t>
      </w:r>
    </w:p>
    <w:p>
      <w:pPr>
        <w:pStyle w:val="7"/>
        <w:spacing w:before="0" w:after="0"/>
        <w:ind w:left="-420" w:leftChars="-200" w:firstLine="420" w:firstLineChars="200"/>
        <w:rPr>
          <w:rFonts w:ascii="Times New Roman" w:hAnsi="Times New Roman" w:eastAsia="黑体"/>
          <w:b w:val="0"/>
          <w:bCs w:val="0"/>
          <w:color w:val="000000"/>
          <w:sz w:val="21"/>
          <w:szCs w:val="21"/>
        </w:rPr>
      </w:pPr>
      <w:bookmarkStart w:id="23" w:name="_Toc300678005"/>
      <w:r>
        <w:rPr>
          <w:rFonts w:ascii="Times New Roman" w:hAnsi="Times New Roman" w:eastAsia="黑体"/>
          <w:b w:val="0"/>
          <w:bCs w:val="0"/>
          <w:color w:val="000000"/>
          <w:sz w:val="21"/>
          <w:szCs w:val="21"/>
        </w:rPr>
        <w:t>1.5 费用承担</w:t>
      </w:r>
      <w:bookmarkEnd w:id="23"/>
    </w:p>
    <w:p>
      <w:pPr>
        <w:pStyle w:val="59"/>
        <w:spacing w:line="360" w:lineRule="auto"/>
        <w:ind w:left="-420" w:leftChars="-200" w:firstLine="420" w:firstLineChars="200"/>
        <w:rPr>
          <w:color w:val="000000"/>
        </w:rPr>
      </w:pPr>
      <w:r>
        <w:rPr>
          <w:color w:val="000000"/>
        </w:rPr>
        <w:t>投标人准备和参加投标活动发生的费用自理。</w:t>
      </w:r>
    </w:p>
    <w:p>
      <w:pPr>
        <w:pStyle w:val="7"/>
        <w:spacing w:before="0" w:after="0"/>
        <w:ind w:left="-420" w:leftChars="-200" w:firstLine="420" w:firstLineChars="200"/>
        <w:rPr>
          <w:rFonts w:ascii="Times New Roman" w:hAnsi="Times New Roman" w:eastAsia="黑体"/>
          <w:b w:val="0"/>
          <w:bCs w:val="0"/>
          <w:color w:val="000000"/>
          <w:sz w:val="21"/>
          <w:szCs w:val="21"/>
        </w:rPr>
      </w:pPr>
      <w:bookmarkStart w:id="24" w:name="_Toc300678006"/>
      <w:r>
        <w:rPr>
          <w:rFonts w:ascii="Times New Roman" w:hAnsi="Times New Roman" w:eastAsia="黑体"/>
          <w:b w:val="0"/>
          <w:bCs w:val="0"/>
          <w:color w:val="000000"/>
          <w:sz w:val="21"/>
          <w:szCs w:val="21"/>
        </w:rPr>
        <w:t>1.6 保密</w:t>
      </w:r>
      <w:bookmarkEnd w:id="24"/>
    </w:p>
    <w:p>
      <w:pPr>
        <w:pStyle w:val="59"/>
        <w:spacing w:line="360" w:lineRule="auto"/>
        <w:ind w:left="-420" w:leftChars="-200" w:firstLine="420" w:firstLineChars="200"/>
        <w:rPr>
          <w:color w:val="000000"/>
        </w:rPr>
      </w:pPr>
      <w:r>
        <w:rPr>
          <w:color w:val="000000"/>
        </w:rPr>
        <w:t>参与招标投标活动的各方应对招标文件和投标文件中的商业和技术等秘密保密，违者应对由此造成的后果承担法律责任。</w:t>
      </w:r>
    </w:p>
    <w:p>
      <w:pPr>
        <w:pStyle w:val="7"/>
        <w:spacing w:before="0" w:after="0"/>
        <w:ind w:left="-420" w:leftChars="-200" w:firstLine="420" w:firstLineChars="200"/>
        <w:rPr>
          <w:rFonts w:ascii="Times New Roman" w:hAnsi="Times New Roman" w:eastAsia="黑体"/>
          <w:b w:val="0"/>
          <w:bCs w:val="0"/>
          <w:color w:val="000000"/>
          <w:sz w:val="21"/>
          <w:szCs w:val="21"/>
        </w:rPr>
      </w:pPr>
      <w:bookmarkStart w:id="25" w:name="_Toc300678007"/>
      <w:r>
        <w:rPr>
          <w:rFonts w:ascii="Times New Roman" w:hAnsi="Times New Roman" w:eastAsia="黑体"/>
          <w:b w:val="0"/>
          <w:bCs w:val="0"/>
          <w:color w:val="000000"/>
          <w:sz w:val="21"/>
          <w:szCs w:val="21"/>
        </w:rPr>
        <w:t>1.7 语言文字</w:t>
      </w:r>
      <w:bookmarkEnd w:id="25"/>
    </w:p>
    <w:p>
      <w:pPr>
        <w:pStyle w:val="59"/>
        <w:spacing w:line="360" w:lineRule="auto"/>
        <w:ind w:left="-420" w:leftChars="-200" w:firstLine="420" w:firstLineChars="200"/>
        <w:rPr>
          <w:color w:val="000000"/>
        </w:rPr>
      </w:pPr>
      <w:r>
        <w:rPr>
          <w:color w:val="000000"/>
        </w:rPr>
        <w:t>除专用术语外，与招标投标有关的语言均使用中文。必要时专用术语应附有中文注释。</w:t>
      </w:r>
    </w:p>
    <w:p>
      <w:pPr>
        <w:pStyle w:val="7"/>
        <w:spacing w:before="0" w:after="0"/>
        <w:ind w:left="-420" w:leftChars="-200" w:firstLine="420" w:firstLineChars="200"/>
        <w:rPr>
          <w:rFonts w:ascii="Times New Roman" w:hAnsi="Times New Roman" w:eastAsia="黑体"/>
          <w:b w:val="0"/>
          <w:bCs w:val="0"/>
          <w:color w:val="000000"/>
          <w:sz w:val="21"/>
          <w:szCs w:val="21"/>
        </w:rPr>
      </w:pPr>
      <w:bookmarkStart w:id="26" w:name="_Toc300678008"/>
      <w:r>
        <w:rPr>
          <w:rFonts w:ascii="Times New Roman" w:hAnsi="Times New Roman" w:eastAsia="黑体"/>
          <w:b w:val="0"/>
          <w:bCs w:val="0"/>
          <w:color w:val="000000"/>
          <w:sz w:val="21"/>
          <w:szCs w:val="21"/>
        </w:rPr>
        <w:t>1.8 计量单位</w:t>
      </w:r>
      <w:bookmarkEnd w:id="26"/>
    </w:p>
    <w:p>
      <w:pPr>
        <w:pStyle w:val="59"/>
        <w:spacing w:line="360" w:lineRule="auto"/>
        <w:ind w:left="-420" w:leftChars="-200" w:firstLine="420" w:firstLineChars="200"/>
        <w:rPr>
          <w:color w:val="000000"/>
        </w:rPr>
      </w:pPr>
      <w:r>
        <w:rPr>
          <w:color w:val="000000"/>
        </w:rPr>
        <w:t>所有计量均采用中华人民共和国法定计量单位。</w:t>
      </w:r>
    </w:p>
    <w:p>
      <w:pPr>
        <w:pStyle w:val="7"/>
        <w:spacing w:before="0" w:after="0"/>
        <w:ind w:left="-420" w:leftChars="-200" w:firstLine="420" w:firstLineChars="200"/>
        <w:rPr>
          <w:rFonts w:ascii="Times New Roman" w:hAnsi="Times New Roman" w:eastAsia="黑体"/>
          <w:b w:val="0"/>
          <w:bCs w:val="0"/>
          <w:color w:val="000000"/>
          <w:sz w:val="21"/>
          <w:szCs w:val="21"/>
        </w:rPr>
      </w:pPr>
      <w:bookmarkStart w:id="27" w:name="_Toc300678009"/>
      <w:r>
        <w:rPr>
          <w:rFonts w:ascii="Times New Roman" w:hAnsi="Times New Roman" w:eastAsia="黑体"/>
          <w:b w:val="0"/>
          <w:bCs w:val="0"/>
          <w:color w:val="000000"/>
          <w:sz w:val="21"/>
          <w:szCs w:val="21"/>
        </w:rPr>
        <w:t>1.9 踏勘现场</w:t>
      </w:r>
      <w:bookmarkEnd w:id="27"/>
    </w:p>
    <w:p>
      <w:pPr>
        <w:pStyle w:val="59"/>
        <w:spacing w:line="360" w:lineRule="auto"/>
        <w:ind w:left="-420" w:leftChars="-200" w:firstLine="420" w:firstLineChars="200"/>
        <w:rPr>
          <w:color w:val="000000"/>
        </w:rPr>
      </w:pPr>
      <w:r>
        <w:rPr>
          <w:rFonts w:hint="eastAsia"/>
          <w:color w:val="000000"/>
        </w:rPr>
        <w:t>不组织。</w:t>
      </w:r>
    </w:p>
    <w:p>
      <w:pPr>
        <w:pStyle w:val="7"/>
        <w:spacing w:before="0" w:after="0"/>
        <w:ind w:left="-420" w:leftChars="-200" w:firstLine="420" w:firstLineChars="200"/>
        <w:rPr>
          <w:rFonts w:ascii="Times New Roman" w:hAnsi="Times New Roman" w:eastAsia="黑体"/>
          <w:b w:val="0"/>
          <w:bCs w:val="0"/>
          <w:color w:val="000000"/>
          <w:sz w:val="21"/>
          <w:szCs w:val="21"/>
        </w:rPr>
      </w:pPr>
      <w:bookmarkStart w:id="28" w:name="_Toc300678011"/>
      <w:r>
        <w:rPr>
          <w:rFonts w:ascii="Times New Roman" w:hAnsi="Times New Roman" w:eastAsia="黑体"/>
          <w:b w:val="0"/>
          <w:bCs w:val="0"/>
          <w:color w:val="000000"/>
          <w:sz w:val="21"/>
          <w:szCs w:val="21"/>
        </w:rPr>
        <w:t>1.10 分包</w:t>
      </w:r>
      <w:bookmarkEnd w:id="28"/>
    </w:p>
    <w:p>
      <w:pPr>
        <w:pStyle w:val="59"/>
        <w:spacing w:line="360" w:lineRule="auto"/>
        <w:ind w:left="-420" w:leftChars="-200" w:firstLine="420" w:firstLineChars="200"/>
        <w:rPr>
          <w:color w:val="000000"/>
        </w:rPr>
      </w:pPr>
      <w:r>
        <w:rPr>
          <w:color w:val="000000"/>
        </w:rPr>
        <w:t>投标人拟在中标后将中标项目的部分非主体、非关键性工作进行分包的，应符合投标人须知前附表规定的分包内容、分包金额和接受分包的第三人资质要求等限制性条件。</w:t>
      </w:r>
    </w:p>
    <w:p>
      <w:pPr>
        <w:pStyle w:val="7"/>
        <w:spacing w:before="0" w:after="0"/>
        <w:ind w:left="-420" w:leftChars="-200" w:firstLine="420" w:firstLineChars="200"/>
        <w:rPr>
          <w:rFonts w:ascii="Times New Roman" w:hAnsi="Times New Roman" w:eastAsia="黑体"/>
          <w:b w:val="0"/>
          <w:bCs w:val="0"/>
          <w:color w:val="000000"/>
          <w:sz w:val="21"/>
          <w:szCs w:val="21"/>
        </w:rPr>
      </w:pPr>
      <w:bookmarkStart w:id="29" w:name="_Toc300678012"/>
      <w:r>
        <w:rPr>
          <w:rFonts w:ascii="Times New Roman" w:hAnsi="Times New Roman" w:eastAsia="黑体"/>
          <w:b w:val="0"/>
          <w:bCs w:val="0"/>
          <w:color w:val="000000"/>
          <w:sz w:val="21"/>
          <w:szCs w:val="21"/>
        </w:rPr>
        <w:t>1.11 偏离</w:t>
      </w:r>
      <w:bookmarkEnd w:id="29"/>
    </w:p>
    <w:p>
      <w:pPr>
        <w:pStyle w:val="59"/>
        <w:spacing w:line="360" w:lineRule="auto"/>
        <w:ind w:left="-420" w:leftChars="-200" w:firstLine="420" w:firstLineChars="200"/>
        <w:rPr>
          <w:color w:val="000000"/>
        </w:rPr>
      </w:pPr>
      <w:r>
        <w:rPr>
          <w:color w:val="000000"/>
        </w:rPr>
        <w:t>投标人须知前附表允许投标文件偏离招标文件某些要求的，偏离应当符合招标文件规定的偏离范围和幅度。</w:t>
      </w:r>
    </w:p>
    <w:p>
      <w:pPr>
        <w:pStyle w:val="6"/>
        <w:spacing w:before="0" w:after="0"/>
        <w:ind w:left="-420" w:leftChars="-200" w:firstLine="420" w:firstLineChars="200"/>
        <w:jc w:val="left"/>
        <w:rPr>
          <w:rFonts w:eastAsia="黑体"/>
          <w:b w:val="0"/>
          <w:bCs w:val="0"/>
          <w:color w:val="000000"/>
          <w:sz w:val="21"/>
          <w:szCs w:val="21"/>
        </w:rPr>
      </w:pPr>
      <w:bookmarkStart w:id="30" w:name="_Toc21505390"/>
      <w:bookmarkStart w:id="31" w:name="_Toc9178519"/>
      <w:bookmarkStart w:id="32" w:name="_Toc300678013"/>
      <w:r>
        <w:rPr>
          <w:rFonts w:hint="eastAsia" w:eastAsia="黑体"/>
          <w:b w:val="0"/>
          <w:bCs w:val="0"/>
          <w:color w:val="000000"/>
          <w:sz w:val="21"/>
          <w:szCs w:val="21"/>
        </w:rPr>
        <w:t>二</w:t>
      </w:r>
      <w:r>
        <w:rPr>
          <w:rFonts w:eastAsia="黑体"/>
          <w:b w:val="0"/>
          <w:bCs w:val="0"/>
          <w:color w:val="000000"/>
          <w:sz w:val="21"/>
          <w:szCs w:val="21"/>
        </w:rPr>
        <w:t>.招标文件</w:t>
      </w:r>
      <w:bookmarkEnd w:id="30"/>
      <w:bookmarkEnd w:id="31"/>
      <w:bookmarkEnd w:id="32"/>
    </w:p>
    <w:p>
      <w:pPr>
        <w:pStyle w:val="7"/>
        <w:spacing w:before="0" w:after="0"/>
        <w:ind w:left="-420" w:leftChars="-200" w:firstLine="420" w:firstLineChars="200"/>
        <w:rPr>
          <w:rFonts w:ascii="Times New Roman" w:hAnsi="Times New Roman" w:eastAsia="黑体"/>
          <w:b w:val="0"/>
          <w:bCs w:val="0"/>
          <w:color w:val="000000"/>
          <w:sz w:val="21"/>
          <w:szCs w:val="21"/>
        </w:rPr>
      </w:pPr>
      <w:bookmarkStart w:id="33" w:name="_Toc300678014"/>
      <w:r>
        <w:rPr>
          <w:rFonts w:ascii="Times New Roman" w:hAnsi="Times New Roman" w:eastAsia="黑体"/>
          <w:b w:val="0"/>
          <w:bCs w:val="0"/>
          <w:color w:val="000000"/>
          <w:sz w:val="21"/>
          <w:szCs w:val="21"/>
        </w:rPr>
        <w:t xml:space="preserve">2.1 </w:t>
      </w:r>
      <w:r>
        <w:rPr>
          <w:rFonts w:hint="eastAsia" w:ascii="Times New Roman" w:hAnsi="Times New Roman" w:eastAsia="黑体"/>
          <w:b w:val="0"/>
          <w:bCs w:val="0"/>
          <w:color w:val="000000"/>
          <w:sz w:val="21"/>
          <w:szCs w:val="21"/>
        </w:rPr>
        <w:t>招</w:t>
      </w:r>
      <w:r>
        <w:rPr>
          <w:rFonts w:ascii="Times New Roman" w:hAnsi="Times New Roman" w:eastAsia="黑体"/>
          <w:b w:val="0"/>
          <w:bCs w:val="0"/>
          <w:color w:val="000000"/>
          <w:sz w:val="21"/>
          <w:szCs w:val="21"/>
        </w:rPr>
        <w:t>标文件的组成</w:t>
      </w:r>
      <w:bookmarkEnd w:id="33"/>
    </w:p>
    <w:p>
      <w:pPr>
        <w:pStyle w:val="59"/>
        <w:spacing w:line="360" w:lineRule="auto"/>
        <w:ind w:left="-420" w:leftChars="-200" w:firstLine="420" w:firstLineChars="200"/>
        <w:rPr>
          <w:color w:val="000000"/>
        </w:rPr>
      </w:pPr>
      <w:r>
        <w:rPr>
          <w:color w:val="000000"/>
        </w:rPr>
        <w:t>本</w:t>
      </w:r>
      <w:r>
        <w:rPr>
          <w:rFonts w:hint="eastAsia"/>
          <w:color w:val="000000"/>
        </w:rPr>
        <w:t>招</w:t>
      </w:r>
      <w:r>
        <w:rPr>
          <w:color w:val="000000"/>
        </w:rPr>
        <w:t>标文件包括：</w:t>
      </w:r>
    </w:p>
    <w:p>
      <w:pPr>
        <w:pStyle w:val="59"/>
        <w:spacing w:line="360" w:lineRule="auto"/>
        <w:ind w:left="-420" w:leftChars="-200" w:firstLine="420" w:firstLineChars="200"/>
        <w:rPr>
          <w:color w:val="000000"/>
        </w:rPr>
      </w:pPr>
      <w:r>
        <w:rPr>
          <w:color w:val="000000"/>
        </w:rPr>
        <w:t>（1）</w:t>
      </w:r>
      <w:r>
        <w:rPr>
          <w:rFonts w:hint="eastAsia"/>
          <w:color w:val="000000"/>
          <w:lang w:eastAsia="zh-CN"/>
        </w:rPr>
        <w:t>招标公告</w:t>
      </w:r>
      <w:r>
        <w:rPr>
          <w:color w:val="000000"/>
        </w:rPr>
        <w:t xml:space="preserve">； </w:t>
      </w:r>
    </w:p>
    <w:p>
      <w:pPr>
        <w:pStyle w:val="59"/>
        <w:spacing w:line="360" w:lineRule="auto"/>
        <w:ind w:left="-420" w:leftChars="-200" w:firstLine="420" w:firstLineChars="200"/>
        <w:rPr>
          <w:color w:val="000000"/>
        </w:rPr>
      </w:pPr>
      <w:r>
        <w:rPr>
          <w:color w:val="000000"/>
        </w:rPr>
        <w:t>（2）投标人须知</w:t>
      </w:r>
      <w:r>
        <w:rPr>
          <w:rFonts w:hint="eastAsia"/>
          <w:color w:val="000000"/>
        </w:rPr>
        <w:t>前附表</w:t>
      </w:r>
      <w:r>
        <w:rPr>
          <w:color w:val="000000"/>
        </w:rPr>
        <w:t>；</w:t>
      </w:r>
    </w:p>
    <w:p>
      <w:pPr>
        <w:pStyle w:val="59"/>
        <w:spacing w:line="360" w:lineRule="auto"/>
        <w:ind w:left="-420" w:leftChars="-200" w:firstLine="420" w:firstLineChars="200"/>
        <w:rPr>
          <w:color w:val="000000"/>
        </w:rPr>
      </w:pPr>
      <w:r>
        <w:rPr>
          <w:color w:val="000000"/>
        </w:rPr>
        <w:t>（3）</w:t>
      </w:r>
      <w:r>
        <w:rPr>
          <w:rFonts w:hint="eastAsia"/>
          <w:color w:val="000000"/>
        </w:rPr>
        <w:t>投标人须知</w:t>
      </w:r>
      <w:r>
        <w:rPr>
          <w:color w:val="000000"/>
        </w:rPr>
        <w:t>；</w:t>
      </w:r>
    </w:p>
    <w:p>
      <w:pPr>
        <w:pStyle w:val="59"/>
        <w:spacing w:line="360" w:lineRule="auto"/>
        <w:ind w:left="-420" w:leftChars="-200" w:firstLine="420" w:firstLineChars="200"/>
        <w:rPr>
          <w:color w:val="000000"/>
        </w:rPr>
      </w:pPr>
      <w:r>
        <w:rPr>
          <w:color w:val="000000"/>
        </w:rPr>
        <w:t>（4）</w:t>
      </w:r>
      <w:r>
        <w:rPr>
          <w:rFonts w:hint="eastAsia"/>
          <w:color w:val="000000"/>
        </w:rPr>
        <w:t>投标文件的编写与制作</w:t>
      </w:r>
      <w:r>
        <w:rPr>
          <w:color w:val="000000"/>
        </w:rPr>
        <w:t>格式；</w:t>
      </w:r>
    </w:p>
    <w:p>
      <w:pPr>
        <w:pStyle w:val="59"/>
        <w:spacing w:line="360" w:lineRule="auto"/>
        <w:ind w:left="-420" w:leftChars="-200" w:firstLine="420" w:firstLineChars="200"/>
        <w:rPr>
          <w:color w:val="000000"/>
        </w:rPr>
      </w:pPr>
      <w:r>
        <w:rPr>
          <w:color w:val="000000"/>
        </w:rPr>
        <w:t>（5）</w:t>
      </w:r>
      <w:r>
        <w:rPr>
          <w:rFonts w:hint="eastAsia"/>
          <w:color w:val="000000"/>
        </w:rPr>
        <w:t>评审办法</w:t>
      </w:r>
      <w:r>
        <w:rPr>
          <w:color w:val="000000"/>
        </w:rPr>
        <w:t>；</w:t>
      </w:r>
    </w:p>
    <w:p>
      <w:pPr>
        <w:pStyle w:val="59"/>
        <w:spacing w:line="360" w:lineRule="auto"/>
        <w:ind w:left="-420" w:leftChars="-200" w:firstLine="420" w:firstLineChars="200"/>
        <w:rPr>
          <w:color w:val="000000"/>
        </w:rPr>
      </w:pPr>
      <w:r>
        <w:rPr>
          <w:color w:val="000000"/>
        </w:rPr>
        <w:t>（6）</w:t>
      </w:r>
      <w:r>
        <w:rPr>
          <w:rFonts w:hint="eastAsia"/>
          <w:color w:val="000000"/>
        </w:rPr>
        <w:t>建设工程施工合同</w:t>
      </w:r>
      <w:r>
        <w:rPr>
          <w:color w:val="000000"/>
        </w:rPr>
        <w:t>；</w:t>
      </w:r>
    </w:p>
    <w:p>
      <w:pPr>
        <w:pStyle w:val="59"/>
        <w:spacing w:line="360" w:lineRule="auto"/>
        <w:ind w:left="-420" w:leftChars="-200" w:firstLine="420" w:firstLineChars="200"/>
        <w:rPr>
          <w:color w:val="000000"/>
        </w:rPr>
      </w:pPr>
      <w:r>
        <w:rPr>
          <w:color w:val="000000"/>
        </w:rPr>
        <w:t>（7）</w:t>
      </w:r>
      <w:r>
        <w:rPr>
          <w:rFonts w:hint="eastAsia"/>
          <w:color w:val="000000"/>
        </w:rPr>
        <w:t>施工图纸（另册）</w:t>
      </w:r>
      <w:r>
        <w:rPr>
          <w:color w:val="000000"/>
        </w:rPr>
        <w:t>；</w:t>
      </w:r>
    </w:p>
    <w:p>
      <w:pPr>
        <w:pStyle w:val="59"/>
        <w:spacing w:line="360" w:lineRule="auto"/>
        <w:ind w:left="-420" w:leftChars="-200" w:firstLine="420" w:firstLineChars="200"/>
        <w:rPr>
          <w:color w:val="000000"/>
        </w:rPr>
      </w:pPr>
      <w:r>
        <w:rPr>
          <w:color w:val="000000"/>
        </w:rPr>
        <w:t>（8）</w:t>
      </w:r>
      <w:r>
        <w:rPr>
          <w:rFonts w:hint="eastAsia"/>
          <w:color w:val="000000"/>
        </w:rPr>
        <w:t>工程量清单</w:t>
      </w:r>
      <w:r>
        <w:rPr>
          <w:color w:val="000000"/>
        </w:rPr>
        <w:t>；</w:t>
      </w:r>
    </w:p>
    <w:p>
      <w:pPr>
        <w:pStyle w:val="59"/>
        <w:spacing w:line="360" w:lineRule="auto"/>
        <w:ind w:left="-420" w:leftChars="-200" w:firstLine="420" w:firstLineChars="200"/>
        <w:rPr>
          <w:color w:val="000000"/>
        </w:rPr>
      </w:pPr>
      <w:r>
        <w:rPr>
          <w:color w:val="000000"/>
        </w:rPr>
        <w:t>对招标文件所作的澄清和修改，构成招标文件的组成部分。</w:t>
      </w:r>
    </w:p>
    <w:p>
      <w:pPr>
        <w:pStyle w:val="59"/>
        <w:spacing w:line="360" w:lineRule="auto"/>
        <w:ind w:left="-420" w:leftChars="-200" w:firstLine="422" w:firstLineChars="200"/>
        <w:rPr>
          <w:b/>
          <w:color w:val="000000"/>
        </w:rPr>
      </w:pPr>
      <w:bookmarkStart w:id="34" w:name="_Toc300678015"/>
      <w:r>
        <w:rPr>
          <w:b/>
          <w:color w:val="000000"/>
        </w:rPr>
        <w:t>2.2 招标文件的澄清</w:t>
      </w:r>
      <w:bookmarkEnd w:id="34"/>
      <w:r>
        <w:rPr>
          <w:b/>
          <w:color w:val="000000"/>
        </w:rPr>
        <w:t>和修改</w:t>
      </w:r>
    </w:p>
    <w:p>
      <w:pPr>
        <w:pStyle w:val="59"/>
        <w:spacing w:line="360" w:lineRule="auto"/>
        <w:ind w:left="-420" w:leftChars="-200" w:firstLine="420" w:firstLineChars="200"/>
        <w:rPr>
          <w:color w:val="000000"/>
        </w:rPr>
      </w:pPr>
      <w:r>
        <w:rPr>
          <w:color w:val="000000"/>
        </w:rPr>
        <w:t>2.2.1  投标人应仔细阅读和检查招标文件的全部内容</w:t>
      </w:r>
      <w:r>
        <w:rPr>
          <w:rFonts w:hint="eastAsia"/>
          <w:color w:val="000000"/>
        </w:rPr>
        <w:t>，不按招标文件的要求提供投标文件和资料，将会导致投标被拒绝。</w:t>
      </w:r>
    </w:p>
    <w:p>
      <w:pPr>
        <w:pStyle w:val="59"/>
        <w:spacing w:line="360" w:lineRule="auto"/>
        <w:ind w:left="-420" w:leftChars="-200" w:firstLine="420" w:firstLineChars="200"/>
        <w:rPr>
          <w:color w:val="000000"/>
        </w:rPr>
      </w:pPr>
      <w:r>
        <w:rPr>
          <w:color w:val="000000"/>
        </w:rPr>
        <w:t xml:space="preserve">2.2.2  </w:t>
      </w:r>
      <w:r>
        <w:rPr>
          <w:rFonts w:hint="eastAsia"/>
          <w:color w:val="000000"/>
        </w:rPr>
        <w:t>投标人应在投标截止前</w:t>
      </w:r>
      <w:r>
        <w:rPr>
          <w:color w:val="000000"/>
        </w:rPr>
        <w:t>3</w:t>
      </w:r>
      <w:r>
        <w:rPr>
          <w:rFonts w:hint="eastAsia"/>
          <w:color w:val="000000"/>
        </w:rPr>
        <w:t>日检查招标文件的页数和附件数量，投标人发现任何页数或附件数量遗缺，数字或词汇模糊不清，词义含混不清，应以书面形式及时告知招标人补全或澄清，如果投标人不按上述方式提出要求则视为默认，由此所造成的不良后果，招标人不承担任何责任。</w:t>
      </w:r>
    </w:p>
    <w:p>
      <w:pPr>
        <w:pStyle w:val="59"/>
        <w:spacing w:line="360" w:lineRule="auto"/>
        <w:ind w:left="-420" w:leftChars="-200" w:firstLine="420" w:firstLineChars="200"/>
        <w:rPr>
          <w:color w:val="000000"/>
        </w:rPr>
      </w:pPr>
      <w:r>
        <w:rPr>
          <w:color w:val="000000"/>
        </w:rPr>
        <w:t>2.2.3招标文件澄清或者修改的内容</w:t>
      </w:r>
      <w:r>
        <w:rPr>
          <w:rFonts w:hint="eastAsia"/>
          <w:color w:val="000000"/>
        </w:rPr>
        <w:t>送达给各</w:t>
      </w:r>
      <w:r>
        <w:rPr>
          <w:color w:val="000000"/>
        </w:rPr>
        <w:t>投标人。</w:t>
      </w:r>
    </w:p>
    <w:p>
      <w:pPr>
        <w:pStyle w:val="59"/>
        <w:spacing w:line="360" w:lineRule="auto"/>
        <w:ind w:left="-420" w:leftChars="-200" w:firstLine="420" w:firstLineChars="200"/>
        <w:rPr>
          <w:color w:val="000000"/>
        </w:rPr>
      </w:pPr>
      <w:bookmarkStart w:id="35" w:name="_Toc9178520"/>
      <w:bookmarkStart w:id="36" w:name="_Toc300678017"/>
      <w:bookmarkStart w:id="37" w:name="_Toc21505391"/>
      <w:r>
        <w:rPr>
          <w:rFonts w:hint="eastAsia"/>
          <w:color w:val="000000"/>
        </w:rPr>
        <w:t>三、投标要求</w:t>
      </w:r>
    </w:p>
    <w:p>
      <w:pPr>
        <w:pStyle w:val="59"/>
        <w:spacing w:line="360" w:lineRule="auto"/>
        <w:ind w:left="-420" w:leftChars="-200" w:firstLine="420" w:firstLineChars="200"/>
        <w:rPr>
          <w:color w:val="000000"/>
        </w:rPr>
      </w:pPr>
      <w:r>
        <w:rPr>
          <w:color w:val="000000"/>
        </w:rPr>
        <w:t>3.投标文件</w:t>
      </w:r>
      <w:bookmarkEnd w:id="35"/>
      <w:bookmarkEnd w:id="36"/>
      <w:bookmarkEnd w:id="37"/>
    </w:p>
    <w:p>
      <w:pPr>
        <w:pStyle w:val="59"/>
        <w:spacing w:line="360" w:lineRule="auto"/>
        <w:ind w:left="-420" w:leftChars="-200" w:firstLine="420" w:firstLineChars="200"/>
        <w:rPr>
          <w:color w:val="000000"/>
        </w:rPr>
      </w:pPr>
      <w:bookmarkStart w:id="38" w:name="_Toc300678018"/>
      <w:r>
        <w:rPr>
          <w:color w:val="000000"/>
        </w:rPr>
        <w:t>3.1 投标文件的组成</w:t>
      </w:r>
      <w:bookmarkEnd w:id="38"/>
    </w:p>
    <w:p>
      <w:pPr>
        <w:pStyle w:val="59"/>
        <w:widowControl w:val="0"/>
        <w:spacing w:line="360" w:lineRule="auto"/>
        <w:ind w:left="-420" w:leftChars="-200" w:firstLine="420" w:firstLineChars="200"/>
        <w:rPr>
          <w:color w:val="000000"/>
          <w:kern w:val="0"/>
        </w:rPr>
      </w:pPr>
      <w:r>
        <w:rPr>
          <w:color w:val="000000"/>
        </w:rPr>
        <w:t>3.1.1  具体内容详见第</w:t>
      </w:r>
      <w:r>
        <w:rPr>
          <w:rFonts w:hint="eastAsia"/>
          <w:color w:val="000000"/>
        </w:rPr>
        <w:t>四</w:t>
      </w:r>
      <w:r>
        <w:rPr>
          <w:color w:val="000000"/>
        </w:rPr>
        <w:t>章投标文件格式。</w:t>
      </w:r>
    </w:p>
    <w:p>
      <w:pPr>
        <w:pStyle w:val="7"/>
        <w:spacing w:before="0" w:after="0"/>
        <w:ind w:left="-420" w:leftChars="-200" w:firstLine="420" w:firstLineChars="200"/>
        <w:rPr>
          <w:rFonts w:ascii="Times New Roman" w:hAnsi="Times New Roman" w:eastAsia="黑体"/>
          <w:b w:val="0"/>
          <w:bCs w:val="0"/>
          <w:color w:val="000000"/>
          <w:sz w:val="21"/>
          <w:szCs w:val="21"/>
        </w:rPr>
      </w:pPr>
      <w:bookmarkStart w:id="39" w:name="_Toc300678019"/>
      <w:r>
        <w:rPr>
          <w:rFonts w:ascii="Times New Roman" w:hAnsi="Times New Roman" w:eastAsia="黑体"/>
          <w:b w:val="0"/>
          <w:bCs w:val="0"/>
          <w:color w:val="000000"/>
          <w:sz w:val="21"/>
          <w:szCs w:val="21"/>
        </w:rPr>
        <w:t>3.2 投标报价</w:t>
      </w:r>
      <w:bookmarkEnd w:id="39"/>
    </w:p>
    <w:p>
      <w:pPr>
        <w:pStyle w:val="59"/>
        <w:widowControl w:val="0"/>
        <w:spacing w:line="360" w:lineRule="auto"/>
        <w:ind w:left="-420" w:leftChars="-200" w:firstLine="420" w:firstLineChars="200"/>
        <w:rPr>
          <w:color w:val="000000"/>
        </w:rPr>
      </w:pPr>
      <w:r>
        <w:rPr>
          <w:color w:val="000000"/>
        </w:rPr>
        <w:t>3.2.1  投标人应按</w:t>
      </w:r>
      <w:r>
        <w:rPr>
          <w:rFonts w:hint="eastAsia"/>
          <w:color w:val="000000"/>
        </w:rPr>
        <w:t>投标文件格式</w:t>
      </w:r>
      <w:r>
        <w:rPr>
          <w:color w:val="000000"/>
        </w:rPr>
        <w:t>的要求填写相应</w:t>
      </w:r>
      <w:r>
        <w:rPr>
          <w:rFonts w:hint="eastAsia"/>
          <w:color w:val="000000"/>
        </w:rPr>
        <w:t>报价，且需响应招标人发布的合理价</w:t>
      </w:r>
      <w:r>
        <w:rPr>
          <w:color w:val="000000"/>
        </w:rPr>
        <w:t>。</w:t>
      </w:r>
    </w:p>
    <w:p>
      <w:pPr>
        <w:pStyle w:val="7"/>
        <w:spacing w:before="0" w:after="0"/>
        <w:ind w:left="-420" w:leftChars="-200" w:firstLine="420" w:firstLineChars="200"/>
        <w:rPr>
          <w:rFonts w:ascii="Times New Roman" w:hAnsi="Times New Roman" w:eastAsia="黑体"/>
          <w:b w:val="0"/>
          <w:bCs w:val="0"/>
          <w:color w:val="000000"/>
          <w:sz w:val="21"/>
          <w:szCs w:val="21"/>
        </w:rPr>
      </w:pPr>
      <w:bookmarkStart w:id="40" w:name="_Toc300678020"/>
      <w:r>
        <w:rPr>
          <w:rFonts w:ascii="Times New Roman" w:hAnsi="Times New Roman" w:eastAsia="黑体"/>
          <w:b w:val="0"/>
          <w:bCs w:val="0"/>
          <w:color w:val="000000"/>
          <w:sz w:val="21"/>
          <w:szCs w:val="21"/>
        </w:rPr>
        <w:t>3.3 投标有效期</w:t>
      </w:r>
      <w:bookmarkEnd w:id="40"/>
    </w:p>
    <w:p>
      <w:pPr>
        <w:pStyle w:val="59"/>
        <w:widowControl w:val="0"/>
        <w:spacing w:line="360" w:lineRule="auto"/>
        <w:ind w:left="-420" w:leftChars="-200" w:firstLine="420" w:firstLineChars="200"/>
        <w:rPr>
          <w:color w:val="000000"/>
        </w:rPr>
      </w:pPr>
      <w:r>
        <w:rPr>
          <w:color w:val="000000"/>
        </w:rPr>
        <w:t>3.3.1  在投标人须知前附表规定的投标有效期内，投标人不得要求撤销或修改其投标文件。</w:t>
      </w:r>
    </w:p>
    <w:p>
      <w:pPr>
        <w:pStyle w:val="59"/>
        <w:widowControl w:val="0"/>
        <w:spacing w:line="360" w:lineRule="auto"/>
        <w:ind w:left="-420" w:leftChars="-200" w:firstLine="420" w:firstLineChars="200"/>
        <w:rPr>
          <w:color w:val="000000"/>
        </w:rPr>
      </w:pPr>
      <w:r>
        <w:rPr>
          <w:color w:val="000000"/>
        </w:rPr>
        <w:t>3.3.2  出现特殊情况需要延长投标有效期的，招标人以书面形式通知所有投标人延长投标有效期。投标人同意延长的，应相应延长其投标保证的有效期，且不得要求或被允许修改或撤销其投标文件；投标人拒绝延长的，其投标失效</w:t>
      </w:r>
      <w:r>
        <w:rPr>
          <w:rFonts w:hint="eastAsia"/>
          <w:color w:val="000000"/>
        </w:rPr>
        <w:t>，给招标人造成损失的应当予以赔偿</w:t>
      </w:r>
      <w:r>
        <w:rPr>
          <w:color w:val="000000"/>
        </w:rPr>
        <w:t>。</w:t>
      </w:r>
    </w:p>
    <w:p>
      <w:pPr>
        <w:pStyle w:val="7"/>
        <w:spacing w:before="0" w:after="0"/>
        <w:ind w:left="-420" w:leftChars="-200" w:firstLine="420" w:firstLineChars="200"/>
        <w:rPr>
          <w:rFonts w:ascii="Times New Roman" w:hAnsi="Times New Roman" w:eastAsia="黑体"/>
          <w:b w:val="0"/>
          <w:bCs w:val="0"/>
          <w:color w:val="000000"/>
          <w:sz w:val="21"/>
          <w:szCs w:val="21"/>
        </w:rPr>
      </w:pPr>
      <w:bookmarkStart w:id="41" w:name="_Toc300678021"/>
      <w:r>
        <w:rPr>
          <w:rFonts w:ascii="Times New Roman" w:hAnsi="Times New Roman" w:eastAsia="黑体"/>
          <w:b w:val="0"/>
          <w:bCs w:val="0"/>
          <w:color w:val="000000"/>
          <w:sz w:val="21"/>
          <w:szCs w:val="21"/>
        </w:rPr>
        <w:t>3.4 投标保证</w:t>
      </w:r>
      <w:bookmarkEnd w:id="41"/>
    </w:p>
    <w:p>
      <w:pPr>
        <w:spacing w:line="360" w:lineRule="auto"/>
        <w:ind w:left="-420" w:leftChars="-200" w:firstLine="420" w:firstLineChars="200"/>
        <w:rPr>
          <w:color w:val="000000"/>
          <w:szCs w:val="21"/>
        </w:rPr>
      </w:pPr>
      <w:r>
        <w:rPr>
          <w:color w:val="000000"/>
          <w:szCs w:val="21"/>
        </w:rPr>
        <w:t xml:space="preserve">3.4.1 </w:t>
      </w:r>
      <w:r>
        <w:rPr>
          <w:rFonts w:hint="eastAsia"/>
          <w:color w:val="000000"/>
          <w:szCs w:val="21"/>
        </w:rPr>
        <w:t>投标人在递交投标文件的同时，</w:t>
      </w:r>
      <w:r>
        <w:rPr>
          <w:color w:val="000000"/>
          <w:szCs w:val="21"/>
        </w:rPr>
        <w:t>应当按照投标人须知前附表的规定递交投标担保</w:t>
      </w:r>
      <w:r>
        <w:rPr>
          <w:rFonts w:hint="eastAsia"/>
          <w:color w:val="000000"/>
          <w:szCs w:val="21"/>
        </w:rPr>
        <w:t>，并作为投标文件的组成部分</w:t>
      </w:r>
      <w:r>
        <w:rPr>
          <w:color w:val="000000"/>
          <w:szCs w:val="21"/>
        </w:rPr>
        <w:t>。</w:t>
      </w:r>
    </w:p>
    <w:p>
      <w:pPr>
        <w:pStyle w:val="59"/>
        <w:widowControl w:val="0"/>
        <w:spacing w:line="360" w:lineRule="auto"/>
        <w:ind w:left="-420" w:leftChars="-200" w:firstLine="420" w:firstLineChars="200"/>
        <w:rPr>
          <w:color w:val="000000"/>
        </w:rPr>
      </w:pPr>
      <w:r>
        <w:rPr>
          <w:color w:val="000000"/>
        </w:rPr>
        <w:t>3.4.2  投标人不按本</w:t>
      </w:r>
      <w:r>
        <w:rPr>
          <w:rFonts w:hint="eastAsia"/>
          <w:color w:val="000000"/>
        </w:rPr>
        <w:t>须知</w:t>
      </w:r>
      <w:r>
        <w:rPr>
          <w:color w:val="000000"/>
        </w:rPr>
        <w:t xml:space="preserve">第3.4.1 项要求提交投标担保的，应当否决其投标。 </w:t>
      </w:r>
    </w:p>
    <w:p>
      <w:pPr>
        <w:pStyle w:val="59"/>
        <w:widowControl w:val="0"/>
        <w:spacing w:line="360" w:lineRule="auto"/>
        <w:ind w:left="-420" w:leftChars="-200" w:firstLine="420" w:firstLineChars="200"/>
        <w:rPr>
          <w:color w:val="000000"/>
        </w:rPr>
      </w:pPr>
      <w:r>
        <w:rPr>
          <w:color w:val="000000"/>
        </w:rPr>
        <w:t>3.4.7 有下列情形之一的，</w:t>
      </w:r>
      <w:r>
        <w:rPr>
          <w:rFonts w:hint="eastAsia" w:ascii="宋体" w:hAnsi="宋体"/>
          <w:color w:val="000000" w:themeColor="text1"/>
          <w14:textFill>
            <w14:solidFill>
              <w14:schemeClr w14:val="tx1"/>
            </w14:solidFill>
          </w14:textFill>
        </w:rPr>
        <w:t>招标人将</w:t>
      </w:r>
      <w:r>
        <w:rPr>
          <w:rFonts w:hint="eastAsia"/>
          <w:color w:val="000000" w:themeColor="text1"/>
          <w14:textFill>
            <w14:solidFill>
              <w14:schemeClr w14:val="tx1"/>
            </w14:solidFill>
          </w14:textFill>
        </w:rPr>
        <w:t>相关证明资料报送住房城乡建设主管部门，提请给予投标人不良行为记录</w:t>
      </w:r>
      <w:r>
        <w:rPr>
          <w:color w:val="000000"/>
        </w:rPr>
        <w:t>。</w:t>
      </w:r>
    </w:p>
    <w:p>
      <w:pPr>
        <w:pStyle w:val="59"/>
        <w:widowControl w:val="0"/>
        <w:spacing w:line="360" w:lineRule="auto"/>
        <w:ind w:left="-420" w:leftChars="-200" w:firstLine="420" w:firstLineChars="200"/>
        <w:rPr>
          <w:color w:val="000000"/>
        </w:rPr>
      </w:pPr>
      <w:r>
        <w:rPr>
          <w:color w:val="000000"/>
        </w:rPr>
        <w:t>（1）</w:t>
      </w:r>
      <w:r>
        <w:rPr>
          <w:rFonts w:hint="eastAsia" w:ascii="宋体" w:hAnsi="宋体"/>
          <w:color w:val="000000"/>
        </w:rPr>
        <w:t>投标人在规定的投标有效期内撤销或修改其投标文件；</w:t>
      </w:r>
    </w:p>
    <w:p>
      <w:pPr>
        <w:pStyle w:val="59"/>
        <w:widowControl w:val="0"/>
        <w:spacing w:line="360" w:lineRule="auto"/>
        <w:ind w:left="-420" w:leftChars="-200" w:firstLine="420" w:firstLineChars="200"/>
        <w:rPr>
          <w:color w:val="000000"/>
          <w:u w:val="single"/>
        </w:rPr>
      </w:pPr>
      <w:r>
        <w:rPr>
          <w:color w:val="000000"/>
        </w:rPr>
        <w:t>（2）投标人被确定为中标人后，无正当理由不与招标人订立合同，或者在签订合同时向招标人提出附加条件，或者不按招标文件要求提交履约担保。</w:t>
      </w:r>
    </w:p>
    <w:p>
      <w:pPr>
        <w:pStyle w:val="7"/>
        <w:spacing w:before="0" w:after="0"/>
        <w:ind w:left="-420" w:leftChars="-200" w:firstLine="420" w:firstLineChars="200"/>
        <w:rPr>
          <w:rFonts w:ascii="Times New Roman" w:hAnsi="Times New Roman" w:eastAsia="黑体"/>
          <w:b w:val="0"/>
          <w:bCs w:val="0"/>
          <w:color w:val="000000"/>
          <w:sz w:val="21"/>
          <w:szCs w:val="21"/>
        </w:rPr>
      </w:pPr>
      <w:bookmarkStart w:id="42" w:name="_Toc300678025"/>
      <w:r>
        <w:rPr>
          <w:rFonts w:ascii="Times New Roman" w:hAnsi="Times New Roman" w:eastAsia="黑体"/>
          <w:b w:val="0"/>
          <w:bCs w:val="0"/>
          <w:color w:val="000000"/>
          <w:sz w:val="21"/>
          <w:szCs w:val="21"/>
        </w:rPr>
        <w:t>3.</w:t>
      </w:r>
      <w:r>
        <w:rPr>
          <w:rFonts w:hint="eastAsia" w:ascii="Times New Roman" w:hAnsi="Times New Roman" w:eastAsia="黑体"/>
          <w:b w:val="0"/>
          <w:bCs w:val="0"/>
          <w:color w:val="000000"/>
          <w:sz w:val="21"/>
          <w:szCs w:val="21"/>
        </w:rPr>
        <w:t>5</w:t>
      </w:r>
      <w:r>
        <w:rPr>
          <w:rFonts w:ascii="Times New Roman" w:hAnsi="Times New Roman" w:eastAsia="黑体"/>
          <w:b w:val="0"/>
          <w:bCs w:val="0"/>
          <w:color w:val="000000"/>
          <w:sz w:val="21"/>
          <w:szCs w:val="21"/>
        </w:rPr>
        <w:t xml:space="preserve"> 投标文件的编制</w:t>
      </w:r>
      <w:bookmarkEnd w:id="42"/>
    </w:p>
    <w:p>
      <w:pPr>
        <w:pStyle w:val="59"/>
        <w:widowControl w:val="0"/>
        <w:spacing w:line="360" w:lineRule="auto"/>
        <w:ind w:left="-420" w:leftChars="-200" w:firstLine="420" w:firstLineChars="200"/>
        <w:rPr>
          <w:color w:val="000000"/>
        </w:rPr>
      </w:pPr>
      <w:r>
        <w:rPr>
          <w:color w:val="000000"/>
        </w:rPr>
        <w:t>3.</w:t>
      </w:r>
      <w:r>
        <w:rPr>
          <w:rFonts w:hint="eastAsia"/>
          <w:color w:val="000000"/>
        </w:rPr>
        <w:t>5</w:t>
      </w:r>
      <w:r>
        <w:rPr>
          <w:color w:val="000000"/>
        </w:rPr>
        <w:t>.1  投标文件应按第</w:t>
      </w:r>
      <w:r>
        <w:rPr>
          <w:rFonts w:hint="eastAsia"/>
          <w:color w:val="000000"/>
        </w:rPr>
        <w:t>四</w:t>
      </w:r>
      <w:r>
        <w:rPr>
          <w:color w:val="000000"/>
        </w:rPr>
        <w:t>章“投标文件格式”编写。可以增加附页，作为投标文件的组成部分。在满足招标文件实质性要求的基础上，可以提出比招标文件要求更有利于招标人的承诺。</w:t>
      </w:r>
    </w:p>
    <w:p>
      <w:pPr>
        <w:pStyle w:val="59"/>
        <w:widowControl w:val="0"/>
        <w:spacing w:line="360" w:lineRule="auto"/>
        <w:ind w:left="-420" w:leftChars="-200" w:firstLine="420" w:firstLineChars="200"/>
        <w:rPr>
          <w:color w:val="000000"/>
        </w:rPr>
      </w:pPr>
      <w:r>
        <w:rPr>
          <w:color w:val="000000"/>
        </w:rPr>
        <w:t>3.</w:t>
      </w:r>
      <w:r>
        <w:rPr>
          <w:rFonts w:hint="eastAsia"/>
          <w:color w:val="000000"/>
        </w:rPr>
        <w:t>5</w:t>
      </w:r>
      <w:r>
        <w:rPr>
          <w:color w:val="000000"/>
        </w:rPr>
        <w:t>.2  投标文件应当对招标文件有关工期、投标有效期、质量要求、技术标准和要求、招标范围</w:t>
      </w:r>
      <w:r>
        <w:rPr>
          <w:rFonts w:hint="eastAsia"/>
          <w:color w:val="000000"/>
        </w:rPr>
        <w:t>、合理定价</w:t>
      </w:r>
      <w:r>
        <w:rPr>
          <w:color w:val="000000"/>
        </w:rPr>
        <w:t>等内容作出实质性响应。</w:t>
      </w:r>
    </w:p>
    <w:p>
      <w:pPr>
        <w:pStyle w:val="59"/>
        <w:widowControl w:val="0"/>
        <w:spacing w:line="360" w:lineRule="auto"/>
        <w:ind w:left="-420" w:leftChars="-200" w:firstLine="420" w:firstLineChars="200"/>
        <w:rPr>
          <w:color w:val="000000"/>
        </w:rPr>
      </w:pPr>
      <w:r>
        <w:rPr>
          <w:color w:val="000000"/>
        </w:rPr>
        <w:t>3.</w:t>
      </w:r>
      <w:r>
        <w:rPr>
          <w:rFonts w:hint="eastAsia"/>
          <w:color w:val="000000"/>
        </w:rPr>
        <w:t>5</w:t>
      </w:r>
      <w:r>
        <w:rPr>
          <w:color w:val="000000"/>
        </w:rPr>
        <w:t>.3  投标文件应用不褪色的材料书写或打印，并加盖投标人的单位公章和法定代表人或其委托代理人印章。委托代理人签字或盖章的，投标文件应附法定代表人签署的授权委托书。投标文件应尽量避免涂改、行间插字或删除。如果出现上述情况，改动之处应加盖投标人单位公章或由投标人的法定代表人或其授权的代理人签字确认。</w:t>
      </w:r>
    </w:p>
    <w:p>
      <w:pPr>
        <w:pStyle w:val="59"/>
        <w:widowControl w:val="0"/>
        <w:spacing w:line="360" w:lineRule="auto"/>
        <w:ind w:left="-420" w:leftChars="-200" w:firstLine="420" w:firstLineChars="200"/>
        <w:rPr>
          <w:color w:val="000000"/>
        </w:rPr>
      </w:pPr>
      <w:r>
        <w:rPr>
          <w:rFonts w:hint="eastAsia"/>
          <w:color w:val="000000"/>
        </w:rPr>
        <w:t>3.5.4</w:t>
      </w:r>
      <w:r>
        <w:rPr>
          <w:color w:val="000000"/>
        </w:rPr>
        <w:t>投标文件的正本与副本应分别装订成册，并编制目录</w:t>
      </w:r>
      <w:r>
        <w:rPr>
          <w:rFonts w:hint="eastAsia"/>
          <w:color w:val="000000"/>
        </w:rPr>
        <w:t>。</w:t>
      </w:r>
    </w:p>
    <w:p>
      <w:pPr>
        <w:pStyle w:val="6"/>
        <w:spacing w:before="0" w:after="0"/>
        <w:ind w:left="-420" w:leftChars="-200" w:firstLine="420" w:firstLineChars="200"/>
        <w:jc w:val="left"/>
        <w:rPr>
          <w:rFonts w:eastAsia="黑体"/>
          <w:b w:val="0"/>
          <w:bCs w:val="0"/>
          <w:color w:val="000000"/>
          <w:sz w:val="21"/>
          <w:szCs w:val="21"/>
        </w:rPr>
      </w:pPr>
      <w:bookmarkStart w:id="43" w:name="_Toc21505392"/>
      <w:bookmarkStart w:id="44" w:name="_Toc300678026"/>
      <w:bookmarkStart w:id="45" w:name="_Toc9178521"/>
      <w:r>
        <w:rPr>
          <w:rFonts w:hint="eastAsia" w:eastAsia="黑体"/>
          <w:b w:val="0"/>
          <w:bCs w:val="0"/>
          <w:color w:val="000000"/>
          <w:sz w:val="21"/>
          <w:szCs w:val="21"/>
        </w:rPr>
        <w:t>四</w:t>
      </w:r>
      <w:r>
        <w:rPr>
          <w:rFonts w:eastAsia="黑体"/>
          <w:b w:val="0"/>
          <w:bCs w:val="0"/>
          <w:color w:val="000000"/>
          <w:sz w:val="21"/>
          <w:szCs w:val="21"/>
        </w:rPr>
        <w:t>.投标</w:t>
      </w:r>
      <w:bookmarkEnd w:id="43"/>
      <w:bookmarkEnd w:id="44"/>
      <w:bookmarkEnd w:id="45"/>
    </w:p>
    <w:p>
      <w:pPr>
        <w:pStyle w:val="7"/>
        <w:spacing w:before="0" w:after="0"/>
        <w:ind w:left="-420" w:leftChars="-200" w:firstLine="420" w:firstLineChars="200"/>
        <w:rPr>
          <w:rFonts w:ascii="Times New Roman" w:hAnsi="Times New Roman" w:eastAsia="黑体"/>
          <w:b w:val="0"/>
          <w:bCs w:val="0"/>
          <w:color w:val="000000"/>
          <w:sz w:val="21"/>
          <w:szCs w:val="21"/>
        </w:rPr>
      </w:pPr>
      <w:bookmarkStart w:id="46" w:name="_Toc300678027"/>
      <w:r>
        <w:rPr>
          <w:rFonts w:ascii="Times New Roman" w:hAnsi="Times New Roman" w:eastAsia="黑体"/>
          <w:b w:val="0"/>
          <w:bCs w:val="0"/>
          <w:color w:val="000000"/>
          <w:sz w:val="21"/>
          <w:szCs w:val="21"/>
        </w:rPr>
        <w:t>4.1 投标文件的密封和标记</w:t>
      </w:r>
      <w:bookmarkEnd w:id="46"/>
    </w:p>
    <w:p>
      <w:pPr>
        <w:pStyle w:val="59"/>
        <w:widowControl w:val="0"/>
        <w:spacing w:line="360" w:lineRule="auto"/>
        <w:ind w:left="-420" w:leftChars="-200" w:firstLine="420" w:firstLineChars="200"/>
        <w:rPr>
          <w:color w:val="000000"/>
        </w:rPr>
      </w:pPr>
      <w:r>
        <w:rPr>
          <w:rFonts w:hint="eastAsia"/>
          <w:color w:val="000000"/>
        </w:rPr>
        <w:t>4.1.1采用胶装，正副本共一包，</w:t>
      </w:r>
      <w:r>
        <w:rPr>
          <w:rFonts w:hint="eastAsia" w:ascii="宋体" w:hAnsi="宋体" w:cs="宋体"/>
          <w:bCs/>
          <w:color w:val="000000" w:themeColor="text1"/>
          <w14:textFill>
            <w14:solidFill>
              <w14:schemeClr w14:val="tx1"/>
            </w14:solidFill>
          </w14:textFill>
        </w:rPr>
        <w:t>并在密封套上都要加贴密封条、封套骑缝加盖单位公章和法定代表人印鉴或签字，密封套上写明招标人名称、投标人名称、招标编号、项目名称。同时要注明“</w:t>
      </w:r>
      <w:r>
        <w:rPr>
          <w:rFonts w:hint="eastAsia" w:ascii="宋体" w:hAnsi="宋体" w:cs="宋体"/>
          <w:bCs/>
          <w:color w:val="000000" w:themeColor="text1"/>
          <w:lang w:val="en-US" w:eastAsia="zh-CN"/>
          <w14:textFill>
            <w14:solidFill>
              <w14:schemeClr w14:val="tx1"/>
            </w14:solidFill>
          </w14:textFill>
        </w:rPr>
        <w:t>2023</w:t>
      </w:r>
      <w:r>
        <w:rPr>
          <w:rFonts w:hint="eastAsia" w:ascii="宋体" w:hAnsi="宋体" w:cs="宋体"/>
          <w:bCs/>
          <w:color w:val="000000" w:themeColor="text1"/>
          <w14:textFill>
            <w14:solidFill>
              <w14:schemeClr w14:val="tx1"/>
            </w14:solidFill>
          </w14:textFill>
        </w:rPr>
        <w:t>年</w:t>
      </w:r>
      <w:r>
        <w:rPr>
          <w:rFonts w:hint="eastAsia" w:ascii="宋体" w:hAnsi="宋体" w:cs="宋体"/>
          <w:bCs/>
          <w:color w:val="000000" w:themeColor="text1"/>
          <w:lang w:val="en-US" w:eastAsia="zh-CN"/>
          <w14:textFill>
            <w14:solidFill>
              <w14:schemeClr w14:val="tx1"/>
            </w14:solidFill>
          </w14:textFill>
        </w:rPr>
        <w:t xml:space="preserve">   </w:t>
      </w:r>
      <w:r>
        <w:rPr>
          <w:rFonts w:hint="eastAsia" w:ascii="宋体" w:hAnsi="宋体" w:cs="宋体"/>
          <w:bCs/>
          <w:color w:val="000000" w:themeColor="text1"/>
          <w14:textFill>
            <w14:solidFill>
              <w14:schemeClr w14:val="tx1"/>
            </w14:solidFill>
          </w14:textFill>
        </w:rPr>
        <w:t>月</w:t>
      </w:r>
      <w:r>
        <w:rPr>
          <w:rFonts w:hint="eastAsia" w:ascii="宋体" w:hAnsi="宋体" w:cs="宋体"/>
          <w:bCs/>
          <w:color w:val="000000" w:themeColor="text1"/>
          <w:lang w:val="en-US" w:eastAsia="zh-CN"/>
          <w14:textFill>
            <w14:solidFill>
              <w14:schemeClr w14:val="tx1"/>
            </w14:solidFill>
          </w14:textFill>
        </w:rPr>
        <w:t xml:space="preserve">  </w:t>
      </w:r>
      <w:r>
        <w:rPr>
          <w:rFonts w:hint="eastAsia" w:ascii="宋体" w:hAnsi="宋体" w:cs="宋体"/>
          <w:bCs/>
          <w:color w:val="000000" w:themeColor="text1"/>
          <w14:textFill>
            <w14:solidFill>
              <w14:schemeClr w14:val="tx1"/>
            </w14:solidFill>
          </w14:textFill>
        </w:rPr>
        <w:t>日</w:t>
      </w:r>
      <w:r>
        <w:rPr>
          <w:rFonts w:hint="eastAsia" w:ascii="宋体" w:hAnsi="宋体" w:cs="宋体"/>
          <w:bCs/>
          <w:color w:val="000000" w:themeColor="text1"/>
          <w:lang w:val="en-US" w:eastAsia="zh-CN"/>
          <w14:textFill>
            <w14:solidFill>
              <w14:schemeClr w14:val="tx1"/>
            </w14:solidFill>
          </w14:textFill>
        </w:rPr>
        <w:t xml:space="preserve">  </w:t>
      </w:r>
      <w:r>
        <w:rPr>
          <w:rFonts w:hint="eastAsia" w:ascii="宋体" w:hAnsi="宋体" w:cs="宋体"/>
          <w:bCs/>
          <w:color w:val="000000" w:themeColor="text1"/>
          <w14:textFill>
            <w14:solidFill>
              <w14:schemeClr w14:val="tx1"/>
            </w14:solidFill>
          </w14:textFill>
        </w:rPr>
        <w:t>时</w:t>
      </w:r>
      <w:r>
        <w:rPr>
          <w:rFonts w:hint="eastAsia" w:ascii="宋体" w:hAnsi="宋体" w:cs="宋体"/>
          <w:bCs/>
          <w:color w:val="000000" w:themeColor="text1"/>
          <w:lang w:val="en-US" w:eastAsia="zh-CN"/>
          <w14:textFill>
            <w14:solidFill>
              <w14:schemeClr w14:val="tx1"/>
            </w14:solidFill>
          </w14:textFill>
        </w:rPr>
        <w:t xml:space="preserve">   分</w:t>
      </w:r>
      <w:r>
        <w:rPr>
          <w:rFonts w:hint="eastAsia" w:ascii="宋体" w:hAnsi="宋体" w:cs="宋体"/>
          <w:bCs/>
          <w:color w:val="000000" w:themeColor="text1"/>
          <w14:textFill>
            <w14:solidFill>
              <w14:schemeClr w14:val="tx1"/>
            </w14:solidFill>
          </w14:textFill>
        </w:rPr>
        <w:t>前不得开封”。</w:t>
      </w:r>
    </w:p>
    <w:p>
      <w:pPr>
        <w:pStyle w:val="59"/>
        <w:widowControl w:val="0"/>
        <w:spacing w:line="360" w:lineRule="auto"/>
        <w:ind w:left="-420" w:leftChars="-200" w:firstLine="420" w:firstLineChars="200"/>
        <w:rPr>
          <w:rFonts w:ascii="宋体" w:hAnsi="宋体"/>
          <w:color w:val="000000"/>
        </w:rPr>
      </w:pPr>
      <w:r>
        <w:rPr>
          <w:color w:val="000000"/>
        </w:rPr>
        <w:t>4.1.</w:t>
      </w:r>
      <w:r>
        <w:rPr>
          <w:rFonts w:hint="eastAsia"/>
          <w:color w:val="000000"/>
        </w:rPr>
        <w:t>2</w:t>
      </w:r>
      <w:r>
        <w:rPr>
          <w:color w:val="000000"/>
        </w:rPr>
        <w:t xml:space="preserve">  未按本</w:t>
      </w:r>
      <w:r>
        <w:rPr>
          <w:rFonts w:hint="eastAsia"/>
          <w:color w:val="000000"/>
        </w:rPr>
        <w:t>须知</w:t>
      </w:r>
      <w:r>
        <w:rPr>
          <w:color w:val="000000"/>
        </w:rPr>
        <w:t>第4.1.1 项要求密封的投标文件，</w:t>
      </w:r>
      <w:r>
        <w:rPr>
          <w:rFonts w:hint="eastAsia"/>
          <w:color w:val="000000"/>
        </w:rPr>
        <w:t>招标人将予以拒收</w:t>
      </w:r>
      <w:r>
        <w:rPr>
          <w:color w:val="000000"/>
        </w:rPr>
        <w:t>。</w:t>
      </w:r>
      <w:r>
        <w:rPr>
          <w:rFonts w:hint="eastAsia" w:ascii="宋体" w:hAnsi="宋体"/>
          <w:color w:val="000000"/>
        </w:rPr>
        <w:t>未按本章第4.1.1 项要求加写标记的投标文件，招标人将不承担投标文件提前开封的责任。</w:t>
      </w:r>
    </w:p>
    <w:p>
      <w:pPr>
        <w:pStyle w:val="7"/>
        <w:spacing w:before="0" w:after="0"/>
        <w:ind w:left="-420" w:leftChars="-200" w:firstLine="420" w:firstLineChars="200"/>
        <w:rPr>
          <w:rFonts w:ascii="Times New Roman" w:hAnsi="Times New Roman" w:eastAsia="黑体"/>
          <w:b w:val="0"/>
          <w:bCs w:val="0"/>
          <w:color w:val="000000"/>
          <w:sz w:val="21"/>
          <w:szCs w:val="21"/>
        </w:rPr>
      </w:pPr>
      <w:bookmarkStart w:id="47" w:name="_Toc300678028"/>
      <w:r>
        <w:rPr>
          <w:rFonts w:ascii="Times New Roman" w:hAnsi="Times New Roman" w:eastAsia="黑体"/>
          <w:b w:val="0"/>
          <w:bCs w:val="0"/>
          <w:color w:val="000000"/>
          <w:sz w:val="21"/>
          <w:szCs w:val="21"/>
        </w:rPr>
        <w:t>4.2 投标文件的递交</w:t>
      </w:r>
      <w:bookmarkEnd w:id="47"/>
    </w:p>
    <w:p>
      <w:pPr>
        <w:pStyle w:val="59"/>
        <w:widowControl w:val="0"/>
        <w:spacing w:line="360" w:lineRule="auto"/>
        <w:ind w:left="-420" w:leftChars="-200" w:firstLine="420" w:firstLineChars="200"/>
        <w:rPr>
          <w:color w:val="000000"/>
        </w:rPr>
      </w:pPr>
      <w:r>
        <w:rPr>
          <w:color w:val="000000"/>
        </w:rPr>
        <w:t>4.2.1  投标人应当在</w:t>
      </w:r>
      <w:r>
        <w:rPr>
          <w:rFonts w:hint="eastAsia"/>
          <w:color w:val="000000"/>
          <w:lang w:eastAsia="zh-CN"/>
        </w:rPr>
        <w:t>招标公告</w:t>
      </w:r>
      <w:r>
        <w:rPr>
          <w:color w:val="000000"/>
        </w:rPr>
        <w:t>规定的投标截止时间前递交投标文件。</w:t>
      </w:r>
    </w:p>
    <w:p>
      <w:pPr>
        <w:pStyle w:val="59"/>
        <w:widowControl w:val="0"/>
        <w:spacing w:line="360" w:lineRule="auto"/>
        <w:ind w:left="-420" w:leftChars="-200" w:firstLine="420" w:firstLineChars="200"/>
        <w:rPr>
          <w:color w:val="000000"/>
        </w:rPr>
      </w:pPr>
      <w:r>
        <w:rPr>
          <w:color w:val="000000"/>
        </w:rPr>
        <w:t>4.2.2投标人递交投标文件的地点：见</w:t>
      </w:r>
      <w:r>
        <w:rPr>
          <w:rFonts w:hint="eastAsia"/>
          <w:color w:val="000000"/>
          <w:lang w:eastAsia="zh-CN"/>
        </w:rPr>
        <w:t>招标公告</w:t>
      </w:r>
      <w:r>
        <w:rPr>
          <w:color w:val="000000"/>
        </w:rPr>
        <w:t>。</w:t>
      </w:r>
    </w:p>
    <w:p>
      <w:pPr>
        <w:pStyle w:val="59"/>
        <w:widowControl w:val="0"/>
        <w:spacing w:line="360" w:lineRule="auto"/>
        <w:ind w:left="-420" w:leftChars="-200" w:firstLine="420" w:firstLineChars="200"/>
        <w:rPr>
          <w:color w:val="000000"/>
        </w:rPr>
      </w:pPr>
      <w:r>
        <w:rPr>
          <w:color w:val="000000"/>
        </w:rPr>
        <w:t>4.2.3  投标人所递交的投标文件不予退还。</w:t>
      </w:r>
    </w:p>
    <w:p>
      <w:pPr>
        <w:pStyle w:val="59"/>
        <w:widowControl w:val="0"/>
        <w:spacing w:line="360" w:lineRule="auto"/>
        <w:ind w:left="-420" w:leftChars="-200" w:firstLine="420" w:firstLineChars="200"/>
        <w:rPr>
          <w:color w:val="000000"/>
        </w:rPr>
      </w:pPr>
      <w:r>
        <w:rPr>
          <w:color w:val="000000"/>
        </w:rPr>
        <w:t>4.2.4逾期送达的或者未送达指定地点的投标文件，招标人将</w:t>
      </w:r>
      <w:r>
        <w:rPr>
          <w:rFonts w:hint="eastAsia"/>
          <w:color w:val="000000"/>
        </w:rPr>
        <w:t>予以拒收</w:t>
      </w:r>
      <w:r>
        <w:rPr>
          <w:color w:val="000000"/>
        </w:rPr>
        <w:t>。</w:t>
      </w:r>
    </w:p>
    <w:p>
      <w:pPr>
        <w:pStyle w:val="7"/>
        <w:spacing w:before="0" w:after="0"/>
        <w:ind w:left="-420" w:leftChars="-200" w:firstLine="420" w:firstLineChars="200"/>
        <w:rPr>
          <w:rFonts w:ascii="Times New Roman" w:hAnsi="Times New Roman" w:eastAsia="黑体"/>
          <w:b w:val="0"/>
          <w:bCs w:val="0"/>
          <w:color w:val="000000"/>
          <w:sz w:val="21"/>
          <w:szCs w:val="21"/>
        </w:rPr>
      </w:pPr>
      <w:r>
        <w:rPr>
          <w:rFonts w:ascii="Times New Roman" w:hAnsi="Times New Roman" w:eastAsia="黑体"/>
          <w:b w:val="0"/>
          <w:bCs w:val="0"/>
          <w:color w:val="000000"/>
          <w:sz w:val="21"/>
          <w:szCs w:val="21"/>
        </w:rPr>
        <w:t>4.3 投标文件的修改与撤回</w:t>
      </w:r>
    </w:p>
    <w:p>
      <w:pPr>
        <w:pStyle w:val="59"/>
        <w:widowControl w:val="0"/>
        <w:spacing w:line="360" w:lineRule="auto"/>
        <w:ind w:left="-420" w:leftChars="-200" w:firstLine="420" w:firstLineChars="200"/>
        <w:rPr>
          <w:color w:val="000000"/>
        </w:rPr>
      </w:pPr>
      <w:r>
        <w:rPr>
          <w:color w:val="000000"/>
        </w:rPr>
        <w:t>4.3.1  在</w:t>
      </w:r>
      <w:r>
        <w:rPr>
          <w:rFonts w:hint="eastAsia"/>
          <w:color w:val="000000"/>
          <w:lang w:eastAsia="zh-CN"/>
        </w:rPr>
        <w:t>招标公告</w:t>
      </w:r>
      <w:r>
        <w:rPr>
          <w:color w:val="000000"/>
        </w:rPr>
        <w:t>规定的投标截止时间前，投标人可以修改或撤回已递交投标文件，但应以书面形式通知招标人。</w:t>
      </w:r>
    </w:p>
    <w:p>
      <w:pPr>
        <w:pStyle w:val="59"/>
        <w:widowControl w:val="0"/>
        <w:spacing w:line="360" w:lineRule="auto"/>
        <w:ind w:left="-420" w:leftChars="-200" w:firstLine="420" w:firstLineChars="200"/>
        <w:rPr>
          <w:color w:val="000000"/>
        </w:rPr>
      </w:pPr>
      <w:r>
        <w:rPr>
          <w:color w:val="000000"/>
        </w:rPr>
        <w:t>4.3.2  投标人修改或撤回已递交投标文件的书面通知应按照本章</w:t>
      </w:r>
      <w:r>
        <w:rPr>
          <w:color w:val="000000" w:themeColor="text1"/>
          <w14:textFill>
            <w14:solidFill>
              <w14:schemeClr w14:val="tx1"/>
            </w14:solidFill>
          </w14:textFill>
        </w:rPr>
        <w:t>第3.</w:t>
      </w:r>
      <w:r>
        <w:rPr>
          <w:rFonts w:hint="eastAsia"/>
          <w:color w:val="000000" w:themeColor="text1"/>
          <w14:textFill>
            <w14:solidFill>
              <w14:schemeClr w14:val="tx1"/>
            </w14:solidFill>
          </w14:textFill>
        </w:rPr>
        <w:t>5</w:t>
      </w:r>
      <w:r>
        <w:rPr>
          <w:color w:val="000000" w:themeColor="text1"/>
          <w14:textFill>
            <w14:solidFill>
              <w14:schemeClr w14:val="tx1"/>
            </w14:solidFill>
          </w14:textFill>
        </w:rPr>
        <w:t>.3 项的要求签字或盖章</w:t>
      </w:r>
      <w:r>
        <w:rPr>
          <w:color w:val="000000"/>
        </w:rPr>
        <w:t>。招标人收到书面通知后，向投标人出具签收凭证。</w:t>
      </w:r>
    </w:p>
    <w:p>
      <w:pPr>
        <w:pStyle w:val="59"/>
        <w:widowControl w:val="0"/>
        <w:spacing w:line="360" w:lineRule="auto"/>
        <w:ind w:left="-420" w:leftChars="-200" w:firstLine="420" w:firstLineChars="200"/>
        <w:rPr>
          <w:color w:val="000000"/>
        </w:rPr>
      </w:pPr>
      <w:r>
        <w:rPr>
          <w:color w:val="000000"/>
        </w:rPr>
        <w:t>4.3.3  修改的内容为投标文件的组成部分</w:t>
      </w:r>
      <w:r>
        <w:rPr>
          <w:rFonts w:hint="eastAsia"/>
          <w:color w:val="000000"/>
        </w:rPr>
        <w:t>的，</w:t>
      </w:r>
      <w:r>
        <w:rPr>
          <w:color w:val="000000"/>
        </w:rPr>
        <w:t>修改的投标文件应按照</w:t>
      </w:r>
      <w:r>
        <w:rPr>
          <w:rFonts w:hint="eastAsia"/>
          <w:color w:val="000000"/>
        </w:rPr>
        <w:t>本章</w:t>
      </w:r>
      <w:r>
        <w:rPr>
          <w:color w:val="000000"/>
        </w:rPr>
        <w:t>规定进行编制、密封、标记和递交，并标明“修改”字样。</w:t>
      </w:r>
    </w:p>
    <w:p>
      <w:pPr>
        <w:pStyle w:val="6"/>
        <w:spacing w:before="0" w:after="0"/>
        <w:ind w:left="-420" w:leftChars="-200" w:firstLine="420" w:firstLineChars="200"/>
        <w:jc w:val="left"/>
        <w:rPr>
          <w:rFonts w:eastAsia="黑体"/>
          <w:b w:val="0"/>
          <w:bCs w:val="0"/>
          <w:color w:val="000000"/>
          <w:sz w:val="21"/>
          <w:szCs w:val="21"/>
        </w:rPr>
      </w:pPr>
      <w:bookmarkStart w:id="48" w:name="_Toc300678029"/>
      <w:bookmarkStart w:id="49" w:name="_Toc9178522"/>
      <w:bookmarkStart w:id="50" w:name="_Toc21505393"/>
      <w:r>
        <w:rPr>
          <w:rFonts w:eastAsia="黑体"/>
          <w:b w:val="0"/>
          <w:bCs w:val="0"/>
          <w:color w:val="000000"/>
          <w:sz w:val="21"/>
          <w:szCs w:val="21"/>
        </w:rPr>
        <w:t>5.开标</w:t>
      </w:r>
      <w:bookmarkEnd w:id="48"/>
      <w:bookmarkEnd w:id="49"/>
      <w:bookmarkEnd w:id="50"/>
      <w:r>
        <w:rPr>
          <w:rFonts w:hint="eastAsia" w:eastAsia="黑体"/>
          <w:b w:val="0"/>
          <w:bCs w:val="0"/>
          <w:color w:val="000000"/>
          <w:sz w:val="21"/>
          <w:szCs w:val="21"/>
        </w:rPr>
        <w:t>及评审</w:t>
      </w:r>
    </w:p>
    <w:p>
      <w:pPr>
        <w:pStyle w:val="7"/>
        <w:spacing w:before="0" w:after="0"/>
        <w:ind w:left="-420" w:leftChars="-200" w:firstLine="420" w:firstLineChars="200"/>
        <w:rPr>
          <w:rFonts w:ascii="Times New Roman" w:hAnsi="Times New Roman" w:eastAsia="黑体"/>
          <w:b w:val="0"/>
          <w:bCs w:val="0"/>
          <w:color w:val="000000"/>
          <w:sz w:val="21"/>
          <w:szCs w:val="21"/>
        </w:rPr>
      </w:pPr>
      <w:bookmarkStart w:id="51" w:name="_Toc300678030"/>
      <w:r>
        <w:rPr>
          <w:rFonts w:ascii="Times New Roman" w:hAnsi="Times New Roman" w:eastAsia="黑体"/>
          <w:b w:val="0"/>
          <w:bCs w:val="0"/>
          <w:color w:val="000000"/>
          <w:sz w:val="21"/>
          <w:szCs w:val="21"/>
        </w:rPr>
        <w:t>5.1 开标时间和地点</w:t>
      </w:r>
      <w:bookmarkEnd w:id="51"/>
    </w:p>
    <w:p>
      <w:pPr>
        <w:pStyle w:val="59"/>
        <w:widowControl w:val="0"/>
        <w:spacing w:line="360" w:lineRule="auto"/>
        <w:ind w:left="-420" w:leftChars="-200" w:firstLine="420" w:firstLineChars="200"/>
        <w:rPr>
          <w:strike/>
          <w:color w:val="000000"/>
        </w:rPr>
      </w:pPr>
      <w:r>
        <w:rPr>
          <w:color w:val="000000"/>
        </w:rPr>
        <w:t>招标人在</w:t>
      </w:r>
      <w:r>
        <w:rPr>
          <w:rFonts w:hint="eastAsia"/>
          <w:color w:val="000000"/>
          <w:lang w:eastAsia="zh-CN"/>
        </w:rPr>
        <w:t>招标公告</w:t>
      </w:r>
      <w:r>
        <w:rPr>
          <w:color w:val="000000"/>
        </w:rPr>
        <w:t>规定的</w:t>
      </w:r>
      <w:r>
        <w:rPr>
          <w:rFonts w:hint="eastAsia"/>
          <w:color w:val="000000"/>
        </w:rPr>
        <w:t>投标截止时间（开标</w:t>
      </w:r>
      <w:r>
        <w:rPr>
          <w:color w:val="000000"/>
        </w:rPr>
        <w:t>时间</w:t>
      </w:r>
      <w:r>
        <w:rPr>
          <w:rFonts w:hint="eastAsia"/>
          <w:color w:val="000000"/>
        </w:rPr>
        <w:t>）</w:t>
      </w:r>
      <w:r>
        <w:rPr>
          <w:color w:val="000000"/>
        </w:rPr>
        <w:t>和地点</w:t>
      </w:r>
      <w:r>
        <w:rPr>
          <w:rFonts w:hint="eastAsia"/>
          <w:color w:val="000000"/>
        </w:rPr>
        <w:t>公开</w:t>
      </w:r>
      <w:r>
        <w:rPr>
          <w:color w:val="000000"/>
        </w:rPr>
        <w:t>开标</w:t>
      </w:r>
      <w:r>
        <w:rPr>
          <w:rFonts w:hint="eastAsia"/>
          <w:color w:val="000000"/>
        </w:rPr>
        <w:t>，</w:t>
      </w:r>
      <w:r>
        <w:rPr>
          <w:rFonts w:hint="eastAsia" w:ascii="宋体" w:hAnsi="宋体"/>
          <w:color w:val="000000"/>
        </w:rPr>
        <w:t>并邀请所有投标人的法定代表人或其委托代理人</w:t>
      </w:r>
      <w:r>
        <w:rPr>
          <w:rFonts w:hint="eastAsia"/>
          <w:color w:val="000000"/>
          <w:lang w:eastAsia="zh-CN"/>
        </w:rPr>
        <w:t>（委托代理人必须是本招标项目的拟任项目经理）</w:t>
      </w:r>
      <w:r>
        <w:rPr>
          <w:rFonts w:hint="eastAsia" w:ascii="宋体" w:hAnsi="宋体"/>
          <w:color w:val="000000"/>
        </w:rPr>
        <w:t>准时参加</w:t>
      </w:r>
      <w:r>
        <w:rPr>
          <w:color w:val="000000"/>
        </w:rPr>
        <w:t>。</w:t>
      </w:r>
    </w:p>
    <w:p>
      <w:pPr>
        <w:pStyle w:val="7"/>
        <w:spacing w:before="0" w:after="0"/>
        <w:ind w:left="-420" w:leftChars="-200" w:firstLine="420" w:firstLineChars="200"/>
        <w:rPr>
          <w:rFonts w:ascii="Times New Roman" w:hAnsi="Times New Roman" w:eastAsia="黑体"/>
          <w:b w:val="0"/>
          <w:bCs w:val="0"/>
          <w:color w:val="000000"/>
          <w:sz w:val="21"/>
          <w:szCs w:val="21"/>
        </w:rPr>
      </w:pPr>
      <w:bookmarkStart w:id="52" w:name="_Toc300678031"/>
      <w:r>
        <w:rPr>
          <w:rFonts w:ascii="Times New Roman" w:hAnsi="Times New Roman" w:eastAsia="黑体"/>
          <w:b w:val="0"/>
          <w:bCs w:val="0"/>
          <w:color w:val="000000"/>
          <w:sz w:val="21"/>
          <w:szCs w:val="21"/>
        </w:rPr>
        <w:t>5.2 开标程序</w:t>
      </w:r>
      <w:bookmarkEnd w:id="52"/>
    </w:p>
    <w:p>
      <w:pPr>
        <w:pStyle w:val="59"/>
        <w:widowControl w:val="0"/>
        <w:spacing w:line="360" w:lineRule="auto"/>
        <w:ind w:left="-420" w:leftChars="-200" w:firstLine="420" w:firstLineChars="200"/>
        <w:rPr>
          <w:color w:val="000000"/>
        </w:rPr>
      </w:pPr>
      <w:r>
        <w:rPr>
          <w:color w:val="000000"/>
        </w:rPr>
        <w:t>主持人按下列程序进行开标：</w:t>
      </w:r>
    </w:p>
    <w:p>
      <w:pPr>
        <w:pStyle w:val="59"/>
        <w:widowControl w:val="0"/>
        <w:spacing w:line="360" w:lineRule="auto"/>
        <w:ind w:left="-420" w:leftChars="-200" w:firstLine="420" w:firstLineChars="200"/>
        <w:rPr>
          <w:color w:val="000000"/>
        </w:rPr>
      </w:pPr>
      <w:r>
        <w:rPr>
          <w:color w:val="000000"/>
        </w:rPr>
        <w:t>（l）宣布开标纪律；</w:t>
      </w:r>
    </w:p>
    <w:p>
      <w:pPr>
        <w:pStyle w:val="59"/>
        <w:widowControl w:val="0"/>
        <w:spacing w:line="360" w:lineRule="auto"/>
        <w:ind w:left="-420" w:leftChars="-200" w:firstLine="420" w:firstLineChars="200"/>
        <w:rPr>
          <w:color w:val="000000"/>
        </w:rPr>
      </w:pPr>
      <w:r>
        <w:rPr>
          <w:color w:val="000000"/>
        </w:rPr>
        <w:t>（2）公布在投标截止时间前递交投标文件的投标人名称，并点名确认投标人是否派人到场；</w:t>
      </w:r>
    </w:p>
    <w:p>
      <w:pPr>
        <w:pStyle w:val="59"/>
        <w:widowControl w:val="0"/>
        <w:spacing w:line="360" w:lineRule="auto"/>
        <w:ind w:left="-420" w:leftChars="-200" w:firstLine="420" w:firstLineChars="200"/>
        <w:rPr>
          <w:color w:val="000000"/>
        </w:rPr>
      </w:pPr>
      <w:r>
        <w:rPr>
          <w:color w:val="000000"/>
        </w:rPr>
        <w:t>（3）宣布开标人、唱标人、记录人、监督人等有关人员姓名；</w:t>
      </w:r>
    </w:p>
    <w:p>
      <w:pPr>
        <w:pStyle w:val="59"/>
        <w:widowControl w:val="0"/>
        <w:spacing w:line="360" w:lineRule="auto"/>
        <w:ind w:left="-420" w:leftChars="-200" w:firstLine="420" w:firstLineChars="200"/>
        <w:rPr>
          <w:color w:val="000000"/>
        </w:rPr>
      </w:pPr>
      <w:r>
        <w:rPr>
          <w:color w:val="000000"/>
        </w:rPr>
        <w:t>（4）检查投标文件的密封情况；</w:t>
      </w:r>
    </w:p>
    <w:p>
      <w:pPr>
        <w:pStyle w:val="59"/>
        <w:widowControl w:val="0"/>
        <w:spacing w:line="360" w:lineRule="auto"/>
        <w:ind w:left="-420" w:leftChars="-200" w:firstLine="420" w:firstLineChars="200"/>
        <w:rPr>
          <w:color w:val="000000"/>
        </w:rPr>
      </w:pPr>
      <w:r>
        <w:rPr>
          <w:color w:val="000000"/>
        </w:rPr>
        <w:t>（</w:t>
      </w:r>
      <w:r>
        <w:rPr>
          <w:rFonts w:hint="eastAsia"/>
          <w:color w:val="000000"/>
        </w:rPr>
        <w:t>5</w:t>
      </w:r>
      <w:r>
        <w:rPr>
          <w:color w:val="000000"/>
        </w:rPr>
        <w:t>）当众开标，公布投标人名称、标段名称、投标保证的递交情况、投标报价、质量目标、工期及其他内容，并记录在案；</w:t>
      </w:r>
    </w:p>
    <w:p>
      <w:pPr>
        <w:pStyle w:val="59"/>
        <w:widowControl w:val="0"/>
        <w:spacing w:line="360" w:lineRule="auto"/>
        <w:ind w:left="-420" w:leftChars="-200" w:firstLine="420" w:firstLineChars="200"/>
        <w:rPr>
          <w:color w:val="000000"/>
        </w:rPr>
      </w:pPr>
      <w:r>
        <w:rPr>
          <w:color w:val="000000"/>
        </w:rPr>
        <w:t>（</w:t>
      </w:r>
      <w:r>
        <w:rPr>
          <w:rFonts w:hint="eastAsia"/>
          <w:color w:val="000000"/>
        </w:rPr>
        <w:t>6</w:t>
      </w:r>
      <w:r>
        <w:rPr>
          <w:color w:val="000000"/>
        </w:rPr>
        <w:t>）投标人代表、招标人代表、监督人、记录人等有关人员在开标记录上签字确认；</w:t>
      </w:r>
    </w:p>
    <w:p>
      <w:pPr>
        <w:pStyle w:val="59"/>
        <w:widowControl w:val="0"/>
        <w:spacing w:line="360" w:lineRule="auto"/>
        <w:ind w:left="-420" w:leftChars="-200" w:firstLine="420" w:firstLineChars="200"/>
        <w:rPr>
          <w:color w:val="000000"/>
        </w:rPr>
      </w:pPr>
      <w:r>
        <w:rPr>
          <w:color w:val="000000"/>
        </w:rPr>
        <w:t>（</w:t>
      </w:r>
      <w:r>
        <w:rPr>
          <w:rFonts w:hint="eastAsia"/>
          <w:color w:val="000000"/>
        </w:rPr>
        <w:t>7</w:t>
      </w:r>
      <w:r>
        <w:rPr>
          <w:color w:val="000000"/>
        </w:rPr>
        <w:t>）招标人在开标记录上确认；</w:t>
      </w:r>
    </w:p>
    <w:p>
      <w:pPr>
        <w:pStyle w:val="59"/>
        <w:widowControl w:val="0"/>
        <w:spacing w:line="360" w:lineRule="auto"/>
        <w:ind w:left="-420" w:leftChars="-200" w:firstLine="420" w:firstLineChars="200"/>
        <w:rPr>
          <w:color w:val="000000"/>
        </w:rPr>
      </w:pPr>
      <w:r>
        <w:rPr>
          <w:color w:val="000000"/>
        </w:rPr>
        <w:t>（</w:t>
      </w:r>
      <w:r>
        <w:rPr>
          <w:rFonts w:hint="eastAsia"/>
          <w:color w:val="000000"/>
        </w:rPr>
        <w:t>8</w:t>
      </w:r>
      <w:r>
        <w:rPr>
          <w:color w:val="000000"/>
        </w:rPr>
        <w:t>）开标结束。</w:t>
      </w:r>
    </w:p>
    <w:p>
      <w:pPr>
        <w:pStyle w:val="6"/>
        <w:spacing w:before="0" w:after="0"/>
        <w:ind w:left="-420" w:leftChars="-200" w:firstLine="420" w:firstLineChars="200"/>
        <w:jc w:val="left"/>
        <w:rPr>
          <w:rFonts w:eastAsia="黑体"/>
          <w:b w:val="0"/>
          <w:bCs w:val="0"/>
          <w:color w:val="000000"/>
          <w:sz w:val="21"/>
          <w:szCs w:val="21"/>
        </w:rPr>
      </w:pPr>
      <w:bookmarkStart w:id="53" w:name="_Toc9178523"/>
      <w:bookmarkStart w:id="54" w:name="_Toc300678032"/>
      <w:bookmarkStart w:id="55" w:name="_Toc21505394"/>
      <w:r>
        <w:rPr>
          <w:rFonts w:hint="eastAsia" w:eastAsia="黑体"/>
          <w:b w:val="0"/>
          <w:bCs w:val="0"/>
          <w:color w:val="000000"/>
          <w:sz w:val="21"/>
          <w:szCs w:val="21"/>
        </w:rPr>
        <w:t>六</w:t>
      </w:r>
      <w:r>
        <w:rPr>
          <w:rFonts w:eastAsia="黑体"/>
          <w:b w:val="0"/>
          <w:bCs w:val="0"/>
          <w:color w:val="000000"/>
          <w:sz w:val="21"/>
          <w:szCs w:val="21"/>
        </w:rPr>
        <w:t>.评标</w:t>
      </w:r>
      <w:bookmarkEnd w:id="53"/>
      <w:bookmarkEnd w:id="54"/>
      <w:bookmarkEnd w:id="55"/>
    </w:p>
    <w:p>
      <w:pPr>
        <w:pStyle w:val="7"/>
        <w:spacing w:before="0" w:after="0"/>
        <w:ind w:left="-420" w:leftChars="-200" w:firstLine="420" w:firstLineChars="200"/>
        <w:rPr>
          <w:rFonts w:ascii="Times New Roman" w:hAnsi="Times New Roman" w:eastAsia="黑体"/>
          <w:b w:val="0"/>
          <w:bCs w:val="0"/>
          <w:color w:val="000000"/>
          <w:sz w:val="21"/>
          <w:szCs w:val="21"/>
        </w:rPr>
      </w:pPr>
      <w:bookmarkStart w:id="56" w:name="_Toc300678033"/>
      <w:r>
        <w:rPr>
          <w:rFonts w:ascii="Times New Roman" w:hAnsi="Times New Roman" w:eastAsia="黑体"/>
          <w:b w:val="0"/>
          <w:bCs w:val="0"/>
          <w:color w:val="000000"/>
          <w:sz w:val="21"/>
          <w:szCs w:val="21"/>
        </w:rPr>
        <w:t>6.1 评标委员会</w:t>
      </w:r>
      <w:bookmarkEnd w:id="56"/>
    </w:p>
    <w:p>
      <w:pPr>
        <w:pStyle w:val="59"/>
        <w:widowControl w:val="0"/>
        <w:spacing w:line="360" w:lineRule="auto"/>
        <w:ind w:left="-420" w:leftChars="-200" w:firstLine="420" w:firstLineChars="200"/>
        <w:rPr>
          <w:color w:val="000000"/>
        </w:rPr>
      </w:pPr>
      <w:r>
        <w:rPr>
          <w:color w:val="000000"/>
        </w:rPr>
        <w:t>6.1.1  评标由招标人依法组建的评标委员会负责。评标委员会成员人数以及技术、经济等方面专家的确定方式见投标人须知前附表。</w:t>
      </w:r>
    </w:p>
    <w:p>
      <w:pPr>
        <w:pStyle w:val="59"/>
        <w:widowControl w:val="0"/>
        <w:spacing w:line="360" w:lineRule="auto"/>
        <w:ind w:left="-420" w:leftChars="-200" w:firstLine="420" w:firstLineChars="200"/>
        <w:rPr>
          <w:color w:val="000000"/>
        </w:rPr>
      </w:pPr>
      <w:r>
        <w:rPr>
          <w:color w:val="000000"/>
        </w:rPr>
        <w:t>6.1.2  有下列情形之一的，应当回避：</w:t>
      </w:r>
    </w:p>
    <w:p>
      <w:pPr>
        <w:pStyle w:val="59"/>
        <w:widowControl w:val="0"/>
        <w:spacing w:line="360" w:lineRule="auto"/>
        <w:ind w:left="-420" w:leftChars="-200" w:firstLine="420" w:firstLineChars="200"/>
        <w:rPr>
          <w:color w:val="000000"/>
        </w:rPr>
      </w:pPr>
      <w:r>
        <w:rPr>
          <w:color w:val="000000"/>
        </w:rPr>
        <w:t>（1）评标委员会成员是投标人或投标人的主要负责人或拟任项目经理的近亲属；</w:t>
      </w:r>
    </w:p>
    <w:p>
      <w:pPr>
        <w:pStyle w:val="59"/>
        <w:widowControl w:val="0"/>
        <w:spacing w:line="360" w:lineRule="auto"/>
        <w:ind w:left="-420" w:leftChars="-200" w:firstLine="420" w:firstLineChars="200"/>
        <w:rPr>
          <w:color w:val="000000"/>
        </w:rPr>
      </w:pPr>
      <w:r>
        <w:rPr>
          <w:color w:val="000000"/>
        </w:rPr>
        <w:t>（2）评标委员会成员是本项目招标投标行政监督部门的人员；</w:t>
      </w:r>
    </w:p>
    <w:p>
      <w:pPr>
        <w:pStyle w:val="59"/>
        <w:widowControl w:val="0"/>
        <w:spacing w:line="360" w:lineRule="auto"/>
        <w:ind w:left="-420" w:leftChars="-200" w:firstLine="420" w:firstLineChars="200"/>
        <w:rPr>
          <w:color w:val="000000"/>
        </w:rPr>
      </w:pPr>
      <w:r>
        <w:rPr>
          <w:color w:val="000000"/>
        </w:rPr>
        <w:t>（3）评标委员会成员是招标人或者其下属单位或者招标项目上级主管部门的人员，但招标人代表除外；</w:t>
      </w:r>
    </w:p>
    <w:p>
      <w:pPr>
        <w:pStyle w:val="59"/>
        <w:widowControl w:val="0"/>
        <w:spacing w:line="360" w:lineRule="auto"/>
        <w:ind w:left="-420" w:leftChars="-200" w:firstLine="420" w:firstLineChars="200"/>
        <w:rPr>
          <w:color w:val="000000"/>
        </w:rPr>
      </w:pPr>
      <w:r>
        <w:rPr>
          <w:color w:val="000000"/>
        </w:rPr>
        <w:t>（4）评标委员会成员曾参与投标人的投标文件编制或者对投标文件的编制实施指导；</w:t>
      </w:r>
    </w:p>
    <w:p>
      <w:pPr>
        <w:pStyle w:val="59"/>
        <w:widowControl w:val="0"/>
        <w:spacing w:line="360" w:lineRule="auto"/>
        <w:ind w:left="-420" w:leftChars="-200" w:firstLine="420" w:firstLineChars="200"/>
        <w:rPr>
          <w:color w:val="000000"/>
        </w:rPr>
      </w:pPr>
      <w:r>
        <w:rPr>
          <w:color w:val="000000"/>
        </w:rPr>
        <w:t>（5）评标委员会成员与投标人有经济利益关系，可能影响对投标公正评审的。</w:t>
      </w:r>
    </w:p>
    <w:p>
      <w:pPr>
        <w:pStyle w:val="59"/>
        <w:widowControl w:val="0"/>
        <w:spacing w:line="360" w:lineRule="auto"/>
        <w:ind w:left="-420" w:leftChars="-200" w:firstLine="420" w:firstLineChars="200"/>
        <w:rPr>
          <w:color w:val="000000"/>
        </w:rPr>
      </w:pPr>
      <w:r>
        <w:rPr>
          <w:color w:val="000000"/>
        </w:rPr>
        <w:t>（6）评标委员会成员被住房城乡建设主管部门禁止参加本地区依法必须招标项目评标或者取消担任评标委员会成员资格；</w:t>
      </w:r>
    </w:p>
    <w:p>
      <w:pPr>
        <w:pStyle w:val="59"/>
        <w:spacing w:line="360" w:lineRule="auto"/>
        <w:ind w:left="-420" w:leftChars="-200" w:firstLine="420" w:firstLineChars="200"/>
        <w:rPr>
          <w:color w:val="000000"/>
        </w:rPr>
      </w:pPr>
      <w:r>
        <w:rPr>
          <w:color w:val="000000"/>
        </w:rPr>
        <w:t xml:space="preserve">（7）评标委员会成员被列入湖南省房屋建筑和市政基础设施工程施工监理招标投标失信黑名单并在有效期内的； </w:t>
      </w:r>
    </w:p>
    <w:p>
      <w:pPr>
        <w:pStyle w:val="7"/>
        <w:spacing w:before="0" w:after="0"/>
        <w:ind w:left="-420" w:leftChars="-200" w:firstLine="420" w:firstLineChars="200"/>
        <w:rPr>
          <w:rFonts w:ascii="Times New Roman" w:hAnsi="Times New Roman" w:eastAsia="黑体"/>
          <w:b w:val="0"/>
          <w:bCs w:val="0"/>
          <w:color w:val="000000"/>
          <w:sz w:val="21"/>
          <w:szCs w:val="21"/>
        </w:rPr>
      </w:pPr>
      <w:bookmarkStart w:id="57" w:name="_Toc300678034"/>
      <w:r>
        <w:rPr>
          <w:rFonts w:ascii="Times New Roman" w:hAnsi="Times New Roman" w:eastAsia="黑体"/>
          <w:b w:val="0"/>
          <w:bCs w:val="0"/>
          <w:color w:val="000000"/>
          <w:sz w:val="21"/>
          <w:szCs w:val="21"/>
        </w:rPr>
        <w:t>6.2 评标原则</w:t>
      </w:r>
      <w:bookmarkEnd w:id="57"/>
    </w:p>
    <w:p>
      <w:pPr>
        <w:pStyle w:val="59"/>
        <w:widowControl w:val="0"/>
        <w:spacing w:line="360" w:lineRule="auto"/>
        <w:ind w:left="-420" w:leftChars="-200" w:firstLine="420" w:firstLineChars="200"/>
        <w:rPr>
          <w:color w:val="000000"/>
        </w:rPr>
      </w:pPr>
      <w:r>
        <w:rPr>
          <w:color w:val="000000"/>
        </w:rPr>
        <w:t>评标活动遵循公平、公正、科学和择优的原则。</w:t>
      </w:r>
    </w:p>
    <w:p>
      <w:pPr>
        <w:pStyle w:val="7"/>
        <w:spacing w:before="0" w:after="0"/>
        <w:ind w:left="-420" w:leftChars="-200" w:firstLine="420" w:firstLineChars="200"/>
        <w:rPr>
          <w:rFonts w:ascii="Times New Roman" w:hAnsi="Times New Roman" w:eastAsia="黑体"/>
          <w:b w:val="0"/>
          <w:bCs w:val="0"/>
          <w:color w:val="000000"/>
          <w:sz w:val="21"/>
          <w:szCs w:val="21"/>
        </w:rPr>
      </w:pPr>
      <w:bookmarkStart w:id="58" w:name="_Toc300678035"/>
      <w:r>
        <w:rPr>
          <w:rFonts w:ascii="Times New Roman" w:hAnsi="Times New Roman" w:eastAsia="黑体"/>
          <w:b w:val="0"/>
          <w:bCs w:val="0"/>
          <w:color w:val="000000"/>
          <w:sz w:val="21"/>
          <w:szCs w:val="21"/>
        </w:rPr>
        <w:t>6.3 评标</w:t>
      </w:r>
      <w:bookmarkEnd w:id="58"/>
    </w:p>
    <w:p>
      <w:pPr>
        <w:pStyle w:val="59"/>
        <w:widowControl w:val="0"/>
        <w:spacing w:line="360" w:lineRule="auto"/>
        <w:ind w:left="-420" w:leftChars="-200" w:firstLine="420" w:firstLineChars="200"/>
        <w:rPr>
          <w:color w:val="000000"/>
        </w:rPr>
      </w:pPr>
      <w:r>
        <w:rPr>
          <w:color w:val="000000"/>
        </w:rPr>
        <w:t>评标委员会按照第</w:t>
      </w:r>
      <w:r>
        <w:rPr>
          <w:rFonts w:hint="eastAsia"/>
          <w:color w:val="000000"/>
        </w:rPr>
        <w:t>五</w:t>
      </w:r>
      <w:r>
        <w:rPr>
          <w:color w:val="000000"/>
        </w:rPr>
        <w:t>章“评标办法”规定的评审标准和</w:t>
      </w:r>
      <w:r>
        <w:rPr>
          <w:rFonts w:hint="eastAsia"/>
          <w:color w:val="000000"/>
        </w:rPr>
        <w:t>评审</w:t>
      </w:r>
      <w:r>
        <w:rPr>
          <w:color w:val="000000"/>
        </w:rPr>
        <w:t>程序对投标文件进行评审。</w:t>
      </w:r>
      <w:r>
        <w:rPr>
          <w:rFonts w:hint="eastAsia" w:ascii="宋体" w:hAnsi="宋体"/>
          <w:color w:val="000000"/>
        </w:rPr>
        <w:t>第五章“评标办法”没有规定的方法、评审因素和标准，不作为评标依据。</w:t>
      </w:r>
    </w:p>
    <w:p>
      <w:pPr>
        <w:pStyle w:val="6"/>
        <w:spacing w:before="0" w:after="0"/>
        <w:ind w:left="-420" w:leftChars="-200" w:firstLine="420" w:firstLineChars="200"/>
        <w:jc w:val="left"/>
        <w:rPr>
          <w:rFonts w:eastAsia="黑体"/>
          <w:b w:val="0"/>
          <w:bCs w:val="0"/>
          <w:color w:val="000000"/>
          <w:sz w:val="21"/>
          <w:szCs w:val="21"/>
        </w:rPr>
      </w:pPr>
      <w:bookmarkStart w:id="59" w:name="_Toc300678036"/>
      <w:bookmarkStart w:id="60" w:name="_Toc9178524"/>
      <w:bookmarkStart w:id="61" w:name="_Toc21505395"/>
      <w:r>
        <w:rPr>
          <w:rFonts w:hint="eastAsia" w:eastAsia="黑体"/>
          <w:b w:val="0"/>
          <w:bCs w:val="0"/>
          <w:color w:val="000000"/>
          <w:sz w:val="21"/>
          <w:szCs w:val="21"/>
        </w:rPr>
        <w:t>七</w:t>
      </w:r>
      <w:r>
        <w:rPr>
          <w:rFonts w:eastAsia="黑体"/>
          <w:b w:val="0"/>
          <w:bCs w:val="0"/>
          <w:color w:val="000000"/>
          <w:sz w:val="21"/>
          <w:szCs w:val="21"/>
        </w:rPr>
        <w:t>.合同授予</w:t>
      </w:r>
      <w:bookmarkEnd w:id="59"/>
      <w:bookmarkEnd w:id="60"/>
      <w:bookmarkEnd w:id="61"/>
    </w:p>
    <w:p>
      <w:pPr>
        <w:pStyle w:val="7"/>
        <w:spacing w:before="0" w:after="0"/>
        <w:ind w:left="-420" w:leftChars="-200" w:firstLine="420" w:firstLineChars="200"/>
        <w:rPr>
          <w:rFonts w:ascii="Times New Roman" w:hAnsi="Times New Roman" w:eastAsia="黑体"/>
          <w:b w:val="0"/>
          <w:bCs w:val="0"/>
          <w:color w:val="000000"/>
          <w:sz w:val="21"/>
          <w:szCs w:val="21"/>
        </w:rPr>
      </w:pPr>
      <w:bookmarkStart w:id="62" w:name="_Toc300678037"/>
      <w:r>
        <w:rPr>
          <w:rFonts w:ascii="Times New Roman" w:hAnsi="Times New Roman" w:eastAsia="黑体"/>
          <w:b w:val="0"/>
          <w:bCs w:val="0"/>
          <w:color w:val="000000"/>
          <w:sz w:val="21"/>
          <w:szCs w:val="21"/>
        </w:rPr>
        <w:t>7.1 定标方式</w:t>
      </w:r>
      <w:bookmarkEnd w:id="62"/>
    </w:p>
    <w:p>
      <w:pPr>
        <w:spacing w:line="360" w:lineRule="auto"/>
        <w:ind w:left="-420" w:leftChars="-200" w:firstLine="420" w:firstLineChars="200"/>
        <w:rPr>
          <w:color w:val="000000"/>
          <w:szCs w:val="21"/>
        </w:rPr>
      </w:pPr>
      <w:r>
        <w:rPr>
          <w:color w:val="000000"/>
          <w:szCs w:val="21"/>
        </w:rPr>
        <w:t>招标人依据评标委员会的</w:t>
      </w:r>
      <w:r>
        <w:rPr>
          <w:rFonts w:hint="eastAsia"/>
          <w:color w:val="000000"/>
          <w:szCs w:val="21"/>
        </w:rPr>
        <w:t>评审结果</w:t>
      </w:r>
      <w:r>
        <w:rPr>
          <w:color w:val="000000"/>
          <w:szCs w:val="21"/>
        </w:rPr>
        <w:t>。</w:t>
      </w:r>
      <w:r>
        <w:rPr>
          <w:rFonts w:hint="eastAsia"/>
          <w:color w:val="000000"/>
          <w:szCs w:val="21"/>
        </w:rPr>
        <w:t>对评审合格的投标人通过随机抽取的方式确定中标人。</w:t>
      </w:r>
    </w:p>
    <w:p>
      <w:pPr>
        <w:pStyle w:val="7"/>
        <w:spacing w:before="0" w:after="0"/>
        <w:ind w:left="-420" w:leftChars="-200" w:firstLine="420" w:firstLineChars="200"/>
        <w:rPr>
          <w:rFonts w:ascii="Times New Roman" w:hAnsi="Times New Roman" w:eastAsia="黑体"/>
          <w:b w:val="0"/>
          <w:bCs w:val="0"/>
          <w:color w:val="000000"/>
          <w:sz w:val="21"/>
          <w:szCs w:val="21"/>
        </w:rPr>
      </w:pPr>
      <w:bookmarkStart w:id="63" w:name="_Toc300678038"/>
      <w:r>
        <w:rPr>
          <w:rFonts w:ascii="Times New Roman" w:hAnsi="Times New Roman" w:eastAsia="黑体"/>
          <w:b w:val="0"/>
          <w:bCs w:val="0"/>
          <w:color w:val="000000"/>
          <w:sz w:val="21"/>
          <w:szCs w:val="21"/>
        </w:rPr>
        <w:t>7.2 中标通知</w:t>
      </w:r>
      <w:bookmarkEnd w:id="63"/>
    </w:p>
    <w:p>
      <w:pPr>
        <w:pStyle w:val="59"/>
        <w:widowControl w:val="0"/>
        <w:spacing w:line="360" w:lineRule="auto"/>
        <w:ind w:left="-420" w:leftChars="-200" w:firstLine="420" w:firstLineChars="200"/>
        <w:rPr>
          <w:color w:val="000000"/>
        </w:rPr>
      </w:pPr>
      <w:r>
        <w:rPr>
          <w:color w:val="000000"/>
        </w:rPr>
        <w:t>在规定的投标有效期内，招标人以书面形式向中标人发出中标通知书，同时将中标结果通知未中标的投标人。</w:t>
      </w:r>
    </w:p>
    <w:p>
      <w:pPr>
        <w:pStyle w:val="7"/>
        <w:spacing w:before="0" w:after="0"/>
        <w:ind w:left="-420" w:leftChars="-200" w:firstLine="420" w:firstLineChars="200"/>
        <w:rPr>
          <w:rFonts w:ascii="Times New Roman" w:hAnsi="Times New Roman" w:eastAsia="黑体"/>
          <w:b w:val="0"/>
          <w:bCs w:val="0"/>
          <w:color w:val="000000" w:themeColor="text1"/>
          <w:sz w:val="21"/>
          <w:szCs w:val="21"/>
          <w14:textFill>
            <w14:solidFill>
              <w14:schemeClr w14:val="tx1"/>
            </w14:solidFill>
          </w14:textFill>
        </w:rPr>
      </w:pPr>
      <w:bookmarkStart w:id="64" w:name="_Toc300678039"/>
      <w:r>
        <w:rPr>
          <w:rFonts w:ascii="Times New Roman" w:hAnsi="Times New Roman" w:eastAsia="黑体"/>
          <w:b w:val="0"/>
          <w:bCs w:val="0"/>
          <w:color w:val="000000" w:themeColor="text1"/>
          <w:sz w:val="21"/>
          <w:szCs w:val="21"/>
          <w14:textFill>
            <w14:solidFill>
              <w14:schemeClr w14:val="tx1"/>
            </w14:solidFill>
          </w14:textFill>
        </w:rPr>
        <w:t>7.3 履约担保</w:t>
      </w:r>
      <w:bookmarkEnd w:id="64"/>
    </w:p>
    <w:p>
      <w:pPr>
        <w:pStyle w:val="59"/>
        <w:widowControl w:val="0"/>
        <w:spacing w:line="360" w:lineRule="auto"/>
        <w:ind w:left="-420" w:leftChars="-200"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7.3.1  在签订合同前，中标人应按投标人须知前附表规定的金额、担保形式向招标人提交履约担保。</w:t>
      </w:r>
    </w:p>
    <w:p>
      <w:pPr>
        <w:pStyle w:val="59"/>
        <w:widowControl w:val="0"/>
        <w:spacing w:line="360" w:lineRule="auto"/>
        <w:ind w:left="-420" w:leftChars="-200"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7.3.</w:t>
      </w:r>
      <w:r>
        <w:rPr>
          <w:rFonts w:hint="eastAsia"/>
          <w:color w:val="000000" w:themeColor="text1"/>
          <w14:textFill>
            <w14:solidFill>
              <w14:schemeClr w14:val="tx1"/>
            </w14:solidFill>
          </w14:textFill>
        </w:rPr>
        <w:t>2</w:t>
      </w:r>
      <w:r>
        <w:rPr>
          <w:color w:val="000000" w:themeColor="text1"/>
          <w14:textFill>
            <w14:solidFill>
              <w14:schemeClr w14:val="tx1"/>
            </w14:solidFill>
          </w14:textFill>
        </w:rPr>
        <w:t xml:space="preserve">  中标人不能按本</w:t>
      </w:r>
      <w:r>
        <w:rPr>
          <w:rFonts w:hint="eastAsia"/>
          <w:color w:val="000000" w:themeColor="text1"/>
          <w14:textFill>
            <w14:solidFill>
              <w14:schemeClr w14:val="tx1"/>
            </w14:solidFill>
          </w14:textFill>
        </w:rPr>
        <w:t>须知</w:t>
      </w:r>
      <w:r>
        <w:rPr>
          <w:color w:val="000000" w:themeColor="text1"/>
          <w14:textFill>
            <w14:solidFill>
              <w14:schemeClr w14:val="tx1"/>
            </w14:solidFill>
          </w14:textFill>
        </w:rPr>
        <w:t>第7.3.1 项要求提交履约担保的，视为放弃中标。给招标人造成的损失超过投标保证数额的，中标人应当对超过部分予以赔偿。</w:t>
      </w:r>
    </w:p>
    <w:p>
      <w:pPr>
        <w:pStyle w:val="7"/>
        <w:spacing w:before="0" w:after="0"/>
        <w:ind w:left="-420" w:leftChars="-200" w:firstLine="420" w:firstLineChars="200"/>
        <w:rPr>
          <w:rFonts w:ascii="Times New Roman" w:hAnsi="Times New Roman" w:eastAsia="黑体"/>
          <w:b w:val="0"/>
          <w:bCs w:val="0"/>
          <w:color w:val="000000" w:themeColor="text1"/>
          <w:sz w:val="21"/>
          <w:szCs w:val="21"/>
          <w14:textFill>
            <w14:solidFill>
              <w14:schemeClr w14:val="tx1"/>
            </w14:solidFill>
          </w14:textFill>
        </w:rPr>
      </w:pPr>
      <w:bookmarkStart w:id="65" w:name="_Toc300678040"/>
      <w:r>
        <w:rPr>
          <w:rFonts w:ascii="Times New Roman" w:hAnsi="Times New Roman" w:eastAsia="黑体"/>
          <w:b w:val="0"/>
          <w:bCs w:val="0"/>
          <w:color w:val="000000" w:themeColor="text1"/>
          <w:sz w:val="21"/>
          <w:szCs w:val="21"/>
          <w14:textFill>
            <w14:solidFill>
              <w14:schemeClr w14:val="tx1"/>
            </w14:solidFill>
          </w14:textFill>
        </w:rPr>
        <w:t>7.4 签订合同</w:t>
      </w:r>
      <w:bookmarkEnd w:id="65"/>
    </w:p>
    <w:p>
      <w:pPr>
        <w:pStyle w:val="59"/>
        <w:widowControl w:val="0"/>
        <w:spacing w:line="360" w:lineRule="auto"/>
        <w:ind w:left="-420" w:leftChars="-200"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7.4.1  自中标通知书发出之日起30 天内，招标人和中标人根据招标文件和中标人的投标文件订立书面合同。中标人无正当理由拒签合同的，招标人取消其中标资格；给招标人造成的损失超过投标保证数额的，中标人应当对超过部分予以赔偿。</w:t>
      </w:r>
    </w:p>
    <w:p>
      <w:pPr>
        <w:pStyle w:val="59"/>
        <w:widowControl w:val="0"/>
        <w:spacing w:line="360" w:lineRule="auto"/>
        <w:ind w:left="-420" w:leftChars="-200"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7.4.2  发出中标通知书后，招标人无正当理由拒签合同给中标人造成损失的，还应当赔偿损失。</w:t>
      </w:r>
    </w:p>
    <w:p>
      <w:pPr>
        <w:pStyle w:val="6"/>
        <w:spacing w:before="0" w:after="0"/>
        <w:ind w:left="-420" w:leftChars="-200" w:firstLine="420" w:firstLineChars="200"/>
        <w:jc w:val="left"/>
        <w:rPr>
          <w:rFonts w:eastAsia="黑体"/>
          <w:b w:val="0"/>
          <w:bCs w:val="0"/>
          <w:color w:val="000000" w:themeColor="text1"/>
          <w:sz w:val="21"/>
          <w:szCs w:val="21"/>
          <w14:textFill>
            <w14:solidFill>
              <w14:schemeClr w14:val="tx1"/>
            </w14:solidFill>
          </w14:textFill>
        </w:rPr>
      </w:pPr>
      <w:bookmarkStart w:id="66" w:name="_Toc300678041"/>
      <w:bookmarkStart w:id="67" w:name="_Toc21505396"/>
      <w:bookmarkStart w:id="68" w:name="_Toc9178525"/>
      <w:r>
        <w:rPr>
          <w:rFonts w:hint="eastAsia" w:eastAsia="黑体"/>
          <w:b w:val="0"/>
          <w:bCs w:val="0"/>
          <w:color w:val="000000" w:themeColor="text1"/>
          <w:sz w:val="21"/>
          <w:szCs w:val="21"/>
          <w14:textFill>
            <w14:solidFill>
              <w14:schemeClr w14:val="tx1"/>
            </w14:solidFill>
          </w14:textFill>
        </w:rPr>
        <w:t>八</w:t>
      </w:r>
      <w:r>
        <w:rPr>
          <w:rFonts w:eastAsia="黑体"/>
          <w:b w:val="0"/>
          <w:bCs w:val="0"/>
          <w:color w:val="000000" w:themeColor="text1"/>
          <w:sz w:val="21"/>
          <w:szCs w:val="21"/>
          <w14:textFill>
            <w14:solidFill>
              <w14:schemeClr w14:val="tx1"/>
            </w14:solidFill>
          </w14:textFill>
        </w:rPr>
        <w:t>.重新招标和不再招标</w:t>
      </w:r>
      <w:bookmarkEnd w:id="66"/>
      <w:bookmarkEnd w:id="67"/>
      <w:bookmarkEnd w:id="68"/>
    </w:p>
    <w:p>
      <w:pPr>
        <w:pStyle w:val="7"/>
        <w:spacing w:before="0" w:after="0"/>
        <w:ind w:left="-420" w:leftChars="-200" w:firstLine="420" w:firstLineChars="200"/>
        <w:rPr>
          <w:rFonts w:ascii="Times New Roman" w:hAnsi="Times New Roman" w:eastAsia="黑体"/>
          <w:b w:val="0"/>
          <w:bCs w:val="0"/>
          <w:color w:val="000000" w:themeColor="text1"/>
          <w:sz w:val="21"/>
          <w:szCs w:val="21"/>
          <w14:textFill>
            <w14:solidFill>
              <w14:schemeClr w14:val="tx1"/>
            </w14:solidFill>
          </w14:textFill>
        </w:rPr>
      </w:pPr>
      <w:bookmarkStart w:id="69" w:name="_Toc300678042"/>
      <w:r>
        <w:rPr>
          <w:rFonts w:ascii="Times New Roman" w:hAnsi="Times New Roman" w:eastAsia="黑体"/>
          <w:b w:val="0"/>
          <w:bCs w:val="0"/>
          <w:color w:val="000000" w:themeColor="text1"/>
          <w:sz w:val="21"/>
          <w:szCs w:val="21"/>
          <w14:textFill>
            <w14:solidFill>
              <w14:schemeClr w14:val="tx1"/>
            </w14:solidFill>
          </w14:textFill>
        </w:rPr>
        <w:t>8.1 重新招标</w:t>
      </w:r>
      <w:bookmarkEnd w:id="69"/>
    </w:p>
    <w:p>
      <w:pPr>
        <w:pStyle w:val="59"/>
        <w:widowControl w:val="0"/>
        <w:spacing w:line="360" w:lineRule="auto"/>
        <w:ind w:left="-420" w:leftChars="-200"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有下列情形之一的，招标人将重新招标：</w:t>
      </w:r>
    </w:p>
    <w:p>
      <w:pPr>
        <w:pStyle w:val="59"/>
        <w:widowControl w:val="0"/>
        <w:spacing w:line="360" w:lineRule="auto"/>
        <w:ind w:left="-420" w:leftChars="-200"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（l）投标截止时间止，投标人少于3 个的；</w:t>
      </w:r>
    </w:p>
    <w:p>
      <w:pPr>
        <w:pStyle w:val="59"/>
        <w:widowControl w:val="0"/>
        <w:spacing w:line="360" w:lineRule="auto"/>
        <w:ind w:left="-420" w:leftChars="-200" w:firstLine="420" w:firstLineChars="200"/>
        <w:rPr>
          <w:color w:val="FF0000"/>
        </w:rPr>
      </w:pPr>
      <w:r>
        <w:rPr>
          <w:color w:val="000000" w:themeColor="text1"/>
          <w14:textFill>
            <w14:solidFill>
              <w14:schemeClr w14:val="tx1"/>
            </w14:solidFill>
          </w14:textFill>
        </w:rPr>
        <w:t>（2）经评标委员会评审后否决所有投标的。</w:t>
      </w:r>
    </w:p>
    <w:p>
      <w:pPr>
        <w:pStyle w:val="6"/>
        <w:spacing w:before="0" w:after="0"/>
        <w:ind w:left="-420" w:leftChars="-200" w:firstLine="420" w:firstLineChars="200"/>
        <w:jc w:val="left"/>
        <w:rPr>
          <w:rFonts w:eastAsia="黑体"/>
          <w:b w:val="0"/>
          <w:bCs w:val="0"/>
          <w:color w:val="000000" w:themeColor="text1"/>
          <w:sz w:val="21"/>
          <w:szCs w:val="21"/>
          <w14:textFill>
            <w14:solidFill>
              <w14:schemeClr w14:val="tx1"/>
            </w14:solidFill>
          </w14:textFill>
        </w:rPr>
      </w:pPr>
      <w:bookmarkStart w:id="70" w:name="_Toc300678044"/>
      <w:bookmarkStart w:id="71" w:name="_Toc9178526"/>
      <w:bookmarkStart w:id="72" w:name="_Toc21505397"/>
      <w:r>
        <w:rPr>
          <w:rFonts w:hint="eastAsia" w:eastAsia="黑体"/>
          <w:b w:val="0"/>
          <w:bCs w:val="0"/>
          <w:color w:val="000000" w:themeColor="text1"/>
          <w:sz w:val="21"/>
          <w:szCs w:val="21"/>
          <w14:textFill>
            <w14:solidFill>
              <w14:schemeClr w14:val="tx1"/>
            </w14:solidFill>
          </w14:textFill>
        </w:rPr>
        <w:t>九</w:t>
      </w:r>
      <w:r>
        <w:rPr>
          <w:rFonts w:eastAsia="黑体"/>
          <w:b w:val="0"/>
          <w:bCs w:val="0"/>
          <w:color w:val="000000" w:themeColor="text1"/>
          <w:sz w:val="21"/>
          <w:szCs w:val="21"/>
          <w14:textFill>
            <w14:solidFill>
              <w14:schemeClr w14:val="tx1"/>
            </w14:solidFill>
          </w14:textFill>
        </w:rPr>
        <w:t>.纪律和监督</w:t>
      </w:r>
      <w:bookmarkEnd w:id="70"/>
      <w:bookmarkEnd w:id="71"/>
      <w:bookmarkEnd w:id="72"/>
    </w:p>
    <w:p>
      <w:pPr>
        <w:pStyle w:val="7"/>
        <w:spacing w:before="0" w:after="0"/>
        <w:ind w:left="-420" w:leftChars="-200" w:firstLine="420" w:firstLineChars="200"/>
        <w:rPr>
          <w:rFonts w:ascii="Times New Roman" w:hAnsi="Times New Roman" w:eastAsia="黑体"/>
          <w:b w:val="0"/>
          <w:bCs w:val="0"/>
          <w:color w:val="000000" w:themeColor="text1"/>
          <w:sz w:val="21"/>
          <w:szCs w:val="21"/>
          <w14:textFill>
            <w14:solidFill>
              <w14:schemeClr w14:val="tx1"/>
            </w14:solidFill>
          </w14:textFill>
        </w:rPr>
      </w:pPr>
      <w:bookmarkStart w:id="73" w:name="_Toc300678046"/>
      <w:r>
        <w:rPr>
          <w:rFonts w:ascii="Times New Roman" w:hAnsi="Times New Roman" w:eastAsia="黑体"/>
          <w:b w:val="0"/>
          <w:bCs w:val="0"/>
          <w:color w:val="000000" w:themeColor="text1"/>
          <w:sz w:val="21"/>
          <w:szCs w:val="21"/>
          <w14:textFill>
            <w14:solidFill>
              <w14:schemeClr w14:val="tx1"/>
            </w14:solidFill>
          </w14:textFill>
        </w:rPr>
        <w:t>9.1对投标人的纪律要求</w:t>
      </w:r>
      <w:bookmarkEnd w:id="73"/>
    </w:p>
    <w:p>
      <w:pPr>
        <w:pStyle w:val="59"/>
        <w:widowControl w:val="0"/>
        <w:spacing w:line="360" w:lineRule="auto"/>
        <w:ind w:left="-420" w:leftChars="-200"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投标人不得相互串通投标或者与招标人串通投标，不得向招标人或者评标委员会成员行贿谋取中标，不得以他人名义投标或者以其他方式弄虚作假骗取中标；投标人不得以任何方式干扰、影响评标工作。</w:t>
      </w:r>
    </w:p>
    <w:p>
      <w:pPr>
        <w:pStyle w:val="7"/>
        <w:spacing w:before="0" w:after="0"/>
        <w:ind w:left="-420" w:leftChars="-200" w:firstLine="420" w:firstLineChars="200"/>
        <w:rPr>
          <w:rFonts w:ascii="Times New Roman" w:hAnsi="Times New Roman" w:eastAsia="黑体"/>
          <w:b w:val="0"/>
          <w:bCs w:val="0"/>
          <w:color w:val="000000" w:themeColor="text1"/>
          <w:sz w:val="21"/>
          <w:szCs w:val="21"/>
          <w14:textFill>
            <w14:solidFill>
              <w14:schemeClr w14:val="tx1"/>
            </w14:solidFill>
          </w14:textFill>
        </w:rPr>
      </w:pPr>
      <w:bookmarkStart w:id="74" w:name="_Toc300678047"/>
      <w:r>
        <w:rPr>
          <w:rFonts w:ascii="Times New Roman" w:hAnsi="Times New Roman" w:eastAsia="黑体"/>
          <w:b w:val="0"/>
          <w:bCs w:val="0"/>
          <w:color w:val="000000" w:themeColor="text1"/>
          <w:sz w:val="21"/>
          <w:szCs w:val="21"/>
          <w14:textFill>
            <w14:solidFill>
              <w14:schemeClr w14:val="tx1"/>
            </w14:solidFill>
          </w14:textFill>
        </w:rPr>
        <w:t>9.2对评标委员会成员的纪律要求</w:t>
      </w:r>
      <w:bookmarkEnd w:id="74"/>
    </w:p>
    <w:p>
      <w:pPr>
        <w:pStyle w:val="59"/>
        <w:widowControl w:val="0"/>
        <w:spacing w:line="360" w:lineRule="auto"/>
        <w:ind w:left="-420" w:leftChars="-200"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评标委员会成员不得收受他人的财物或者其他好处，不得向他人透漏对投标文件的评审和比较、中标候选人的推荐情况以及评标有关的其他情况。在评标活动中，评标委员会成员不得擅离职守，影响评标程序正常进行。</w:t>
      </w:r>
    </w:p>
    <w:p>
      <w:pPr>
        <w:pStyle w:val="7"/>
        <w:spacing w:before="0" w:after="0"/>
        <w:ind w:left="-420" w:leftChars="-200" w:firstLine="420" w:firstLineChars="200"/>
        <w:rPr>
          <w:rFonts w:ascii="Times New Roman" w:hAnsi="Times New Roman" w:eastAsia="黑体"/>
          <w:b w:val="0"/>
          <w:bCs w:val="0"/>
          <w:color w:val="000000" w:themeColor="text1"/>
          <w:sz w:val="21"/>
          <w:szCs w:val="21"/>
          <w14:textFill>
            <w14:solidFill>
              <w14:schemeClr w14:val="tx1"/>
            </w14:solidFill>
          </w14:textFill>
        </w:rPr>
      </w:pPr>
      <w:bookmarkStart w:id="75" w:name="_Toc300678048"/>
      <w:r>
        <w:rPr>
          <w:rFonts w:ascii="Times New Roman" w:hAnsi="Times New Roman" w:eastAsia="黑体"/>
          <w:b w:val="0"/>
          <w:bCs w:val="0"/>
          <w:color w:val="000000" w:themeColor="text1"/>
          <w:sz w:val="21"/>
          <w:szCs w:val="21"/>
          <w14:textFill>
            <w14:solidFill>
              <w14:schemeClr w14:val="tx1"/>
            </w14:solidFill>
          </w14:textFill>
        </w:rPr>
        <w:t>9.</w:t>
      </w:r>
      <w:r>
        <w:rPr>
          <w:rFonts w:hint="eastAsia" w:ascii="Times New Roman" w:hAnsi="Times New Roman" w:eastAsia="黑体"/>
          <w:b w:val="0"/>
          <w:bCs w:val="0"/>
          <w:color w:val="000000" w:themeColor="text1"/>
          <w:sz w:val="21"/>
          <w:szCs w:val="21"/>
          <w14:textFill>
            <w14:solidFill>
              <w14:schemeClr w14:val="tx1"/>
            </w14:solidFill>
          </w14:textFill>
        </w:rPr>
        <w:t>3</w:t>
      </w:r>
      <w:r>
        <w:rPr>
          <w:rFonts w:ascii="Times New Roman" w:hAnsi="Times New Roman" w:eastAsia="黑体"/>
          <w:b w:val="0"/>
          <w:bCs w:val="0"/>
          <w:color w:val="000000" w:themeColor="text1"/>
          <w:sz w:val="21"/>
          <w:szCs w:val="21"/>
          <w14:textFill>
            <w14:solidFill>
              <w14:schemeClr w14:val="tx1"/>
            </w14:solidFill>
          </w14:textFill>
        </w:rPr>
        <w:t xml:space="preserve"> 对与评标活动有关的工作人员的纪律要求</w:t>
      </w:r>
      <w:bookmarkEnd w:id="75"/>
    </w:p>
    <w:p>
      <w:pPr>
        <w:pStyle w:val="59"/>
        <w:widowControl w:val="0"/>
        <w:spacing w:line="360" w:lineRule="auto"/>
        <w:ind w:left="-420" w:leftChars="-200"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pPr>
        <w:pStyle w:val="7"/>
        <w:spacing w:before="0" w:after="0"/>
        <w:ind w:left="-420" w:leftChars="-200" w:firstLine="420" w:firstLineChars="200"/>
        <w:rPr>
          <w:rFonts w:ascii="Calibri" w:hAnsi="Calibri"/>
          <w:b w:val="0"/>
          <w:color w:val="000000" w:themeColor="text1"/>
          <w:kern w:val="0"/>
          <w:sz w:val="21"/>
          <w:szCs w:val="21"/>
          <w14:textFill>
            <w14:solidFill>
              <w14:schemeClr w14:val="tx1"/>
            </w14:solidFill>
          </w14:textFill>
        </w:rPr>
      </w:pPr>
      <w:bookmarkStart w:id="76" w:name="_Toc300678049"/>
      <w:r>
        <w:rPr>
          <w:rFonts w:ascii="Times New Roman" w:hAnsi="Times New Roman" w:eastAsia="黑体"/>
          <w:b w:val="0"/>
          <w:bCs w:val="0"/>
          <w:color w:val="000000" w:themeColor="text1"/>
          <w:sz w:val="21"/>
          <w:szCs w:val="21"/>
          <w14:textFill>
            <w14:solidFill>
              <w14:schemeClr w14:val="tx1"/>
            </w14:solidFill>
          </w14:textFill>
        </w:rPr>
        <w:t>9.</w:t>
      </w:r>
      <w:r>
        <w:rPr>
          <w:rFonts w:hint="eastAsia" w:ascii="Times New Roman" w:hAnsi="Times New Roman" w:eastAsia="黑体"/>
          <w:b w:val="0"/>
          <w:bCs w:val="0"/>
          <w:color w:val="000000" w:themeColor="text1"/>
          <w:sz w:val="21"/>
          <w:szCs w:val="21"/>
          <w14:textFill>
            <w14:solidFill>
              <w14:schemeClr w14:val="tx1"/>
            </w14:solidFill>
          </w14:textFill>
        </w:rPr>
        <w:t>4</w:t>
      </w:r>
      <w:r>
        <w:rPr>
          <w:rFonts w:ascii="Times New Roman" w:hAnsi="Times New Roman" w:eastAsia="黑体"/>
          <w:b w:val="0"/>
          <w:bCs w:val="0"/>
          <w:color w:val="000000" w:themeColor="text1"/>
          <w:sz w:val="21"/>
          <w:szCs w:val="21"/>
          <w14:textFill>
            <w14:solidFill>
              <w14:schemeClr w14:val="tx1"/>
            </w14:solidFill>
          </w14:textFill>
        </w:rPr>
        <w:t xml:space="preserve"> </w:t>
      </w:r>
      <w:r>
        <w:rPr>
          <w:rFonts w:hint="eastAsia" w:ascii="Calibri" w:hAnsi="Calibri"/>
          <w:b w:val="0"/>
          <w:color w:val="000000" w:themeColor="text1"/>
          <w:kern w:val="0"/>
          <w:sz w:val="21"/>
          <w:szCs w:val="21"/>
          <w14:textFill>
            <w14:solidFill>
              <w14:schemeClr w14:val="tx1"/>
            </w14:solidFill>
          </w14:textFill>
        </w:rPr>
        <w:t>异议和投诉</w:t>
      </w:r>
      <w:bookmarkEnd w:id="76"/>
    </w:p>
    <w:p>
      <w:pPr>
        <w:pStyle w:val="59"/>
        <w:widowControl w:val="0"/>
        <w:adjustRightInd w:val="0"/>
        <w:snapToGrid w:val="0"/>
        <w:spacing w:line="360" w:lineRule="auto"/>
        <w:ind w:left="-420" w:leftChars="-200" w:firstLine="420" w:firstLineChars="200"/>
        <w:jc w:val="left"/>
        <w:rPr>
          <w:bCs/>
          <w:color w:val="000000" w:themeColor="text1"/>
          <w:kern w:val="0"/>
          <w14:textFill>
            <w14:solidFill>
              <w14:schemeClr w14:val="tx1"/>
            </w14:solidFill>
          </w14:textFill>
        </w:rPr>
      </w:pPr>
      <w:r>
        <w:rPr>
          <w:rFonts w:hint="eastAsia"/>
          <w:bCs/>
          <w:color w:val="000000" w:themeColor="text1"/>
          <w:kern w:val="0"/>
          <w14:textFill>
            <w14:solidFill>
              <w14:schemeClr w14:val="tx1"/>
            </w14:solidFill>
          </w14:textFill>
        </w:rPr>
        <w:t>9.4.1投标人或者其他利害关系人就下列事项投诉的，应当按照相关规定向招标人提出异议：</w:t>
      </w:r>
    </w:p>
    <w:p>
      <w:pPr>
        <w:pStyle w:val="59"/>
        <w:widowControl w:val="0"/>
        <w:adjustRightInd w:val="0"/>
        <w:snapToGrid w:val="0"/>
        <w:spacing w:line="360" w:lineRule="auto"/>
        <w:ind w:left="-420" w:leftChars="-200" w:firstLine="420" w:firstLineChars="200"/>
        <w:jc w:val="left"/>
        <w:rPr>
          <w:bCs/>
          <w:color w:val="000000" w:themeColor="text1"/>
          <w:kern w:val="0"/>
          <w14:textFill>
            <w14:solidFill>
              <w14:schemeClr w14:val="tx1"/>
            </w14:solidFill>
          </w14:textFill>
        </w:rPr>
      </w:pPr>
      <w:r>
        <w:rPr>
          <w:rFonts w:hint="eastAsia"/>
          <w:bCs/>
          <w:color w:val="000000" w:themeColor="text1"/>
          <w:kern w:val="0"/>
          <w14:textFill>
            <w14:solidFill>
              <w14:schemeClr w14:val="tx1"/>
            </w14:solidFill>
          </w14:textFill>
        </w:rPr>
        <w:t>(1)认为招标文件不符合相关法律法规规范性文件规定，应当在投标截止时间3日前向招标人提出异议；</w:t>
      </w:r>
    </w:p>
    <w:p>
      <w:pPr>
        <w:pStyle w:val="59"/>
        <w:widowControl w:val="0"/>
        <w:adjustRightInd w:val="0"/>
        <w:snapToGrid w:val="0"/>
        <w:spacing w:line="360" w:lineRule="auto"/>
        <w:ind w:left="-420" w:leftChars="-200" w:firstLine="420" w:firstLineChars="200"/>
        <w:jc w:val="left"/>
        <w:rPr>
          <w:bCs/>
          <w:color w:val="000000" w:themeColor="text1"/>
          <w:kern w:val="0"/>
          <w14:textFill>
            <w14:solidFill>
              <w14:schemeClr w14:val="tx1"/>
            </w14:solidFill>
          </w14:textFill>
        </w:rPr>
      </w:pPr>
      <w:r>
        <w:rPr>
          <w:rFonts w:hint="eastAsia"/>
          <w:bCs/>
          <w:color w:val="000000" w:themeColor="text1"/>
          <w:kern w:val="0"/>
          <w14:textFill>
            <w14:solidFill>
              <w14:schemeClr w14:val="tx1"/>
            </w14:solidFill>
          </w14:textFill>
        </w:rPr>
        <w:t>(2)认为开标活动不符合相关法律法规规范性文件规定的，应当在开标现场提出异议；</w:t>
      </w:r>
    </w:p>
    <w:p>
      <w:pPr>
        <w:pStyle w:val="59"/>
        <w:widowControl w:val="0"/>
        <w:adjustRightInd w:val="0"/>
        <w:snapToGrid w:val="0"/>
        <w:spacing w:line="360" w:lineRule="auto"/>
        <w:ind w:left="-420" w:leftChars="-200" w:firstLine="420" w:firstLineChars="200"/>
        <w:jc w:val="left"/>
        <w:rPr>
          <w:bCs/>
          <w:color w:val="000000" w:themeColor="text1"/>
          <w:kern w:val="0"/>
          <w14:textFill>
            <w14:solidFill>
              <w14:schemeClr w14:val="tx1"/>
            </w14:solidFill>
          </w14:textFill>
        </w:rPr>
      </w:pPr>
      <w:r>
        <w:rPr>
          <w:rFonts w:hint="eastAsia"/>
          <w:bCs/>
          <w:color w:val="000000" w:themeColor="text1"/>
          <w:kern w:val="0"/>
          <w14:textFill>
            <w14:solidFill>
              <w14:schemeClr w14:val="tx1"/>
            </w14:solidFill>
          </w14:textFill>
        </w:rPr>
        <w:t>(3)对评标结果有异议的，在中标候选人公示期以书面形式向招标人提出；</w:t>
      </w:r>
    </w:p>
    <w:p>
      <w:pPr>
        <w:pStyle w:val="59"/>
        <w:widowControl w:val="0"/>
        <w:adjustRightInd w:val="0"/>
        <w:snapToGrid w:val="0"/>
        <w:spacing w:line="360" w:lineRule="auto"/>
        <w:ind w:left="-420" w:leftChars="-200" w:firstLine="420" w:firstLineChars="200"/>
        <w:jc w:val="left"/>
        <w:rPr>
          <w:bCs/>
          <w:color w:val="000000" w:themeColor="text1"/>
          <w:kern w:val="0"/>
          <w14:textFill>
            <w14:solidFill>
              <w14:schemeClr w14:val="tx1"/>
            </w14:solidFill>
          </w14:textFill>
        </w:rPr>
      </w:pPr>
      <w:r>
        <w:rPr>
          <w:rFonts w:hint="eastAsia"/>
          <w:bCs/>
          <w:color w:val="000000" w:themeColor="text1"/>
          <w:kern w:val="0"/>
          <w14:textFill>
            <w14:solidFill>
              <w14:schemeClr w14:val="tx1"/>
            </w14:solidFill>
          </w14:textFill>
        </w:rPr>
        <w:t>投标人或利害关系人不满意招标人的答复或者认为招标人处理不当的，可以向本项目的招标投标行政监督部门投诉。</w:t>
      </w:r>
      <w:bookmarkStart w:id="77" w:name="_Toc300678050"/>
    </w:p>
    <w:p>
      <w:pPr>
        <w:pStyle w:val="59"/>
        <w:widowControl w:val="0"/>
        <w:adjustRightInd w:val="0"/>
        <w:snapToGrid w:val="0"/>
        <w:spacing w:line="360" w:lineRule="auto"/>
        <w:ind w:left="-420" w:leftChars="-200" w:firstLine="420" w:firstLineChars="200"/>
        <w:jc w:val="left"/>
        <w:rPr>
          <w:rFonts w:hint="eastAsia"/>
          <w:bCs/>
          <w:color w:val="000000" w:themeColor="text1"/>
          <w:kern w:val="0"/>
          <w14:textFill>
            <w14:solidFill>
              <w14:schemeClr w14:val="tx1"/>
            </w14:solidFill>
          </w14:textFill>
        </w:rPr>
      </w:pPr>
      <w:r>
        <w:rPr>
          <w:rFonts w:hint="eastAsia"/>
          <w:bCs/>
          <w:color w:val="000000" w:themeColor="text1"/>
          <w:kern w:val="0"/>
          <w14:textFill>
            <w14:solidFill>
              <w14:schemeClr w14:val="tx1"/>
            </w14:solidFill>
          </w14:textFill>
        </w:rPr>
        <w:t>9.4.2投标人或者其他利害关系人认为本次招标活动违反法律法规规范性文件规定的，可以在知道或者应当知道之日起10日内向本项目的招标投标行政监督部门投诉。</w:t>
      </w:r>
    </w:p>
    <w:p>
      <w:pPr>
        <w:spacing w:line="500" w:lineRule="exact"/>
        <w:ind w:left="-420" w:leftChars="-200" w:firstLine="643" w:firstLineChars="200"/>
        <w:jc w:val="center"/>
        <w:rPr>
          <w:rFonts w:asciiTheme="minorEastAsia" w:hAnsiTheme="minorEastAsia" w:eastAsiaTheme="minorEastAsia"/>
          <w:b/>
          <w:sz w:val="32"/>
          <w:szCs w:val="32"/>
          <w:u w:val="single"/>
        </w:rPr>
      </w:pPr>
      <w:r>
        <w:rPr>
          <w:rFonts w:hint="eastAsia" w:asciiTheme="minorEastAsia" w:hAnsiTheme="minorEastAsia" w:eastAsiaTheme="minorEastAsia"/>
          <w:b/>
          <w:sz w:val="32"/>
          <w:szCs w:val="32"/>
          <w:u w:val="single"/>
        </w:rPr>
        <w:t xml:space="preserve">                         </w:t>
      </w:r>
      <w:r>
        <w:rPr>
          <w:rFonts w:hint="eastAsia" w:asciiTheme="minorEastAsia" w:hAnsiTheme="minorEastAsia" w:eastAsiaTheme="minorEastAsia"/>
          <w:b/>
          <w:sz w:val="32"/>
          <w:szCs w:val="32"/>
        </w:rPr>
        <w:t>工程</w:t>
      </w:r>
    </w:p>
    <w:p>
      <w:pPr>
        <w:spacing w:line="360" w:lineRule="auto"/>
        <w:ind w:left="-420" w:leftChars="-200" w:firstLine="643" w:firstLineChars="200"/>
        <w:jc w:val="center"/>
        <w:rPr>
          <w:rFonts w:asciiTheme="minorEastAsia" w:hAnsiTheme="minorEastAsia" w:eastAsiaTheme="minorEastAsia"/>
          <w:b/>
          <w:sz w:val="24"/>
        </w:rPr>
      </w:pPr>
      <w:r>
        <w:rPr>
          <w:rFonts w:hint="eastAsia" w:asciiTheme="minorEastAsia" w:hAnsiTheme="minorEastAsia" w:eastAsiaTheme="minorEastAsia"/>
          <w:b/>
          <w:sz w:val="32"/>
          <w:szCs w:val="32"/>
        </w:rPr>
        <w:t>公开随机抽取7家入围投标人记录表</w:t>
      </w:r>
      <w:r>
        <w:rPr>
          <w:rFonts w:hint="eastAsia" w:asciiTheme="minorEastAsia" w:hAnsiTheme="minorEastAsia" w:eastAsiaTheme="minorEastAsia"/>
          <w:b/>
          <w:sz w:val="24"/>
        </w:rPr>
        <w:t>（第一轮：投标人抽取单位代码）</w:t>
      </w:r>
    </w:p>
    <w:p>
      <w:pPr>
        <w:ind w:left="-420" w:leftChars="-200" w:firstLine="480" w:firstLineChars="200"/>
        <w:jc w:val="right"/>
        <w:rPr>
          <w:rFonts w:asciiTheme="minorEastAsia" w:hAnsiTheme="minorEastAsia" w:eastAsiaTheme="minorEastAsia"/>
          <w:sz w:val="24"/>
        </w:rPr>
      </w:pPr>
      <w:r>
        <w:rPr>
          <w:rFonts w:hint="eastAsia" w:asciiTheme="minorEastAsia" w:hAnsiTheme="minorEastAsia" w:eastAsiaTheme="minorEastAsia"/>
          <w:sz w:val="24"/>
        </w:rPr>
        <w:t>第（   ）页，共（   ）页</w:t>
      </w:r>
    </w:p>
    <w:tbl>
      <w:tblPr>
        <w:tblStyle w:val="39"/>
        <w:tblW w:w="9638" w:type="dxa"/>
        <w:jc w:val="center"/>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Layout w:type="fixed"/>
        <w:tblCellMar>
          <w:top w:w="0" w:type="dxa"/>
          <w:left w:w="108" w:type="dxa"/>
          <w:bottom w:w="0" w:type="dxa"/>
          <w:right w:w="108" w:type="dxa"/>
        </w:tblCellMar>
      </w:tblPr>
      <w:tblGrid>
        <w:gridCol w:w="1199"/>
        <w:gridCol w:w="4520"/>
        <w:gridCol w:w="1769"/>
        <w:gridCol w:w="2150"/>
      </w:tblGrid>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1199" w:type="dxa"/>
            <w:vAlign w:val="center"/>
          </w:tcPr>
          <w:p>
            <w:pPr>
              <w:ind w:left="-420" w:leftChars="-200" w:firstLine="420" w:firstLineChars="200"/>
              <w:jc w:val="center"/>
              <w:rPr>
                <w:rFonts w:cs="宋体" w:asciiTheme="minorEastAsia" w:hAnsiTheme="minorEastAsia" w:eastAsiaTheme="minorEastAsia"/>
                <w:szCs w:val="21"/>
              </w:rPr>
            </w:pPr>
            <w:r>
              <w:rPr>
                <w:rFonts w:hint="eastAsia" w:cs="宋体" w:asciiTheme="minorEastAsia" w:hAnsiTheme="minorEastAsia" w:eastAsiaTheme="minorEastAsia"/>
                <w:szCs w:val="21"/>
              </w:rPr>
              <w:t>签到顺序</w:t>
            </w:r>
          </w:p>
        </w:tc>
        <w:tc>
          <w:tcPr>
            <w:tcW w:w="4520" w:type="dxa"/>
            <w:vAlign w:val="center"/>
          </w:tcPr>
          <w:p>
            <w:pPr>
              <w:ind w:left="-420" w:leftChars="-200" w:firstLine="420" w:firstLineChars="200"/>
              <w:jc w:val="center"/>
              <w:rPr>
                <w:rFonts w:cs="宋体" w:asciiTheme="minorEastAsia" w:hAnsiTheme="minorEastAsia" w:eastAsiaTheme="minorEastAsia"/>
                <w:szCs w:val="21"/>
              </w:rPr>
            </w:pPr>
            <w:r>
              <w:rPr>
                <w:rFonts w:hint="eastAsia" w:cs="宋体" w:asciiTheme="minorEastAsia" w:hAnsiTheme="minorEastAsia" w:eastAsiaTheme="minorEastAsia"/>
                <w:szCs w:val="21"/>
              </w:rPr>
              <w:t>投标人</w:t>
            </w:r>
          </w:p>
        </w:tc>
        <w:tc>
          <w:tcPr>
            <w:tcW w:w="1769" w:type="dxa"/>
            <w:vAlign w:val="center"/>
          </w:tcPr>
          <w:p>
            <w:pPr>
              <w:ind w:left="-420" w:leftChars="-200" w:firstLine="420" w:firstLineChars="200"/>
              <w:jc w:val="center"/>
              <w:rPr>
                <w:rFonts w:cs="宋体" w:asciiTheme="minorEastAsia" w:hAnsiTheme="minorEastAsia" w:eastAsiaTheme="minorEastAsia"/>
                <w:szCs w:val="21"/>
              </w:rPr>
            </w:pPr>
            <w:r>
              <w:rPr>
                <w:rFonts w:hint="eastAsia" w:cs="宋体" w:asciiTheme="minorEastAsia" w:hAnsiTheme="minorEastAsia" w:eastAsiaTheme="minorEastAsia"/>
                <w:szCs w:val="21"/>
              </w:rPr>
              <w:t>投标人代表</w:t>
            </w:r>
          </w:p>
          <w:p>
            <w:pPr>
              <w:ind w:left="-420" w:leftChars="-200" w:firstLine="420" w:firstLineChars="200"/>
              <w:jc w:val="center"/>
              <w:rPr>
                <w:rFonts w:cs="宋体" w:asciiTheme="minorEastAsia" w:hAnsiTheme="minorEastAsia" w:eastAsiaTheme="minorEastAsia"/>
                <w:szCs w:val="21"/>
              </w:rPr>
            </w:pPr>
            <w:r>
              <w:rPr>
                <w:rFonts w:hint="eastAsia" w:cs="宋体" w:asciiTheme="minorEastAsia" w:hAnsiTheme="minorEastAsia" w:eastAsiaTheme="minorEastAsia"/>
                <w:szCs w:val="21"/>
              </w:rPr>
              <w:t>第一轮抽取号码</w:t>
            </w:r>
          </w:p>
        </w:tc>
        <w:tc>
          <w:tcPr>
            <w:tcW w:w="2150" w:type="dxa"/>
            <w:vAlign w:val="center"/>
          </w:tcPr>
          <w:p>
            <w:pPr>
              <w:ind w:left="-420" w:leftChars="-200" w:firstLine="420" w:firstLineChars="200"/>
              <w:jc w:val="center"/>
              <w:rPr>
                <w:rFonts w:cs="宋体" w:asciiTheme="minorEastAsia" w:hAnsiTheme="minorEastAsia" w:eastAsiaTheme="minorEastAsia"/>
                <w:szCs w:val="21"/>
              </w:rPr>
            </w:pPr>
            <w:r>
              <w:rPr>
                <w:rFonts w:hint="eastAsia" w:cs="宋体" w:asciiTheme="minorEastAsia" w:hAnsiTheme="minorEastAsia" w:eastAsiaTheme="minorEastAsia"/>
                <w:szCs w:val="21"/>
              </w:rPr>
              <w:t>投标人法定代表人或其委托代理人签字</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99" w:type="dxa"/>
            <w:vAlign w:val="center"/>
          </w:tcPr>
          <w:p>
            <w:pPr>
              <w:ind w:left="-420" w:leftChars="-200" w:firstLine="420" w:firstLineChars="200"/>
              <w:jc w:val="center"/>
              <w:rPr>
                <w:rFonts w:cs="宋体" w:asciiTheme="minorEastAsia" w:hAnsiTheme="minorEastAsia" w:eastAsiaTheme="minorEastAsia"/>
                <w:szCs w:val="21"/>
              </w:rPr>
            </w:pPr>
          </w:p>
        </w:tc>
        <w:tc>
          <w:tcPr>
            <w:tcW w:w="4520" w:type="dxa"/>
            <w:vAlign w:val="center"/>
          </w:tcPr>
          <w:p>
            <w:pPr>
              <w:ind w:left="-420" w:leftChars="-200" w:firstLine="420" w:firstLineChars="200"/>
              <w:rPr>
                <w:rFonts w:cs="宋体" w:asciiTheme="minorEastAsia" w:hAnsiTheme="minorEastAsia" w:eastAsiaTheme="minorEastAsia"/>
                <w:szCs w:val="21"/>
              </w:rPr>
            </w:pPr>
          </w:p>
        </w:tc>
        <w:tc>
          <w:tcPr>
            <w:tcW w:w="1769" w:type="dxa"/>
            <w:vAlign w:val="bottom"/>
          </w:tcPr>
          <w:p>
            <w:pPr>
              <w:ind w:left="-420" w:leftChars="-200" w:firstLine="420" w:firstLineChars="20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号</w:t>
            </w:r>
          </w:p>
        </w:tc>
        <w:tc>
          <w:tcPr>
            <w:tcW w:w="2150" w:type="dxa"/>
            <w:vAlign w:val="center"/>
          </w:tcPr>
          <w:p>
            <w:pPr>
              <w:ind w:left="-420" w:leftChars="-200" w:firstLine="420" w:firstLineChars="200"/>
              <w:jc w:val="center"/>
              <w:rPr>
                <w:rFonts w:cs="宋体" w:asciiTheme="minorEastAsia" w:hAnsiTheme="minorEastAsia" w:eastAsiaTheme="minorEastAsia"/>
                <w:szCs w:val="21"/>
              </w:rPr>
            </w:pP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99" w:type="dxa"/>
            <w:vAlign w:val="center"/>
          </w:tcPr>
          <w:p>
            <w:pPr>
              <w:ind w:left="-420" w:leftChars="-200" w:firstLine="420" w:firstLineChars="200"/>
              <w:jc w:val="center"/>
              <w:rPr>
                <w:rFonts w:cs="宋体" w:asciiTheme="minorEastAsia" w:hAnsiTheme="minorEastAsia" w:eastAsiaTheme="minorEastAsia"/>
                <w:szCs w:val="21"/>
              </w:rPr>
            </w:pPr>
          </w:p>
        </w:tc>
        <w:tc>
          <w:tcPr>
            <w:tcW w:w="4520" w:type="dxa"/>
            <w:vAlign w:val="center"/>
          </w:tcPr>
          <w:p>
            <w:pPr>
              <w:ind w:left="-420" w:leftChars="-200" w:firstLine="422" w:firstLineChars="200"/>
              <w:rPr>
                <w:rFonts w:cs="宋体" w:asciiTheme="minorEastAsia" w:hAnsiTheme="minorEastAsia" w:eastAsiaTheme="minorEastAsia"/>
                <w:b/>
                <w:szCs w:val="21"/>
              </w:rPr>
            </w:pPr>
          </w:p>
        </w:tc>
        <w:tc>
          <w:tcPr>
            <w:tcW w:w="1769" w:type="dxa"/>
            <w:vAlign w:val="bottom"/>
          </w:tcPr>
          <w:p>
            <w:pPr>
              <w:ind w:left="-420" w:leftChars="-200" w:firstLine="420" w:firstLineChars="200"/>
              <w:jc w:val="center"/>
              <w:rPr>
                <w:rFonts w:cs="宋体" w:asciiTheme="minorEastAsia" w:hAnsiTheme="minorEastAsia" w:eastAsiaTheme="minorEastAsia"/>
                <w:b/>
                <w:szCs w:val="21"/>
              </w:rPr>
            </w:pPr>
            <w:r>
              <w:rPr>
                <w:rFonts w:hint="eastAsia" w:cs="宋体" w:asciiTheme="minorEastAsia" w:hAnsiTheme="minorEastAsia" w:eastAsiaTheme="minorEastAsia"/>
                <w:szCs w:val="21"/>
              </w:rPr>
              <w:t>号</w:t>
            </w:r>
          </w:p>
        </w:tc>
        <w:tc>
          <w:tcPr>
            <w:tcW w:w="2150" w:type="dxa"/>
            <w:vAlign w:val="center"/>
          </w:tcPr>
          <w:p>
            <w:pPr>
              <w:ind w:left="-420" w:leftChars="-200" w:firstLine="422" w:firstLineChars="200"/>
              <w:jc w:val="center"/>
              <w:rPr>
                <w:rFonts w:cs="宋体" w:asciiTheme="minorEastAsia" w:hAnsiTheme="minorEastAsia" w:eastAsiaTheme="minorEastAsia"/>
                <w:b/>
                <w:szCs w:val="21"/>
              </w:rPr>
            </w:pP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99" w:type="dxa"/>
            <w:vAlign w:val="center"/>
          </w:tcPr>
          <w:p>
            <w:pPr>
              <w:ind w:left="-420" w:leftChars="-200" w:firstLine="420" w:firstLineChars="200"/>
              <w:jc w:val="center"/>
              <w:rPr>
                <w:rFonts w:cs="宋体" w:asciiTheme="minorEastAsia" w:hAnsiTheme="minorEastAsia" w:eastAsiaTheme="minorEastAsia"/>
                <w:szCs w:val="21"/>
              </w:rPr>
            </w:pPr>
          </w:p>
        </w:tc>
        <w:tc>
          <w:tcPr>
            <w:tcW w:w="4520" w:type="dxa"/>
            <w:vAlign w:val="center"/>
          </w:tcPr>
          <w:p>
            <w:pPr>
              <w:ind w:left="-420" w:leftChars="-200" w:firstLine="422" w:firstLineChars="200"/>
              <w:rPr>
                <w:rFonts w:cs="宋体" w:asciiTheme="minorEastAsia" w:hAnsiTheme="minorEastAsia" w:eastAsiaTheme="minorEastAsia"/>
                <w:b/>
                <w:szCs w:val="21"/>
              </w:rPr>
            </w:pPr>
          </w:p>
        </w:tc>
        <w:tc>
          <w:tcPr>
            <w:tcW w:w="1769" w:type="dxa"/>
            <w:vAlign w:val="bottom"/>
          </w:tcPr>
          <w:p>
            <w:pPr>
              <w:ind w:left="-420" w:leftChars="-200" w:firstLine="420" w:firstLineChars="200"/>
              <w:jc w:val="center"/>
              <w:rPr>
                <w:rFonts w:cs="宋体" w:asciiTheme="minorEastAsia" w:hAnsiTheme="minorEastAsia" w:eastAsiaTheme="minorEastAsia"/>
                <w:b/>
                <w:szCs w:val="21"/>
              </w:rPr>
            </w:pPr>
            <w:r>
              <w:rPr>
                <w:rFonts w:hint="eastAsia" w:cs="宋体" w:asciiTheme="minorEastAsia" w:hAnsiTheme="minorEastAsia" w:eastAsiaTheme="minorEastAsia"/>
                <w:szCs w:val="21"/>
              </w:rPr>
              <w:t>号</w:t>
            </w:r>
          </w:p>
        </w:tc>
        <w:tc>
          <w:tcPr>
            <w:tcW w:w="2150" w:type="dxa"/>
            <w:vAlign w:val="center"/>
          </w:tcPr>
          <w:p>
            <w:pPr>
              <w:ind w:left="-420" w:leftChars="-200" w:firstLine="422" w:firstLineChars="200"/>
              <w:jc w:val="center"/>
              <w:rPr>
                <w:rFonts w:cs="宋体" w:asciiTheme="minorEastAsia" w:hAnsiTheme="minorEastAsia" w:eastAsiaTheme="minorEastAsia"/>
                <w:b/>
                <w:szCs w:val="21"/>
              </w:rPr>
            </w:pP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99" w:type="dxa"/>
            <w:vAlign w:val="center"/>
          </w:tcPr>
          <w:p>
            <w:pPr>
              <w:ind w:left="-420" w:leftChars="-200" w:firstLine="420" w:firstLineChars="200"/>
              <w:jc w:val="center"/>
              <w:rPr>
                <w:rFonts w:cs="宋体" w:asciiTheme="minorEastAsia" w:hAnsiTheme="minorEastAsia" w:eastAsiaTheme="minorEastAsia"/>
                <w:szCs w:val="21"/>
              </w:rPr>
            </w:pPr>
          </w:p>
        </w:tc>
        <w:tc>
          <w:tcPr>
            <w:tcW w:w="4520" w:type="dxa"/>
            <w:vAlign w:val="center"/>
          </w:tcPr>
          <w:p>
            <w:pPr>
              <w:ind w:left="-420" w:leftChars="-200" w:firstLine="422" w:firstLineChars="200"/>
              <w:rPr>
                <w:rFonts w:cs="宋体" w:asciiTheme="minorEastAsia" w:hAnsiTheme="minorEastAsia" w:eastAsiaTheme="minorEastAsia"/>
                <w:b/>
                <w:szCs w:val="21"/>
              </w:rPr>
            </w:pPr>
          </w:p>
        </w:tc>
        <w:tc>
          <w:tcPr>
            <w:tcW w:w="1769" w:type="dxa"/>
            <w:vAlign w:val="bottom"/>
          </w:tcPr>
          <w:p>
            <w:pPr>
              <w:ind w:left="-420" w:leftChars="-200" w:firstLine="420" w:firstLineChars="200"/>
              <w:jc w:val="center"/>
              <w:rPr>
                <w:rFonts w:cs="宋体" w:asciiTheme="minorEastAsia" w:hAnsiTheme="minorEastAsia" w:eastAsiaTheme="minorEastAsia"/>
                <w:b/>
                <w:szCs w:val="21"/>
              </w:rPr>
            </w:pPr>
            <w:r>
              <w:rPr>
                <w:rFonts w:hint="eastAsia" w:cs="宋体" w:asciiTheme="minorEastAsia" w:hAnsiTheme="minorEastAsia" w:eastAsiaTheme="minorEastAsia"/>
                <w:szCs w:val="21"/>
              </w:rPr>
              <w:t>号</w:t>
            </w:r>
          </w:p>
        </w:tc>
        <w:tc>
          <w:tcPr>
            <w:tcW w:w="2150" w:type="dxa"/>
            <w:vAlign w:val="center"/>
          </w:tcPr>
          <w:p>
            <w:pPr>
              <w:ind w:left="-420" w:leftChars="-200" w:firstLine="422" w:firstLineChars="200"/>
              <w:jc w:val="center"/>
              <w:rPr>
                <w:rFonts w:cs="宋体" w:asciiTheme="minorEastAsia" w:hAnsiTheme="minorEastAsia" w:eastAsiaTheme="minorEastAsia"/>
                <w:b/>
                <w:szCs w:val="21"/>
              </w:rPr>
            </w:pP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99" w:type="dxa"/>
            <w:vAlign w:val="center"/>
          </w:tcPr>
          <w:p>
            <w:pPr>
              <w:ind w:left="-420" w:leftChars="-200" w:firstLine="420" w:firstLineChars="200"/>
              <w:jc w:val="center"/>
              <w:rPr>
                <w:rFonts w:cs="宋体" w:asciiTheme="minorEastAsia" w:hAnsiTheme="minorEastAsia" w:eastAsiaTheme="minorEastAsia"/>
                <w:szCs w:val="21"/>
              </w:rPr>
            </w:pPr>
          </w:p>
        </w:tc>
        <w:tc>
          <w:tcPr>
            <w:tcW w:w="4520" w:type="dxa"/>
            <w:vAlign w:val="center"/>
          </w:tcPr>
          <w:p>
            <w:pPr>
              <w:ind w:left="-420" w:leftChars="-200" w:firstLine="422" w:firstLineChars="200"/>
              <w:rPr>
                <w:rFonts w:cs="宋体" w:asciiTheme="minorEastAsia" w:hAnsiTheme="minorEastAsia" w:eastAsiaTheme="minorEastAsia"/>
                <w:b/>
                <w:szCs w:val="21"/>
              </w:rPr>
            </w:pPr>
          </w:p>
        </w:tc>
        <w:tc>
          <w:tcPr>
            <w:tcW w:w="1769" w:type="dxa"/>
            <w:vAlign w:val="bottom"/>
          </w:tcPr>
          <w:p>
            <w:pPr>
              <w:ind w:left="-420" w:leftChars="-200" w:firstLine="420" w:firstLineChars="200"/>
              <w:jc w:val="center"/>
              <w:rPr>
                <w:rFonts w:cs="宋体" w:asciiTheme="minorEastAsia" w:hAnsiTheme="minorEastAsia" w:eastAsiaTheme="minorEastAsia"/>
                <w:b/>
                <w:szCs w:val="21"/>
              </w:rPr>
            </w:pPr>
            <w:r>
              <w:rPr>
                <w:rFonts w:hint="eastAsia" w:cs="宋体" w:asciiTheme="minorEastAsia" w:hAnsiTheme="minorEastAsia" w:eastAsiaTheme="minorEastAsia"/>
                <w:szCs w:val="21"/>
              </w:rPr>
              <w:t>号</w:t>
            </w:r>
          </w:p>
        </w:tc>
        <w:tc>
          <w:tcPr>
            <w:tcW w:w="2150" w:type="dxa"/>
            <w:vAlign w:val="center"/>
          </w:tcPr>
          <w:p>
            <w:pPr>
              <w:ind w:left="-420" w:leftChars="-200" w:firstLine="422" w:firstLineChars="200"/>
              <w:jc w:val="center"/>
              <w:rPr>
                <w:rFonts w:cs="宋体" w:asciiTheme="minorEastAsia" w:hAnsiTheme="minorEastAsia" w:eastAsiaTheme="minorEastAsia"/>
                <w:b/>
                <w:szCs w:val="21"/>
              </w:rPr>
            </w:pP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99" w:type="dxa"/>
            <w:vAlign w:val="center"/>
          </w:tcPr>
          <w:p>
            <w:pPr>
              <w:ind w:left="-420" w:leftChars="-200" w:firstLine="420" w:firstLineChars="200"/>
              <w:jc w:val="center"/>
              <w:rPr>
                <w:rFonts w:cs="宋体" w:asciiTheme="minorEastAsia" w:hAnsiTheme="minorEastAsia" w:eastAsiaTheme="minorEastAsia"/>
                <w:szCs w:val="21"/>
              </w:rPr>
            </w:pPr>
          </w:p>
        </w:tc>
        <w:tc>
          <w:tcPr>
            <w:tcW w:w="4520" w:type="dxa"/>
            <w:vAlign w:val="center"/>
          </w:tcPr>
          <w:p>
            <w:pPr>
              <w:ind w:left="-420" w:leftChars="-200" w:firstLine="422" w:firstLineChars="200"/>
              <w:rPr>
                <w:rFonts w:cs="宋体" w:asciiTheme="minorEastAsia" w:hAnsiTheme="minorEastAsia" w:eastAsiaTheme="minorEastAsia"/>
                <w:b/>
                <w:szCs w:val="21"/>
              </w:rPr>
            </w:pPr>
          </w:p>
        </w:tc>
        <w:tc>
          <w:tcPr>
            <w:tcW w:w="1769" w:type="dxa"/>
            <w:vAlign w:val="bottom"/>
          </w:tcPr>
          <w:p>
            <w:pPr>
              <w:ind w:left="-420" w:leftChars="-200" w:firstLine="420" w:firstLineChars="200"/>
              <w:jc w:val="center"/>
              <w:rPr>
                <w:rFonts w:cs="宋体" w:asciiTheme="minorEastAsia" w:hAnsiTheme="minorEastAsia" w:eastAsiaTheme="minorEastAsia"/>
                <w:b/>
                <w:szCs w:val="21"/>
              </w:rPr>
            </w:pPr>
            <w:r>
              <w:rPr>
                <w:rFonts w:hint="eastAsia" w:cs="宋体" w:asciiTheme="minorEastAsia" w:hAnsiTheme="minorEastAsia" w:eastAsiaTheme="minorEastAsia"/>
                <w:szCs w:val="21"/>
              </w:rPr>
              <w:t>号</w:t>
            </w:r>
          </w:p>
        </w:tc>
        <w:tc>
          <w:tcPr>
            <w:tcW w:w="2150" w:type="dxa"/>
            <w:vAlign w:val="center"/>
          </w:tcPr>
          <w:p>
            <w:pPr>
              <w:ind w:left="-420" w:leftChars="-200" w:firstLine="422" w:firstLineChars="200"/>
              <w:jc w:val="center"/>
              <w:rPr>
                <w:rFonts w:cs="宋体" w:asciiTheme="minorEastAsia" w:hAnsiTheme="minorEastAsia" w:eastAsiaTheme="minorEastAsia"/>
                <w:b/>
                <w:szCs w:val="21"/>
              </w:rPr>
            </w:pP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99" w:type="dxa"/>
            <w:vAlign w:val="center"/>
          </w:tcPr>
          <w:p>
            <w:pPr>
              <w:ind w:left="-420" w:leftChars="-200" w:firstLine="420" w:firstLineChars="200"/>
              <w:jc w:val="center"/>
              <w:rPr>
                <w:rFonts w:cs="宋体" w:asciiTheme="minorEastAsia" w:hAnsiTheme="minorEastAsia" w:eastAsiaTheme="minorEastAsia"/>
                <w:szCs w:val="21"/>
              </w:rPr>
            </w:pPr>
          </w:p>
        </w:tc>
        <w:tc>
          <w:tcPr>
            <w:tcW w:w="4520" w:type="dxa"/>
            <w:vAlign w:val="center"/>
          </w:tcPr>
          <w:p>
            <w:pPr>
              <w:ind w:left="-420" w:leftChars="-200" w:firstLine="422" w:firstLineChars="200"/>
              <w:rPr>
                <w:rFonts w:cs="宋体" w:asciiTheme="minorEastAsia" w:hAnsiTheme="minorEastAsia" w:eastAsiaTheme="minorEastAsia"/>
                <w:b/>
                <w:szCs w:val="21"/>
              </w:rPr>
            </w:pPr>
          </w:p>
        </w:tc>
        <w:tc>
          <w:tcPr>
            <w:tcW w:w="1769" w:type="dxa"/>
            <w:vAlign w:val="bottom"/>
          </w:tcPr>
          <w:p>
            <w:pPr>
              <w:ind w:left="-420" w:leftChars="-200" w:firstLine="420" w:firstLineChars="200"/>
              <w:jc w:val="center"/>
              <w:rPr>
                <w:rFonts w:cs="宋体" w:asciiTheme="minorEastAsia" w:hAnsiTheme="minorEastAsia" w:eastAsiaTheme="minorEastAsia"/>
                <w:b/>
                <w:szCs w:val="21"/>
              </w:rPr>
            </w:pPr>
            <w:r>
              <w:rPr>
                <w:rFonts w:hint="eastAsia" w:cs="宋体" w:asciiTheme="minorEastAsia" w:hAnsiTheme="minorEastAsia" w:eastAsiaTheme="minorEastAsia"/>
                <w:szCs w:val="21"/>
              </w:rPr>
              <w:t>号</w:t>
            </w:r>
          </w:p>
        </w:tc>
        <w:tc>
          <w:tcPr>
            <w:tcW w:w="2150" w:type="dxa"/>
            <w:vAlign w:val="center"/>
          </w:tcPr>
          <w:p>
            <w:pPr>
              <w:ind w:left="-420" w:leftChars="-200" w:firstLine="422" w:firstLineChars="200"/>
              <w:jc w:val="center"/>
              <w:rPr>
                <w:rFonts w:cs="宋体" w:asciiTheme="minorEastAsia" w:hAnsiTheme="minorEastAsia" w:eastAsiaTheme="minorEastAsia"/>
                <w:b/>
                <w:szCs w:val="21"/>
              </w:rPr>
            </w:pP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99" w:type="dxa"/>
            <w:vAlign w:val="center"/>
          </w:tcPr>
          <w:p>
            <w:pPr>
              <w:ind w:left="-420" w:leftChars="-200" w:firstLine="420" w:firstLineChars="200"/>
              <w:jc w:val="center"/>
              <w:rPr>
                <w:rFonts w:cs="宋体" w:asciiTheme="minorEastAsia" w:hAnsiTheme="minorEastAsia" w:eastAsiaTheme="minorEastAsia"/>
                <w:szCs w:val="21"/>
              </w:rPr>
            </w:pPr>
          </w:p>
        </w:tc>
        <w:tc>
          <w:tcPr>
            <w:tcW w:w="4520" w:type="dxa"/>
            <w:vAlign w:val="center"/>
          </w:tcPr>
          <w:p>
            <w:pPr>
              <w:ind w:left="-420" w:leftChars="-200" w:firstLine="422" w:firstLineChars="200"/>
              <w:rPr>
                <w:rFonts w:cs="宋体" w:asciiTheme="minorEastAsia" w:hAnsiTheme="minorEastAsia" w:eastAsiaTheme="minorEastAsia"/>
                <w:b/>
                <w:szCs w:val="21"/>
              </w:rPr>
            </w:pPr>
          </w:p>
        </w:tc>
        <w:tc>
          <w:tcPr>
            <w:tcW w:w="1769" w:type="dxa"/>
            <w:vAlign w:val="bottom"/>
          </w:tcPr>
          <w:p>
            <w:pPr>
              <w:ind w:left="-420" w:leftChars="-200" w:firstLine="420" w:firstLineChars="200"/>
              <w:jc w:val="center"/>
              <w:rPr>
                <w:rFonts w:cs="宋体" w:asciiTheme="minorEastAsia" w:hAnsiTheme="minorEastAsia" w:eastAsiaTheme="minorEastAsia"/>
                <w:b/>
                <w:szCs w:val="21"/>
              </w:rPr>
            </w:pPr>
            <w:r>
              <w:rPr>
                <w:rFonts w:hint="eastAsia" w:cs="宋体" w:asciiTheme="minorEastAsia" w:hAnsiTheme="minorEastAsia" w:eastAsiaTheme="minorEastAsia"/>
                <w:szCs w:val="21"/>
              </w:rPr>
              <w:t>号</w:t>
            </w:r>
          </w:p>
        </w:tc>
        <w:tc>
          <w:tcPr>
            <w:tcW w:w="2150" w:type="dxa"/>
            <w:vAlign w:val="center"/>
          </w:tcPr>
          <w:p>
            <w:pPr>
              <w:ind w:left="-420" w:leftChars="-200" w:firstLine="422" w:firstLineChars="200"/>
              <w:jc w:val="center"/>
              <w:rPr>
                <w:rFonts w:cs="宋体" w:asciiTheme="minorEastAsia" w:hAnsiTheme="minorEastAsia" w:eastAsiaTheme="minorEastAsia"/>
                <w:b/>
                <w:szCs w:val="21"/>
              </w:rPr>
            </w:pP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99" w:type="dxa"/>
            <w:vAlign w:val="center"/>
          </w:tcPr>
          <w:p>
            <w:pPr>
              <w:ind w:left="-420" w:leftChars="-200" w:firstLine="420" w:firstLineChars="200"/>
              <w:jc w:val="center"/>
              <w:rPr>
                <w:rFonts w:cs="宋体" w:asciiTheme="minorEastAsia" w:hAnsiTheme="minorEastAsia" w:eastAsiaTheme="minorEastAsia"/>
                <w:szCs w:val="21"/>
              </w:rPr>
            </w:pPr>
          </w:p>
        </w:tc>
        <w:tc>
          <w:tcPr>
            <w:tcW w:w="4520" w:type="dxa"/>
            <w:vAlign w:val="center"/>
          </w:tcPr>
          <w:p>
            <w:pPr>
              <w:ind w:left="-420" w:leftChars="-200" w:firstLine="422" w:firstLineChars="200"/>
              <w:rPr>
                <w:rFonts w:cs="宋体" w:asciiTheme="minorEastAsia" w:hAnsiTheme="minorEastAsia" w:eastAsiaTheme="minorEastAsia"/>
                <w:b/>
                <w:szCs w:val="21"/>
              </w:rPr>
            </w:pPr>
          </w:p>
        </w:tc>
        <w:tc>
          <w:tcPr>
            <w:tcW w:w="1769" w:type="dxa"/>
            <w:vAlign w:val="bottom"/>
          </w:tcPr>
          <w:p>
            <w:pPr>
              <w:ind w:left="-420" w:leftChars="-200" w:firstLine="420" w:firstLineChars="200"/>
              <w:jc w:val="center"/>
              <w:rPr>
                <w:rFonts w:cs="宋体" w:asciiTheme="minorEastAsia" w:hAnsiTheme="minorEastAsia" w:eastAsiaTheme="minorEastAsia"/>
                <w:b/>
                <w:szCs w:val="21"/>
              </w:rPr>
            </w:pPr>
            <w:r>
              <w:rPr>
                <w:rFonts w:hint="eastAsia" w:cs="宋体" w:asciiTheme="minorEastAsia" w:hAnsiTheme="minorEastAsia" w:eastAsiaTheme="minorEastAsia"/>
                <w:szCs w:val="21"/>
              </w:rPr>
              <w:t>号</w:t>
            </w:r>
          </w:p>
        </w:tc>
        <w:tc>
          <w:tcPr>
            <w:tcW w:w="2150" w:type="dxa"/>
            <w:vAlign w:val="center"/>
          </w:tcPr>
          <w:p>
            <w:pPr>
              <w:ind w:left="-420" w:leftChars="-200" w:firstLine="422" w:firstLineChars="200"/>
              <w:jc w:val="center"/>
              <w:rPr>
                <w:rFonts w:cs="宋体" w:asciiTheme="minorEastAsia" w:hAnsiTheme="minorEastAsia" w:eastAsiaTheme="minorEastAsia"/>
                <w:b/>
                <w:szCs w:val="21"/>
              </w:rPr>
            </w:pP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99" w:type="dxa"/>
            <w:vAlign w:val="center"/>
          </w:tcPr>
          <w:p>
            <w:pPr>
              <w:ind w:left="-420" w:leftChars="-200" w:firstLine="420" w:firstLineChars="200"/>
              <w:jc w:val="center"/>
              <w:rPr>
                <w:rFonts w:cs="宋体" w:asciiTheme="minorEastAsia" w:hAnsiTheme="minorEastAsia" w:eastAsiaTheme="minorEastAsia"/>
                <w:szCs w:val="21"/>
              </w:rPr>
            </w:pPr>
          </w:p>
        </w:tc>
        <w:tc>
          <w:tcPr>
            <w:tcW w:w="4520" w:type="dxa"/>
            <w:vAlign w:val="center"/>
          </w:tcPr>
          <w:p>
            <w:pPr>
              <w:ind w:left="-420" w:leftChars="-200" w:firstLine="422" w:firstLineChars="200"/>
              <w:rPr>
                <w:rFonts w:cs="宋体" w:asciiTheme="minorEastAsia" w:hAnsiTheme="minorEastAsia" w:eastAsiaTheme="minorEastAsia"/>
                <w:b/>
                <w:szCs w:val="21"/>
              </w:rPr>
            </w:pPr>
          </w:p>
        </w:tc>
        <w:tc>
          <w:tcPr>
            <w:tcW w:w="1769" w:type="dxa"/>
            <w:vAlign w:val="bottom"/>
          </w:tcPr>
          <w:p>
            <w:pPr>
              <w:ind w:left="-420" w:leftChars="-200" w:firstLine="420" w:firstLineChars="200"/>
              <w:jc w:val="center"/>
              <w:rPr>
                <w:rFonts w:cs="宋体" w:asciiTheme="minorEastAsia" w:hAnsiTheme="minorEastAsia" w:eastAsiaTheme="minorEastAsia"/>
                <w:b/>
                <w:szCs w:val="21"/>
              </w:rPr>
            </w:pPr>
            <w:r>
              <w:rPr>
                <w:rFonts w:hint="eastAsia" w:cs="宋体" w:asciiTheme="minorEastAsia" w:hAnsiTheme="minorEastAsia" w:eastAsiaTheme="minorEastAsia"/>
                <w:szCs w:val="21"/>
              </w:rPr>
              <w:t>号</w:t>
            </w:r>
          </w:p>
        </w:tc>
        <w:tc>
          <w:tcPr>
            <w:tcW w:w="2150" w:type="dxa"/>
            <w:vAlign w:val="center"/>
          </w:tcPr>
          <w:p>
            <w:pPr>
              <w:ind w:left="-420" w:leftChars="-200" w:firstLine="422" w:firstLineChars="200"/>
              <w:jc w:val="center"/>
              <w:rPr>
                <w:rFonts w:cs="宋体" w:asciiTheme="minorEastAsia" w:hAnsiTheme="minorEastAsia" w:eastAsiaTheme="minorEastAsia"/>
                <w:b/>
                <w:szCs w:val="21"/>
              </w:rPr>
            </w:pP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99" w:type="dxa"/>
            <w:vAlign w:val="center"/>
          </w:tcPr>
          <w:p>
            <w:pPr>
              <w:ind w:left="-420" w:leftChars="-200" w:firstLine="420" w:firstLineChars="200"/>
              <w:jc w:val="center"/>
              <w:rPr>
                <w:rFonts w:cs="宋体" w:asciiTheme="minorEastAsia" w:hAnsiTheme="minorEastAsia" w:eastAsiaTheme="minorEastAsia"/>
                <w:szCs w:val="21"/>
              </w:rPr>
            </w:pPr>
          </w:p>
        </w:tc>
        <w:tc>
          <w:tcPr>
            <w:tcW w:w="4520" w:type="dxa"/>
            <w:vAlign w:val="center"/>
          </w:tcPr>
          <w:p>
            <w:pPr>
              <w:ind w:left="-420" w:leftChars="-200" w:firstLine="422" w:firstLineChars="200"/>
              <w:rPr>
                <w:rFonts w:cs="宋体" w:asciiTheme="minorEastAsia" w:hAnsiTheme="minorEastAsia" w:eastAsiaTheme="minorEastAsia"/>
                <w:b/>
                <w:szCs w:val="21"/>
              </w:rPr>
            </w:pPr>
          </w:p>
        </w:tc>
        <w:tc>
          <w:tcPr>
            <w:tcW w:w="1769" w:type="dxa"/>
            <w:vAlign w:val="bottom"/>
          </w:tcPr>
          <w:p>
            <w:pPr>
              <w:ind w:left="-420" w:leftChars="-200" w:firstLine="420" w:firstLineChars="200"/>
              <w:jc w:val="center"/>
              <w:rPr>
                <w:rFonts w:cs="宋体" w:asciiTheme="minorEastAsia" w:hAnsiTheme="minorEastAsia" w:eastAsiaTheme="minorEastAsia"/>
                <w:b/>
                <w:szCs w:val="21"/>
              </w:rPr>
            </w:pPr>
            <w:r>
              <w:rPr>
                <w:rFonts w:hint="eastAsia" w:cs="宋体" w:asciiTheme="minorEastAsia" w:hAnsiTheme="minorEastAsia" w:eastAsiaTheme="minorEastAsia"/>
                <w:szCs w:val="21"/>
              </w:rPr>
              <w:t>号</w:t>
            </w:r>
          </w:p>
        </w:tc>
        <w:tc>
          <w:tcPr>
            <w:tcW w:w="2150" w:type="dxa"/>
            <w:vAlign w:val="center"/>
          </w:tcPr>
          <w:p>
            <w:pPr>
              <w:ind w:left="-420" w:leftChars="-200" w:firstLine="422" w:firstLineChars="200"/>
              <w:jc w:val="center"/>
              <w:rPr>
                <w:rFonts w:cs="宋体" w:asciiTheme="minorEastAsia" w:hAnsiTheme="minorEastAsia" w:eastAsiaTheme="minorEastAsia"/>
                <w:b/>
                <w:szCs w:val="21"/>
              </w:rPr>
            </w:pP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99" w:type="dxa"/>
            <w:vAlign w:val="center"/>
          </w:tcPr>
          <w:p>
            <w:pPr>
              <w:ind w:left="-420" w:leftChars="-200" w:firstLine="420" w:firstLineChars="200"/>
              <w:jc w:val="center"/>
              <w:rPr>
                <w:rFonts w:cs="宋体" w:asciiTheme="minorEastAsia" w:hAnsiTheme="minorEastAsia" w:eastAsiaTheme="minorEastAsia"/>
                <w:szCs w:val="21"/>
              </w:rPr>
            </w:pPr>
          </w:p>
        </w:tc>
        <w:tc>
          <w:tcPr>
            <w:tcW w:w="4520" w:type="dxa"/>
            <w:vAlign w:val="center"/>
          </w:tcPr>
          <w:p>
            <w:pPr>
              <w:ind w:left="-420" w:leftChars="-200" w:firstLine="422" w:firstLineChars="200"/>
              <w:rPr>
                <w:rFonts w:cs="宋体" w:asciiTheme="minorEastAsia" w:hAnsiTheme="minorEastAsia" w:eastAsiaTheme="minorEastAsia"/>
                <w:b/>
                <w:szCs w:val="21"/>
              </w:rPr>
            </w:pPr>
          </w:p>
        </w:tc>
        <w:tc>
          <w:tcPr>
            <w:tcW w:w="1769" w:type="dxa"/>
            <w:vAlign w:val="bottom"/>
          </w:tcPr>
          <w:p>
            <w:pPr>
              <w:ind w:left="-420" w:leftChars="-200" w:firstLine="420" w:firstLineChars="200"/>
              <w:jc w:val="center"/>
              <w:rPr>
                <w:rFonts w:cs="宋体" w:asciiTheme="minorEastAsia" w:hAnsiTheme="minorEastAsia" w:eastAsiaTheme="minorEastAsia"/>
                <w:b/>
                <w:szCs w:val="21"/>
              </w:rPr>
            </w:pPr>
            <w:r>
              <w:rPr>
                <w:rFonts w:hint="eastAsia" w:cs="宋体" w:asciiTheme="minorEastAsia" w:hAnsiTheme="minorEastAsia" w:eastAsiaTheme="minorEastAsia"/>
                <w:szCs w:val="21"/>
              </w:rPr>
              <w:t>号</w:t>
            </w:r>
          </w:p>
        </w:tc>
        <w:tc>
          <w:tcPr>
            <w:tcW w:w="2150" w:type="dxa"/>
            <w:vAlign w:val="center"/>
          </w:tcPr>
          <w:p>
            <w:pPr>
              <w:ind w:left="-420" w:leftChars="-200" w:firstLine="422" w:firstLineChars="200"/>
              <w:jc w:val="center"/>
              <w:rPr>
                <w:rFonts w:cs="宋体" w:asciiTheme="minorEastAsia" w:hAnsiTheme="minorEastAsia" w:eastAsiaTheme="minorEastAsia"/>
                <w:b/>
                <w:szCs w:val="21"/>
              </w:rPr>
            </w:pP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99" w:type="dxa"/>
            <w:vAlign w:val="center"/>
          </w:tcPr>
          <w:p>
            <w:pPr>
              <w:ind w:left="-420" w:leftChars="-200" w:firstLine="420" w:firstLineChars="200"/>
              <w:jc w:val="center"/>
              <w:rPr>
                <w:rFonts w:cs="宋体" w:asciiTheme="minorEastAsia" w:hAnsiTheme="minorEastAsia" w:eastAsiaTheme="minorEastAsia"/>
                <w:szCs w:val="21"/>
              </w:rPr>
            </w:pPr>
          </w:p>
        </w:tc>
        <w:tc>
          <w:tcPr>
            <w:tcW w:w="4520" w:type="dxa"/>
            <w:vAlign w:val="center"/>
          </w:tcPr>
          <w:p>
            <w:pPr>
              <w:ind w:left="-420" w:leftChars="-200" w:firstLine="422" w:firstLineChars="200"/>
              <w:rPr>
                <w:rFonts w:cs="宋体" w:asciiTheme="minorEastAsia" w:hAnsiTheme="minorEastAsia" w:eastAsiaTheme="minorEastAsia"/>
                <w:b/>
                <w:szCs w:val="21"/>
              </w:rPr>
            </w:pPr>
          </w:p>
        </w:tc>
        <w:tc>
          <w:tcPr>
            <w:tcW w:w="1769" w:type="dxa"/>
            <w:vAlign w:val="bottom"/>
          </w:tcPr>
          <w:p>
            <w:pPr>
              <w:ind w:left="-420" w:leftChars="-200" w:firstLine="420" w:firstLineChars="200"/>
              <w:jc w:val="center"/>
              <w:rPr>
                <w:rFonts w:cs="宋体" w:asciiTheme="minorEastAsia" w:hAnsiTheme="minorEastAsia" w:eastAsiaTheme="minorEastAsia"/>
                <w:szCs w:val="21"/>
                <w:u w:val="single"/>
              </w:rPr>
            </w:pPr>
            <w:r>
              <w:rPr>
                <w:rFonts w:hint="eastAsia" w:cs="宋体" w:asciiTheme="minorEastAsia" w:hAnsiTheme="minorEastAsia" w:eastAsiaTheme="minorEastAsia"/>
                <w:szCs w:val="21"/>
              </w:rPr>
              <w:t>号</w:t>
            </w:r>
          </w:p>
        </w:tc>
        <w:tc>
          <w:tcPr>
            <w:tcW w:w="2150" w:type="dxa"/>
            <w:vAlign w:val="center"/>
          </w:tcPr>
          <w:p>
            <w:pPr>
              <w:ind w:left="-420" w:leftChars="-200" w:firstLine="422" w:firstLineChars="200"/>
              <w:jc w:val="center"/>
              <w:rPr>
                <w:rFonts w:cs="宋体" w:asciiTheme="minorEastAsia" w:hAnsiTheme="minorEastAsia" w:eastAsiaTheme="minorEastAsia"/>
                <w:b/>
                <w:szCs w:val="21"/>
              </w:rPr>
            </w:pP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99" w:type="dxa"/>
            <w:vAlign w:val="center"/>
          </w:tcPr>
          <w:p>
            <w:pPr>
              <w:ind w:left="-420" w:leftChars="-200" w:firstLine="420" w:firstLineChars="200"/>
              <w:jc w:val="center"/>
              <w:rPr>
                <w:rFonts w:cs="宋体" w:asciiTheme="minorEastAsia" w:hAnsiTheme="minorEastAsia" w:eastAsiaTheme="minorEastAsia"/>
                <w:szCs w:val="21"/>
              </w:rPr>
            </w:pPr>
          </w:p>
        </w:tc>
        <w:tc>
          <w:tcPr>
            <w:tcW w:w="4520" w:type="dxa"/>
            <w:vAlign w:val="center"/>
          </w:tcPr>
          <w:p>
            <w:pPr>
              <w:ind w:left="-420" w:leftChars="-200" w:firstLine="422" w:firstLineChars="200"/>
              <w:rPr>
                <w:rFonts w:cs="宋体" w:asciiTheme="minorEastAsia" w:hAnsiTheme="minorEastAsia" w:eastAsiaTheme="minorEastAsia"/>
                <w:b/>
                <w:szCs w:val="21"/>
              </w:rPr>
            </w:pPr>
          </w:p>
        </w:tc>
        <w:tc>
          <w:tcPr>
            <w:tcW w:w="1769" w:type="dxa"/>
            <w:vAlign w:val="bottom"/>
          </w:tcPr>
          <w:p>
            <w:pPr>
              <w:ind w:left="-420" w:leftChars="-200" w:firstLine="420" w:firstLineChars="200"/>
              <w:jc w:val="center"/>
              <w:rPr>
                <w:rFonts w:cs="宋体" w:asciiTheme="minorEastAsia" w:hAnsiTheme="minorEastAsia" w:eastAsiaTheme="minorEastAsia"/>
                <w:szCs w:val="21"/>
                <w:u w:val="single"/>
              </w:rPr>
            </w:pPr>
            <w:r>
              <w:rPr>
                <w:rFonts w:hint="eastAsia" w:cs="宋体" w:asciiTheme="minorEastAsia" w:hAnsiTheme="minorEastAsia" w:eastAsiaTheme="minorEastAsia"/>
                <w:szCs w:val="21"/>
              </w:rPr>
              <w:t>号</w:t>
            </w:r>
          </w:p>
        </w:tc>
        <w:tc>
          <w:tcPr>
            <w:tcW w:w="2150" w:type="dxa"/>
            <w:vAlign w:val="center"/>
          </w:tcPr>
          <w:p>
            <w:pPr>
              <w:ind w:left="-420" w:leftChars="-200" w:firstLine="422" w:firstLineChars="200"/>
              <w:jc w:val="center"/>
              <w:rPr>
                <w:rFonts w:cs="宋体" w:asciiTheme="minorEastAsia" w:hAnsiTheme="minorEastAsia" w:eastAsiaTheme="minorEastAsia"/>
                <w:b/>
                <w:szCs w:val="21"/>
              </w:rPr>
            </w:pP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99" w:type="dxa"/>
            <w:vAlign w:val="center"/>
          </w:tcPr>
          <w:p>
            <w:pPr>
              <w:ind w:left="-420" w:leftChars="-200" w:firstLine="420" w:firstLineChars="200"/>
              <w:jc w:val="center"/>
              <w:rPr>
                <w:rFonts w:cs="宋体" w:asciiTheme="minorEastAsia" w:hAnsiTheme="minorEastAsia" w:eastAsiaTheme="minorEastAsia"/>
                <w:szCs w:val="21"/>
              </w:rPr>
            </w:pPr>
          </w:p>
        </w:tc>
        <w:tc>
          <w:tcPr>
            <w:tcW w:w="4520" w:type="dxa"/>
            <w:vAlign w:val="center"/>
          </w:tcPr>
          <w:p>
            <w:pPr>
              <w:ind w:left="-420" w:leftChars="-200" w:firstLine="422" w:firstLineChars="200"/>
              <w:rPr>
                <w:rFonts w:cs="宋体" w:asciiTheme="minorEastAsia" w:hAnsiTheme="minorEastAsia" w:eastAsiaTheme="minorEastAsia"/>
                <w:b/>
                <w:szCs w:val="21"/>
              </w:rPr>
            </w:pPr>
          </w:p>
        </w:tc>
        <w:tc>
          <w:tcPr>
            <w:tcW w:w="1769" w:type="dxa"/>
            <w:vAlign w:val="bottom"/>
          </w:tcPr>
          <w:p>
            <w:pPr>
              <w:ind w:left="-420" w:leftChars="-200" w:firstLine="420" w:firstLineChars="200"/>
              <w:jc w:val="center"/>
              <w:rPr>
                <w:rFonts w:cs="宋体" w:asciiTheme="minorEastAsia" w:hAnsiTheme="minorEastAsia" w:eastAsiaTheme="minorEastAsia"/>
                <w:szCs w:val="21"/>
                <w:u w:val="single"/>
              </w:rPr>
            </w:pPr>
            <w:r>
              <w:rPr>
                <w:rFonts w:hint="eastAsia" w:cs="宋体" w:asciiTheme="minorEastAsia" w:hAnsiTheme="minorEastAsia" w:eastAsiaTheme="minorEastAsia"/>
                <w:szCs w:val="21"/>
              </w:rPr>
              <w:t>号</w:t>
            </w:r>
          </w:p>
        </w:tc>
        <w:tc>
          <w:tcPr>
            <w:tcW w:w="2150" w:type="dxa"/>
            <w:vAlign w:val="center"/>
          </w:tcPr>
          <w:p>
            <w:pPr>
              <w:ind w:left="-420" w:leftChars="-200" w:firstLine="422" w:firstLineChars="200"/>
              <w:jc w:val="center"/>
              <w:rPr>
                <w:rFonts w:cs="宋体" w:asciiTheme="minorEastAsia" w:hAnsiTheme="minorEastAsia" w:eastAsiaTheme="minorEastAsia"/>
                <w:b/>
                <w:szCs w:val="21"/>
              </w:rPr>
            </w:pP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99" w:type="dxa"/>
            <w:vAlign w:val="center"/>
          </w:tcPr>
          <w:p>
            <w:pPr>
              <w:ind w:left="-420" w:leftChars="-200" w:firstLine="420" w:firstLineChars="200"/>
              <w:jc w:val="center"/>
              <w:rPr>
                <w:rFonts w:cs="宋体" w:asciiTheme="minorEastAsia" w:hAnsiTheme="minorEastAsia" w:eastAsiaTheme="minorEastAsia"/>
                <w:szCs w:val="21"/>
              </w:rPr>
            </w:pPr>
          </w:p>
        </w:tc>
        <w:tc>
          <w:tcPr>
            <w:tcW w:w="4520" w:type="dxa"/>
            <w:vAlign w:val="center"/>
          </w:tcPr>
          <w:p>
            <w:pPr>
              <w:ind w:left="-420" w:leftChars="-200" w:firstLine="422" w:firstLineChars="200"/>
              <w:rPr>
                <w:rFonts w:cs="宋体" w:asciiTheme="minorEastAsia" w:hAnsiTheme="minorEastAsia" w:eastAsiaTheme="minorEastAsia"/>
                <w:b/>
                <w:szCs w:val="21"/>
              </w:rPr>
            </w:pPr>
          </w:p>
        </w:tc>
        <w:tc>
          <w:tcPr>
            <w:tcW w:w="1769" w:type="dxa"/>
            <w:vAlign w:val="bottom"/>
          </w:tcPr>
          <w:p>
            <w:pPr>
              <w:ind w:left="-420" w:leftChars="-200" w:firstLine="420" w:firstLineChars="200"/>
              <w:jc w:val="center"/>
              <w:rPr>
                <w:rFonts w:cs="宋体" w:asciiTheme="minorEastAsia" w:hAnsiTheme="minorEastAsia" w:eastAsiaTheme="minorEastAsia"/>
                <w:szCs w:val="21"/>
                <w:u w:val="single"/>
              </w:rPr>
            </w:pPr>
            <w:r>
              <w:rPr>
                <w:rFonts w:hint="eastAsia" w:cs="宋体" w:asciiTheme="minorEastAsia" w:hAnsiTheme="minorEastAsia" w:eastAsiaTheme="minorEastAsia"/>
                <w:szCs w:val="21"/>
              </w:rPr>
              <w:t>号</w:t>
            </w:r>
          </w:p>
        </w:tc>
        <w:tc>
          <w:tcPr>
            <w:tcW w:w="2150" w:type="dxa"/>
            <w:vAlign w:val="center"/>
          </w:tcPr>
          <w:p>
            <w:pPr>
              <w:ind w:left="-420" w:leftChars="-200" w:firstLine="422" w:firstLineChars="200"/>
              <w:jc w:val="center"/>
              <w:rPr>
                <w:rFonts w:cs="宋体" w:asciiTheme="minorEastAsia" w:hAnsiTheme="minorEastAsia" w:eastAsiaTheme="minorEastAsia"/>
                <w:b/>
                <w:szCs w:val="21"/>
              </w:rPr>
            </w:pP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99" w:type="dxa"/>
            <w:vAlign w:val="center"/>
          </w:tcPr>
          <w:p>
            <w:pPr>
              <w:ind w:left="-420" w:leftChars="-200" w:firstLine="420" w:firstLineChars="200"/>
              <w:jc w:val="center"/>
              <w:rPr>
                <w:rFonts w:cs="宋体" w:asciiTheme="minorEastAsia" w:hAnsiTheme="minorEastAsia" w:eastAsiaTheme="minorEastAsia"/>
                <w:szCs w:val="21"/>
              </w:rPr>
            </w:pPr>
          </w:p>
        </w:tc>
        <w:tc>
          <w:tcPr>
            <w:tcW w:w="4520" w:type="dxa"/>
            <w:vAlign w:val="center"/>
          </w:tcPr>
          <w:p>
            <w:pPr>
              <w:ind w:left="-420" w:leftChars="-200" w:firstLine="422" w:firstLineChars="200"/>
              <w:rPr>
                <w:rFonts w:cs="宋体" w:asciiTheme="minorEastAsia" w:hAnsiTheme="minorEastAsia" w:eastAsiaTheme="minorEastAsia"/>
                <w:b/>
                <w:szCs w:val="21"/>
              </w:rPr>
            </w:pPr>
          </w:p>
        </w:tc>
        <w:tc>
          <w:tcPr>
            <w:tcW w:w="1769" w:type="dxa"/>
            <w:vAlign w:val="bottom"/>
          </w:tcPr>
          <w:p>
            <w:pPr>
              <w:ind w:left="-420" w:leftChars="-200" w:firstLine="420" w:firstLineChars="200"/>
              <w:jc w:val="center"/>
              <w:rPr>
                <w:rFonts w:cs="宋体" w:asciiTheme="minorEastAsia" w:hAnsiTheme="minorEastAsia" w:eastAsiaTheme="minorEastAsia"/>
                <w:szCs w:val="21"/>
                <w:u w:val="single"/>
              </w:rPr>
            </w:pPr>
            <w:r>
              <w:rPr>
                <w:rFonts w:hint="eastAsia" w:cs="宋体" w:asciiTheme="minorEastAsia" w:hAnsiTheme="minorEastAsia" w:eastAsiaTheme="minorEastAsia"/>
                <w:szCs w:val="21"/>
              </w:rPr>
              <w:t>号</w:t>
            </w:r>
          </w:p>
        </w:tc>
        <w:tc>
          <w:tcPr>
            <w:tcW w:w="2150" w:type="dxa"/>
            <w:vAlign w:val="center"/>
          </w:tcPr>
          <w:p>
            <w:pPr>
              <w:ind w:left="-420" w:leftChars="-200" w:firstLine="422" w:firstLineChars="200"/>
              <w:jc w:val="center"/>
              <w:rPr>
                <w:rFonts w:cs="宋体" w:asciiTheme="minorEastAsia" w:hAnsiTheme="minorEastAsia" w:eastAsiaTheme="minorEastAsia"/>
                <w:b/>
                <w:szCs w:val="21"/>
              </w:rPr>
            </w:pP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9638" w:type="dxa"/>
            <w:gridSpan w:val="4"/>
            <w:vAlign w:val="center"/>
          </w:tcPr>
          <w:p>
            <w:pPr>
              <w:spacing w:beforeLines="100"/>
              <w:ind w:left="-420" w:leftChars="-200" w:firstLine="420" w:firstLineChars="200"/>
              <w:rPr>
                <w:rFonts w:cs="宋体" w:asciiTheme="minorEastAsia" w:hAnsiTheme="minorEastAsia" w:eastAsiaTheme="minorEastAsia"/>
                <w:bCs/>
                <w:szCs w:val="21"/>
              </w:rPr>
            </w:pPr>
            <w:r>
              <w:rPr>
                <w:rFonts w:hint="eastAsia" w:cs="宋体" w:asciiTheme="minorEastAsia" w:hAnsiTheme="minorEastAsia" w:eastAsiaTheme="minorEastAsia"/>
                <w:bCs/>
                <w:szCs w:val="21"/>
              </w:rPr>
              <w:t>招标人代表签字：</w:t>
            </w:r>
          </w:p>
          <w:p>
            <w:pPr>
              <w:spacing w:beforeLines="100"/>
              <w:ind w:left="-420" w:leftChars="-200" w:firstLine="420" w:firstLineChars="200"/>
              <w:rPr>
                <w:rFonts w:cs="宋体" w:asciiTheme="minorEastAsia" w:hAnsiTheme="minorEastAsia" w:eastAsiaTheme="minorEastAsia"/>
                <w:bCs/>
                <w:szCs w:val="21"/>
              </w:rPr>
            </w:pPr>
          </w:p>
          <w:p>
            <w:pPr>
              <w:ind w:left="-420" w:leftChars="-200" w:firstLine="420" w:firstLineChars="200"/>
              <w:jc w:val="right"/>
              <w:rPr>
                <w:rFonts w:cs="宋体" w:asciiTheme="minorEastAsia" w:hAnsiTheme="minorEastAsia" w:eastAsiaTheme="minorEastAsia"/>
                <w:szCs w:val="21"/>
              </w:rPr>
            </w:pPr>
            <w:r>
              <w:rPr>
                <w:rFonts w:hint="eastAsia" w:cs="宋体" w:asciiTheme="minorEastAsia" w:hAnsiTheme="minorEastAsia" w:eastAsiaTheme="minorEastAsia"/>
                <w:szCs w:val="21"/>
              </w:rPr>
              <w:t>年   月   日</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1217" w:hRule="atLeast"/>
          <w:jc w:val="center"/>
        </w:trPr>
        <w:tc>
          <w:tcPr>
            <w:tcW w:w="9638" w:type="dxa"/>
            <w:gridSpan w:val="4"/>
            <w:vAlign w:val="center"/>
          </w:tcPr>
          <w:p>
            <w:pPr>
              <w:ind w:left="-420" w:leftChars="-200" w:firstLine="420" w:firstLineChars="200"/>
              <w:rPr>
                <w:rFonts w:cs="宋体" w:asciiTheme="minorEastAsia" w:hAnsiTheme="minorEastAsia" w:eastAsiaTheme="minorEastAsia"/>
                <w:bCs/>
                <w:szCs w:val="21"/>
              </w:rPr>
            </w:pPr>
            <w:r>
              <w:rPr>
                <w:rFonts w:hint="eastAsia" w:cs="宋体" w:asciiTheme="minorEastAsia" w:hAnsiTheme="minorEastAsia" w:eastAsiaTheme="minorEastAsia"/>
                <w:bCs/>
                <w:szCs w:val="21"/>
              </w:rPr>
              <w:t>监督人员签字：</w:t>
            </w:r>
          </w:p>
          <w:p>
            <w:pPr>
              <w:ind w:left="-420" w:leftChars="-200" w:firstLine="420" w:firstLineChars="200"/>
              <w:jc w:val="right"/>
              <w:rPr>
                <w:rFonts w:cs="宋体" w:asciiTheme="minorEastAsia" w:hAnsiTheme="minorEastAsia" w:eastAsiaTheme="minorEastAsia"/>
                <w:szCs w:val="21"/>
              </w:rPr>
            </w:pPr>
          </w:p>
          <w:p>
            <w:pPr>
              <w:ind w:left="-420" w:leftChars="-200" w:firstLine="420" w:firstLineChars="200"/>
              <w:jc w:val="right"/>
              <w:rPr>
                <w:rFonts w:cs="宋体" w:asciiTheme="minorEastAsia" w:hAnsiTheme="minorEastAsia" w:eastAsiaTheme="minorEastAsia"/>
                <w:szCs w:val="21"/>
              </w:rPr>
            </w:pPr>
            <w:r>
              <w:rPr>
                <w:rFonts w:hint="eastAsia" w:cs="宋体" w:asciiTheme="minorEastAsia" w:hAnsiTheme="minorEastAsia" w:eastAsiaTheme="minorEastAsia"/>
                <w:szCs w:val="21"/>
              </w:rPr>
              <w:t>年   月   日</w:t>
            </w:r>
          </w:p>
        </w:tc>
      </w:tr>
    </w:tbl>
    <w:p>
      <w:pPr>
        <w:spacing w:line="360" w:lineRule="auto"/>
        <w:ind w:left="-420" w:leftChars="-200" w:firstLine="420" w:firstLineChars="200"/>
        <w:jc w:val="center"/>
        <w:rPr>
          <w:rFonts w:asciiTheme="minorEastAsia" w:hAnsiTheme="minorEastAsia" w:eastAsiaTheme="minorEastAsia"/>
          <w:b/>
          <w:sz w:val="32"/>
          <w:szCs w:val="32"/>
        </w:rPr>
      </w:pPr>
      <w:r>
        <w:rPr>
          <w:rFonts w:asciiTheme="minorEastAsia" w:hAnsiTheme="minorEastAsia" w:eastAsiaTheme="minorEastAsia"/>
        </w:rPr>
        <w:br w:type="page"/>
      </w:r>
      <w:r>
        <w:rPr>
          <w:rFonts w:hint="eastAsia" w:asciiTheme="minorEastAsia" w:hAnsiTheme="minorEastAsia" w:eastAsiaTheme="minorEastAsia"/>
          <w:b/>
          <w:sz w:val="32"/>
          <w:szCs w:val="32"/>
          <w:u w:val="single"/>
        </w:rPr>
        <w:t xml:space="preserve">                         </w:t>
      </w:r>
      <w:r>
        <w:rPr>
          <w:rFonts w:hint="eastAsia" w:asciiTheme="minorEastAsia" w:hAnsiTheme="minorEastAsia" w:eastAsiaTheme="minorEastAsia"/>
          <w:b/>
          <w:sz w:val="32"/>
          <w:szCs w:val="32"/>
        </w:rPr>
        <w:t>工程</w:t>
      </w:r>
    </w:p>
    <w:p>
      <w:pPr>
        <w:ind w:left="-420" w:leftChars="-200" w:firstLine="643" w:firstLineChars="200"/>
        <w:jc w:val="center"/>
        <w:rPr>
          <w:rFonts w:asciiTheme="minorEastAsia" w:hAnsiTheme="minorEastAsia" w:eastAsiaTheme="minorEastAsia"/>
          <w:b/>
          <w:sz w:val="24"/>
        </w:rPr>
      </w:pPr>
      <w:r>
        <w:rPr>
          <w:rFonts w:hint="eastAsia" w:asciiTheme="minorEastAsia" w:hAnsiTheme="minorEastAsia" w:eastAsiaTheme="minorEastAsia"/>
          <w:b/>
          <w:sz w:val="32"/>
          <w:szCs w:val="32"/>
        </w:rPr>
        <w:t>公开随机抽取7家入围投标人记录表</w:t>
      </w:r>
      <w:r>
        <w:rPr>
          <w:rFonts w:hint="eastAsia" w:asciiTheme="minorEastAsia" w:hAnsiTheme="minorEastAsia" w:eastAsiaTheme="minorEastAsia"/>
          <w:b/>
          <w:sz w:val="24"/>
        </w:rPr>
        <w:t>（第二轮：招标人抽取入围投标人）</w:t>
      </w:r>
    </w:p>
    <w:p>
      <w:pPr>
        <w:ind w:left="-420" w:leftChars="-200" w:firstLine="482" w:firstLineChars="200"/>
        <w:jc w:val="right"/>
        <w:rPr>
          <w:rFonts w:asciiTheme="minorEastAsia" w:hAnsiTheme="minorEastAsia" w:eastAsiaTheme="minorEastAsia"/>
          <w:b/>
          <w:sz w:val="24"/>
        </w:rPr>
      </w:pPr>
    </w:p>
    <w:p>
      <w:pPr>
        <w:ind w:left="-420" w:leftChars="-200" w:firstLine="480" w:firstLineChars="200"/>
        <w:jc w:val="right"/>
        <w:rPr>
          <w:rFonts w:asciiTheme="minorEastAsia" w:hAnsiTheme="minorEastAsia" w:eastAsiaTheme="minorEastAsia"/>
          <w:sz w:val="24"/>
        </w:rPr>
      </w:pPr>
      <w:r>
        <w:rPr>
          <w:rFonts w:hint="eastAsia" w:asciiTheme="minorEastAsia" w:hAnsiTheme="minorEastAsia" w:eastAsiaTheme="minorEastAsia"/>
          <w:sz w:val="24"/>
        </w:rPr>
        <w:t>第（   ）页，共（   ）页</w:t>
      </w:r>
    </w:p>
    <w:tbl>
      <w:tblPr>
        <w:tblStyle w:val="39"/>
        <w:tblW w:w="9567" w:type="dxa"/>
        <w:jc w:val="center"/>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Layout w:type="fixed"/>
        <w:tblCellMar>
          <w:top w:w="0" w:type="dxa"/>
          <w:left w:w="108" w:type="dxa"/>
          <w:bottom w:w="0" w:type="dxa"/>
          <w:right w:w="108" w:type="dxa"/>
        </w:tblCellMar>
      </w:tblPr>
      <w:tblGrid>
        <w:gridCol w:w="1132"/>
        <w:gridCol w:w="1615"/>
        <w:gridCol w:w="4639"/>
        <w:gridCol w:w="2181"/>
      </w:tblGrid>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2747" w:type="dxa"/>
            <w:gridSpan w:val="2"/>
            <w:vAlign w:val="center"/>
          </w:tcPr>
          <w:p>
            <w:pPr>
              <w:ind w:left="-420" w:leftChars="-200" w:firstLine="480" w:firstLineChars="200"/>
              <w:jc w:val="center"/>
              <w:rPr>
                <w:rFonts w:cs="宋体" w:asciiTheme="minorEastAsia" w:hAnsiTheme="minorEastAsia" w:eastAsiaTheme="minorEastAsia"/>
                <w:sz w:val="24"/>
              </w:rPr>
            </w:pPr>
            <w:r>
              <w:rPr>
                <w:rFonts w:hint="eastAsia" w:cs="宋体" w:asciiTheme="minorEastAsia" w:hAnsiTheme="minorEastAsia" w:eastAsiaTheme="minorEastAsia"/>
                <w:sz w:val="24"/>
              </w:rPr>
              <w:t>招标人代表第二轮抽取号码</w:t>
            </w:r>
          </w:p>
        </w:tc>
        <w:tc>
          <w:tcPr>
            <w:tcW w:w="4639" w:type="dxa"/>
            <w:vAlign w:val="center"/>
          </w:tcPr>
          <w:p>
            <w:pPr>
              <w:ind w:left="-420" w:leftChars="-200" w:firstLine="480" w:firstLineChars="200"/>
              <w:jc w:val="center"/>
              <w:rPr>
                <w:rFonts w:cs="宋体" w:asciiTheme="minorEastAsia" w:hAnsiTheme="minorEastAsia" w:eastAsiaTheme="minorEastAsia"/>
                <w:sz w:val="24"/>
              </w:rPr>
            </w:pPr>
            <w:r>
              <w:rPr>
                <w:rFonts w:hint="eastAsia" w:cs="宋体" w:asciiTheme="minorEastAsia" w:hAnsiTheme="minorEastAsia" w:eastAsiaTheme="minorEastAsia"/>
                <w:sz w:val="24"/>
              </w:rPr>
              <w:t>对应的投标人</w:t>
            </w:r>
          </w:p>
        </w:tc>
        <w:tc>
          <w:tcPr>
            <w:tcW w:w="2181" w:type="dxa"/>
            <w:vAlign w:val="center"/>
          </w:tcPr>
          <w:p>
            <w:pPr>
              <w:ind w:left="-420" w:leftChars="-200" w:firstLine="480" w:firstLineChars="200"/>
              <w:jc w:val="center"/>
              <w:rPr>
                <w:rFonts w:cs="宋体" w:asciiTheme="minorEastAsia" w:hAnsiTheme="minorEastAsia" w:eastAsiaTheme="minorEastAsia"/>
                <w:sz w:val="24"/>
              </w:rPr>
            </w:pPr>
            <w:r>
              <w:rPr>
                <w:rFonts w:hint="eastAsia" w:cs="宋体" w:asciiTheme="minorEastAsia" w:hAnsiTheme="minorEastAsia" w:eastAsiaTheme="minorEastAsia"/>
                <w:sz w:val="24"/>
              </w:rPr>
              <w:t>入围投标人法定代表人或其委托代理人签字</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32" w:type="dxa"/>
            <w:vAlign w:val="center"/>
          </w:tcPr>
          <w:p>
            <w:pPr>
              <w:spacing w:beforeLines="100"/>
              <w:ind w:left="-420" w:leftChars="-200" w:firstLine="480" w:firstLineChars="200"/>
              <w:jc w:val="center"/>
              <w:rPr>
                <w:rFonts w:cs="宋体" w:asciiTheme="minorEastAsia" w:hAnsiTheme="minorEastAsia" w:eastAsiaTheme="minorEastAsia"/>
                <w:sz w:val="24"/>
              </w:rPr>
            </w:pPr>
            <w:r>
              <w:rPr>
                <w:rFonts w:hint="eastAsia" w:cs="宋体" w:asciiTheme="minorEastAsia" w:hAnsiTheme="minorEastAsia" w:eastAsiaTheme="minorEastAsia"/>
                <w:sz w:val="24"/>
              </w:rPr>
              <w:t>第1个</w:t>
            </w:r>
          </w:p>
        </w:tc>
        <w:tc>
          <w:tcPr>
            <w:tcW w:w="1615" w:type="dxa"/>
            <w:vAlign w:val="center"/>
          </w:tcPr>
          <w:p>
            <w:pPr>
              <w:spacing w:beforeLines="100"/>
              <w:ind w:left="-420" w:leftChars="-200" w:firstLine="480" w:firstLineChars="200"/>
              <w:jc w:val="center"/>
              <w:rPr>
                <w:rFonts w:cs="宋体" w:asciiTheme="minorEastAsia" w:hAnsiTheme="minorEastAsia" w:eastAsiaTheme="minorEastAsia"/>
                <w:sz w:val="24"/>
              </w:rPr>
            </w:pPr>
            <w:r>
              <w:rPr>
                <w:rFonts w:hint="eastAsia" w:cs="宋体" w:asciiTheme="minorEastAsia" w:hAnsiTheme="minorEastAsia" w:eastAsiaTheme="minorEastAsia"/>
                <w:sz w:val="24"/>
              </w:rPr>
              <w:t>号</w:t>
            </w:r>
          </w:p>
        </w:tc>
        <w:tc>
          <w:tcPr>
            <w:tcW w:w="4639" w:type="dxa"/>
            <w:vAlign w:val="center"/>
          </w:tcPr>
          <w:p>
            <w:pPr>
              <w:ind w:left="-420" w:leftChars="-200" w:firstLine="420" w:firstLineChars="200"/>
              <w:jc w:val="center"/>
              <w:rPr>
                <w:rFonts w:cs="宋体" w:asciiTheme="minorEastAsia" w:hAnsiTheme="minorEastAsia" w:eastAsiaTheme="minorEastAsia"/>
                <w:szCs w:val="21"/>
              </w:rPr>
            </w:pPr>
          </w:p>
        </w:tc>
        <w:tc>
          <w:tcPr>
            <w:tcW w:w="2181" w:type="dxa"/>
            <w:vAlign w:val="center"/>
          </w:tcPr>
          <w:p>
            <w:pPr>
              <w:ind w:left="-420" w:leftChars="-200" w:firstLine="420" w:firstLineChars="200"/>
              <w:jc w:val="center"/>
              <w:rPr>
                <w:rFonts w:cs="宋体" w:asciiTheme="minorEastAsia" w:hAnsiTheme="minorEastAsia" w:eastAsiaTheme="minorEastAsia"/>
                <w:szCs w:val="21"/>
              </w:rPr>
            </w:pP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32" w:type="dxa"/>
            <w:vAlign w:val="center"/>
          </w:tcPr>
          <w:p>
            <w:pPr>
              <w:spacing w:beforeLines="100"/>
              <w:ind w:left="-420" w:leftChars="-200" w:firstLine="480" w:firstLineChars="200"/>
              <w:jc w:val="center"/>
              <w:rPr>
                <w:rFonts w:cs="宋体" w:asciiTheme="minorEastAsia" w:hAnsiTheme="minorEastAsia" w:eastAsiaTheme="minorEastAsia"/>
                <w:sz w:val="24"/>
              </w:rPr>
            </w:pPr>
            <w:r>
              <w:rPr>
                <w:rFonts w:hint="eastAsia" w:cs="宋体" w:asciiTheme="minorEastAsia" w:hAnsiTheme="minorEastAsia" w:eastAsiaTheme="minorEastAsia"/>
                <w:sz w:val="24"/>
              </w:rPr>
              <w:t>第2个</w:t>
            </w:r>
          </w:p>
        </w:tc>
        <w:tc>
          <w:tcPr>
            <w:tcW w:w="1615" w:type="dxa"/>
            <w:vAlign w:val="center"/>
          </w:tcPr>
          <w:p>
            <w:pPr>
              <w:spacing w:beforeLines="100"/>
              <w:ind w:left="-420" w:leftChars="-200" w:firstLine="480" w:firstLineChars="200"/>
              <w:jc w:val="center"/>
              <w:rPr>
                <w:rFonts w:cs="宋体" w:asciiTheme="minorEastAsia" w:hAnsiTheme="minorEastAsia" w:eastAsiaTheme="minorEastAsia"/>
                <w:sz w:val="24"/>
              </w:rPr>
            </w:pPr>
            <w:r>
              <w:rPr>
                <w:rFonts w:hint="eastAsia" w:cs="宋体" w:asciiTheme="minorEastAsia" w:hAnsiTheme="minorEastAsia" w:eastAsiaTheme="minorEastAsia"/>
                <w:sz w:val="24"/>
              </w:rPr>
              <w:t>号</w:t>
            </w:r>
          </w:p>
        </w:tc>
        <w:tc>
          <w:tcPr>
            <w:tcW w:w="4639" w:type="dxa"/>
            <w:vAlign w:val="center"/>
          </w:tcPr>
          <w:p>
            <w:pPr>
              <w:ind w:left="-420" w:leftChars="-200" w:firstLine="422" w:firstLineChars="200"/>
              <w:jc w:val="center"/>
              <w:rPr>
                <w:rFonts w:cs="宋体" w:asciiTheme="minorEastAsia" w:hAnsiTheme="minorEastAsia" w:eastAsiaTheme="minorEastAsia"/>
                <w:b/>
                <w:szCs w:val="21"/>
              </w:rPr>
            </w:pPr>
          </w:p>
        </w:tc>
        <w:tc>
          <w:tcPr>
            <w:tcW w:w="2181" w:type="dxa"/>
            <w:vAlign w:val="center"/>
          </w:tcPr>
          <w:p>
            <w:pPr>
              <w:ind w:left="-420" w:leftChars="-200" w:firstLine="420" w:firstLineChars="200"/>
              <w:jc w:val="center"/>
              <w:rPr>
                <w:rFonts w:cs="宋体" w:asciiTheme="minorEastAsia" w:hAnsiTheme="minorEastAsia" w:eastAsiaTheme="minorEastAsia"/>
                <w:szCs w:val="21"/>
              </w:rPr>
            </w:pP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32" w:type="dxa"/>
            <w:vAlign w:val="center"/>
          </w:tcPr>
          <w:p>
            <w:pPr>
              <w:spacing w:beforeLines="100"/>
              <w:ind w:left="-420" w:leftChars="-200" w:firstLine="480" w:firstLineChars="200"/>
              <w:jc w:val="center"/>
              <w:rPr>
                <w:rFonts w:cs="宋体" w:asciiTheme="minorEastAsia" w:hAnsiTheme="minorEastAsia" w:eastAsiaTheme="minorEastAsia"/>
                <w:sz w:val="24"/>
              </w:rPr>
            </w:pPr>
            <w:r>
              <w:rPr>
                <w:rFonts w:hint="eastAsia" w:cs="宋体" w:asciiTheme="minorEastAsia" w:hAnsiTheme="minorEastAsia" w:eastAsiaTheme="minorEastAsia"/>
                <w:sz w:val="24"/>
              </w:rPr>
              <w:t>第3个</w:t>
            </w:r>
          </w:p>
        </w:tc>
        <w:tc>
          <w:tcPr>
            <w:tcW w:w="1615" w:type="dxa"/>
            <w:vAlign w:val="center"/>
          </w:tcPr>
          <w:p>
            <w:pPr>
              <w:spacing w:beforeLines="100"/>
              <w:ind w:left="-420" w:leftChars="-200" w:firstLine="480" w:firstLineChars="200"/>
              <w:jc w:val="center"/>
              <w:rPr>
                <w:rFonts w:cs="宋体" w:asciiTheme="minorEastAsia" w:hAnsiTheme="minorEastAsia" w:eastAsiaTheme="minorEastAsia"/>
                <w:sz w:val="24"/>
              </w:rPr>
            </w:pPr>
            <w:r>
              <w:rPr>
                <w:rFonts w:hint="eastAsia" w:cs="宋体" w:asciiTheme="minorEastAsia" w:hAnsiTheme="minorEastAsia" w:eastAsiaTheme="minorEastAsia"/>
                <w:sz w:val="24"/>
              </w:rPr>
              <w:t>号</w:t>
            </w:r>
          </w:p>
        </w:tc>
        <w:tc>
          <w:tcPr>
            <w:tcW w:w="4639" w:type="dxa"/>
            <w:vAlign w:val="center"/>
          </w:tcPr>
          <w:p>
            <w:pPr>
              <w:ind w:left="-420" w:leftChars="-200" w:firstLine="422" w:firstLineChars="200"/>
              <w:jc w:val="center"/>
              <w:rPr>
                <w:rFonts w:cs="宋体" w:asciiTheme="minorEastAsia" w:hAnsiTheme="minorEastAsia" w:eastAsiaTheme="minorEastAsia"/>
                <w:b/>
                <w:szCs w:val="21"/>
              </w:rPr>
            </w:pPr>
          </w:p>
        </w:tc>
        <w:tc>
          <w:tcPr>
            <w:tcW w:w="2181" w:type="dxa"/>
            <w:vAlign w:val="center"/>
          </w:tcPr>
          <w:p>
            <w:pPr>
              <w:ind w:left="-420" w:leftChars="-200" w:firstLine="420" w:firstLineChars="200"/>
              <w:jc w:val="center"/>
              <w:rPr>
                <w:rFonts w:cs="宋体" w:asciiTheme="minorEastAsia" w:hAnsiTheme="minorEastAsia" w:eastAsiaTheme="minorEastAsia"/>
                <w:szCs w:val="21"/>
              </w:rPr>
            </w:pP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32" w:type="dxa"/>
            <w:vAlign w:val="center"/>
          </w:tcPr>
          <w:p>
            <w:pPr>
              <w:spacing w:beforeLines="100"/>
              <w:ind w:left="-420" w:leftChars="-200" w:firstLine="480" w:firstLineChars="200"/>
              <w:jc w:val="center"/>
              <w:rPr>
                <w:rFonts w:cs="宋体" w:asciiTheme="minorEastAsia" w:hAnsiTheme="minorEastAsia" w:eastAsiaTheme="minorEastAsia"/>
                <w:b/>
                <w:sz w:val="24"/>
              </w:rPr>
            </w:pPr>
            <w:r>
              <w:rPr>
                <w:rFonts w:hint="eastAsia" w:cs="宋体" w:asciiTheme="minorEastAsia" w:hAnsiTheme="minorEastAsia" w:eastAsiaTheme="minorEastAsia"/>
                <w:sz w:val="24"/>
              </w:rPr>
              <w:t>第4个</w:t>
            </w:r>
          </w:p>
        </w:tc>
        <w:tc>
          <w:tcPr>
            <w:tcW w:w="1615" w:type="dxa"/>
            <w:vAlign w:val="center"/>
          </w:tcPr>
          <w:p>
            <w:pPr>
              <w:spacing w:beforeLines="100"/>
              <w:ind w:left="-420" w:leftChars="-200" w:firstLine="480" w:firstLineChars="200"/>
              <w:jc w:val="center"/>
              <w:rPr>
                <w:rFonts w:cs="宋体" w:asciiTheme="minorEastAsia" w:hAnsiTheme="minorEastAsia" w:eastAsiaTheme="minorEastAsia"/>
                <w:b/>
                <w:sz w:val="24"/>
              </w:rPr>
            </w:pPr>
            <w:r>
              <w:rPr>
                <w:rFonts w:hint="eastAsia" w:cs="宋体" w:asciiTheme="minorEastAsia" w:hAnsiTheme="minorEastAsia" w:eastAsiaTheme="minorEastAsia"/>
                <w:sz w:val="24"/>
              </w:rPr>
              <w:t>号</w:t>
            </w:r>
          </w:p>
        </w:tc>
        <w:tc>
          <w:tcPr>
            <w:tcW w:w="4639" w:type="dxa"/>
            <w:vAlign w:val="center"/>
          </w:tcPr>
          <w:p>
            <w:pPr>
              <w:ind w:left="-420" w:leftChars="-200" w:firstLine="422" w:firstLineChars="200"/>
              <w:jc w:val="center"/>
              <w:rPr>
                <w:rFonts w:cs="宋体" w:asciiTheme="minorEastAsia" w:hAnsiTheme="minorEastAsia" w:eastAsiaTheme="minorEastAsia"/>
                <w:b/>
                <w:szCs w:val="21"/>
              </w:rPr>
            </w:pPr>
          </w:p>
        </w:tc>
        <w:tc>
          <w:tcPr>
            <w:tcW w:w="2181" w:type="dxa"/>
            <w:vAlign w:val="center"/>
          </w:tcPr>
          <w:p>
            <w:pPr>
              <w:ind w:left="-420" w:leftChars="-200" w:firstLine="420" w:firstLineChars="200"/>
              <w:jc w:val="center"/>
              <w:rPr>
                <w:rFonts w:cs="宋体" w:asciiTheme="minorEastAsia" w:hAnsiTheme="minorEastAsia" w:eastAsiaTheme="minorEastAsia"/>
                <w:szCs w:val="21"/>
              </w:rPr>
            </w:pP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32" w:type="dxa"/>
            <w:vAlign w:val="center"/>
          </w:tcPr>
          <w:p>
            <w:pPr>
              <w:spacing w:beforeLines="100"/>
              <w:ind w:left="-420" w:leftChars="-200" w:firstLine="480" w:firstLineChars="200"/>
              <w:jc w:val="center"/>
              <w:rPr>
                <w:rFonts w:cs="宋体" w:asciiTheme="minorEastAsia" w:hAnsiTheme="minorEastAsia" w:eastAsiaTheme="minorEastAsia"/>
                <w:b/>
                <w:sz w:val="24"/>
              </w:rPr>
            </w:pPr>
            <w:r>
              <w:rPr>
                <w:rFonts w:hint="eastAsia" w:cs="宋体" w:asciiTheme="minorEastAsia" w:hAnsiTheme="minorEastAsia" w:eastAsiaTheme="minorEastAsia"/>
                <w:sz w:val="24"/>
              </w:rPr>
              <w:t>第5个</w:t>
            </w:r>
          </w:p>
        </w:tc>
        <w:tc>
          <w:tcPr>
            <w:tcW w:w="1615" w:type="dxa"/>
            <w:vAlign w:val="center"/>
          </w:tcPr>
          <w:p>
            <w:pPr>
              <w:spacing w:beforeLines="100"/>
              <w:ind w:left="-420" w:leftChars="-200" w:firstLine="480" w:firstLineChars="200"/>
              <w:jc w:val="center"/>
              <w:rPr>
                <w:rFonts w:cs="宋体" w:asciiTheme="minorEastAsia" w:hAnsiTheme="minorEastAsia" w:eastAsiaTheme="minorEastAsia"/>
                <w:b/>
                <w:sz w:val="24"/>
              </w:rPr>
            </w:pPr>
            <w:r>
              <w:rPr>
                <w:rFonts w:hint="eastAsia" w:cs="宋体" w:asciiTheme="minorEastAsia" w:hAnsiTheme="minorEastAsia" w:eastAsiaTheme="minorEastAsia"/>
                <w:sz w:val="24"/>
              </w:rPr>
              <w:t>号</w:t>
            </w:r>
          </w:p>
        </w:tc>
        <w:tc>
          <w:tcPr>
            <w:tcW w:w="4639" w:type="dxa"/>
            <w:vAlign w:val="center"/>
          </w:tcPr>
          <w:p>
            <w:pPr>
              <w:ind w:left="-420" w:leftChars="-200" w:firstLine="422" w:firstLineChars="200"/>
              <w:jc w:val="center"/>
              <w:rPr>
                <w:rFonts w:cs="宋体" w:asciiTheme="minorEastAsia" w:hAnsiTheme="minorEastAsia" w:eastAsiaTheme="minorEastAsia"/>
                <w:b/>
                <w:szCs w:val="21"/>
              </w:rPr>
            </w:pPr>
          </w:p>
        </w:tc>
        <w:tc>
          <w:tcPr>
            <w:tcW w:w="2181" w:type="dxa"/>
            <w:vAlign w:val="center"/>
          </w:tcPr>
          <w:p>
            <w:pPr>
              <w:ind w:left="-420" w:leftChars="-200" w:firstLine="420" w:firstLineChars="200"/>
              <w:jc w:val="center"/>
              <w:rPr>
                <w:rFonts w:cs="宋体" w:asciiTheme="minorEastAsia" w:hAnsiTheme="minorEastAsia" w:eastAsiaTheme="minorEastAsia"/>
                <w:szCs w:val="21"/>
              </w:rPr>
            </w:pP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32" w:type="dxa"/>
            <w:vAlign w:val="center"/>
          </w:tcPr>
          <w:p>
            <w:pPr>
              <w:spacing w:beforeLines="100"/>
              <w:ind w:left="-420" w:leftChars="-200" w:firstLine="480" w:firstLineChars="200"/>
              <w:jc w:val="center"/>
              <w:rPr>
                <w:rFonts w:cs="宋体" w:asciiTheme="minorEastAsia" w:hAnsiTheme="minorEastAsia" w:eastAsiaTheme="minorEastAsia"/>
                <w:b/>
                <w:sz w:val="24"/>
              </w:rPr>
            </w:pPr>
            <w:r>
              <w:rPr>
                <w:rFonts w:hint="eastAsia" w:cs="宋体" w:asciiTheme="minorEastAsia" w:hAnsiTheme="minorEastAsia" w:eastAsiaTheme="minorEastAsia"/>
                <w:sz w:val="24"/>
              </w:rPr>
              <w:t>第6个</w:t>
            </w:r>
          </w:p>
        </w:tc>
        <w:tc>
          <w:tcPr>
            <w:tcW w:w="1615" w:type="dxa"/>
            <w:vAlign w:val="center"/>
          </w:tcPr>
          <w:p>
            <w:pPr>
              <w:spacing w:beforeLines="100"/>
              <w:ind w:left="-420" w:leftChars="-200" w:firstLine="480" w:firstLineChars="200"/>
              <w:jc w:val="center"/>
              <w:rPr>
                <w:rFonts w:cs="宋体" w:asciiTheme="minorEastAsia" w:hAnsiTheme="minorEastAsia" w:eastAsiaTheme="minorEastAsia"/>
                <w:b/>
                <w:sz w:val="24"/>
              </w:rPr>
            </w:pPr>
            <w:r>
              <w:rPr>
                <w:rFonts w:hint="eastAsia" w:cs="宋体" w:asciiTheme="minorEastAsia" w:hAnsiTheme="minorEastAsia" w:eastAsiaTheme="minorEastAsia"/>
                <w:sz w:val="24"/>
              </w:rPr>
              <w:t>号</w:t>
            </w:r>
          </w:p>
        </w:tc>
        <w:tc>
          <w:tcPr>
            <w:tcW w:w="4639" w:type="dxa"/>
            <w:vAlign w:val="center"/>
          </w:tcPr>
          <w:p>
            <w:pPr>
              <w:ind w:left="-420" w:leftChars="-200" w:firstLine="422" w:firstLineChars="200"/>
              <w:jc w:val="center"/>
              <w:rPr>
                <w:rFonts w:cs="宋体" w:asciiTheme="minorEastAsia" w:hAnsiTheme="minorEastAsia" w:eastAsiaTheme="minorEastAsia"/>
                <w:b/>
                <w:szCs w:val="21"/>
              </w:rPr>
            </w:pPr>
          </w:p>
        </w:tc>
        <w:tc>
          <w:tcPr>
            <w:tcW w:w="2181" w:type="dxa"/>
            <w:vAlign w:val="center"/>
          </w:tcPr>
          <w:p>
            <w:pPr>
              <w:ind w:left="-420" w:leftChars="-200" w:firstLine="420" w:firstLineChars="200"/>
              <w:jc w:val="center"/>
              <w:rPr>
                <w:rFonts w:cs="宋体" w:asciiTheme="minorEastAsia" w:hAnsiTheme="minorEastAsia" w:eastAsiaTheme="minorEastAsia"/>
                <w:szCs w:val="21"/>
              </w:rPr>
            </w:pP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32" w:type="dxa"/>
            <w:vAlign w:val="center"/>
          </w:tcPr>
          <w:p>
            <w:pPr>
              <w:spacing w:beforeLines="100"/>
              <w:ind w:left="-420" w:leftChars="-200" w:firstLine="480" w:firstLineChars="200"/>
              <w:jc w:val="center"/>
              <w:rPr>
                <w:rFonts w:cs="宋体" w:asciiTheme="minorEastAsia" w:hAnsiTheme="minorEastAsia" w:eastAsiaTheme="minorEastAsia"/>
                <w:b/>
                <w:sz w:val="24"/>
              </w:rPr>
            </w:pPr>
            <w:r>
              <w:rPr>
                <w:rFonts w:hint="eastAsia" w:cs="宋体" w:asciiTheme="minorEastAsia" w:hAnsiTheme="minorEastAsia" w:eastAsiaTheme="minorEastAsia"/>
                <w:sz w:val="24"/>
              </w:rPr>
              <w:t>第7个</w:t>
            </w:r>
          </w:p>
        </w:tc>
        <w:tc>
          <w:tcPr>
            <w:tcW w:w="1615" w:type="dxa"/>
            <w:vAlign w:val="center"/>
          </w:tcPr>
          <w:p>
            <w:pPr>
              <w:spacing w:beforeLines="100"/>
              <w:ind w:left="-420" w:leftChars="-200" w:firstLine="480" w:firstLineChars="200"/>
              <w:jc w:val="center"/>
              <w:rPr>
                <w:rFonts w:cs="宋体" w:asciiTheme="minorEastAsia" w:hAnsiTheme="minorEastAsia" w:eastAsiaTheme="minorEastAsia"/>
                <w:b/>
                <w:sz w:val="24"/>
              </w:rPr>
            </w:pPr>
            <w:r>
              <w:rPr>
                <w:rFonts w:hint="eastAsia" w:cs="宋体" w:asciiTheme="minorEastAsia" w:hAnsiTheme="minorEastAsia" w:eastAsiaTheme="minorEastAsia"/>
                <w:sz w:val="24"/>
              </w:rPr>
              <w:t>号</w:t>
            </w:r>
          </w:p>
        </w:tc>
        <w:tc>
          <w:tcPr>
            <w:tcW w:w="4639" w:type="dxa"/>
            <w:vAlign w:val="center"/>
          </w:tcPr>
          <w:p>
            <w:pPr>
              <w:ind w:left="-420" w:leftChars="-200" w:firstLine="422" w:firstLineChars="200"/>
              <w:jc w:val="center"/>
              <w:rPr>
                <w:rFonts w:cs="宋体" w:asciiTheme="minorEastAsia" w:hAnsiTheme="minorEastAsia" w:eastAsiaTheme="minorEastAsia"/>
                <w:b/>
                <w:szCs w:val="21"/>
              </w:rPr>
            </w:pPr>
          </w:p>
        </w:tc>
        <w:tc>
          <w:tcPr>
            <w:tcW w:w="2181" w:type="dxa"/>
            <w:vAlign w:val="center"/>
          </w:tcPr>
          <w:p>
            <w:pPr>
              <w:ind w:left="-420" w:leftChars="-200" w:firstLine="420" w:firstLineChars="200"/>
              <w:jc w:val="center"/>
              <w:rPr>
                <w:rFonts w:cs="宋体" w:asciiTheme="minorEastAsia" w:hAnsiTheme="minorEastAsia" w:eastAsiaTheme="minorEastAsia"/>
                <w:szCs w:val="21"/>
              </w:rPr>
            </w:pP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1344" w:hRule="atLeast"/>
          <w:jc w:val="center"/>
        </w:trPr>
        <w:tc>
          <w:tcPr>
            <w:tcW w:w="9567" w:type="dxa"/>
            <w:gridSpan w:val="4"/>
            <w:vAlign w:val="center"/>
          </w:tcPr>
          <w:p>
            <w:pPr>
              <w:spacing w:beforeLines="100"/>
              <w:ind w:left="-420" w:leftChars="-200" w:firstLine="420" w:firstLineChars="200"/>
              <w:rPr>
                <w:rFonts w:cs="宋体" w:asciiTheme="minorEastAsia" w:hAnsiTheme="minorEastAsia" w:eastAsiaTheme="minorEastAsia"/>
                <w:bCs/>
                <w:szCs w:val="21"/>
              </w:rPr>
            </w:pPr>
            <w:r>
              <w:rPr>
                <w:rFonts w:hint="eastAsia" w:cs="宋体" w:asciiTheme="minorEastAsia" w:hAnsiTheme="minorEastAsia" w:eastAsiaTheme="minorEastAsia"/>
                <w:bCs/>
                <w:szCs w:val="21"/>
              </w:rPr>
              <w:t>招标人代表签字：</w:t>
            </w:r>
          </w:p>
          <w:p>
            <w:pPr>
              <w:spacing w:beforeLines="100"/>
              <w:ind w:left="-420" w:leftChars="-200" w:firstLine="420" w:firstLineChars="200"/>
              <w:rPr>
                <w:rFonts w:cs="宋体" w:asciiTheme="minorEastAsia" w:hAnsiTheme="minorEastAsia" w:eastAsiaTheme="minorEastAsia"/>
                <w:bCs/>
                <w:szCs w:val="21"/>
              </w:rPr>
            </w:pPr>
          </w:p>
          <w:p>
            <w:pPr>
              <w:ind w:left="-420" w:leftChars="-200" w:firstLine="420" w:firstLineChars="200"/>
              <w:jc w:val="right"/>
              <w:rPr>
                <w:rFonts w:cs="宋体" w:asciiTheme="minorEastAsia" w:hAnsiTheme="minorEastAsia" w:eastAsiaTheme="minorEastAsia"/>
                <w:sz w:val="24"/>
              </w:rPr>
            </w:pPr>
            <w:r>
              <w:rPr>
                <w:rFonts w:hint="eastAsia" w:cs="宋体" w:asciiTheme="minorEastAsia" w:hAnsiTheme="minorEastAsia" w:eastAsiaTheme="minorEastAsia"/>
                <w:szCs w:val="21"/>
              </w:rPr>
              <w:t>年   月   日</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1597" w:hRule="atLeast"/>
          <w:jc w:val="center"/>
        </w:trPr>
        <w:tc>
          <w:tcPr>
            <w:tcW w:w="9567" w:type="dxa"/>
            <w:gridSpan w:val="4"/>
            <w:vAlign w:val="center"/>
          </w:tcPr>
          <w:p>
            <w:pPr>
              <w:ind w:left="-420" w:leftChars="-200" w:firstLine="420" w:firstLineChars="200"/>
              <w:rPr>
                <w:rFonts w:cs="宋体" w:asciiTheme="minorEastAsia" w:hAnsiTheme="minorEastAsia" w:eastAsiaTheme="minorEastAsia"/>
                <w:bCs/>
                <w:szCs w:val="21"/>
              </w:rPr>
            </w:pPr>
            <w:r>
              <w:rPr>
                <w:rFonts w:hint="eastAsia" w:cs="宋体" w:asciiTheme="minorEastAsia" w:hAnsiTheme="minorEastAsia" w:eastAsiaTheme="minorEastAsia"/>
                <w:bCs/>
                <w:szCs w:val="21"/>
              </w:rPr>
              <w:t>监督人员签字：</w:t>
            </w:r>
          </w:p>
          <w:p>
            <w:pPr>
              <w:ind w:left="-420" w:leftChars="-200" w:firstLine="420" w:firstLineChars="200"/>
              <w:jc w:val="right"/>
              <w:rPr>
                <w:rFonts w:cs="宋体" w:asciiTheme="minorEastAsia" w:hAnsiTheme="minorEastAsia" w:eastAsiaTheme="minorEastAsia"/>
                <w:szCs w:val="21"/>
              </w:rPr>
            </w:pPr>
          </w:p>
          <w:p>
            <w:pPr>
              <w:ind w:left="-420" w:leftChars="-200" w:firstLine="420" w:firstLineChars="200"/>
              <w:jc w:val="right"/>
              <w:rPr>
                <w:rFonts w:cs="宋体" w:asciiTheme="minorEastAsia" w:hAnsiTheme="minorEastAsia" w:eastAsiaTheme="minorEastAsia"/>
                <w:sz w:val="24"/>
              </w:rPr>
            </w:pPr>
            <w:r>
              <w:rPr>
                <w:rFonts w:hint="eastAsia" w:cs="宋体" w:asciiTheme="minorEastAsia" w:hAnsiTheme="minorEastAsia" w:eastAsiaTheme="minorEastAsia"/>
                <w:szCs w:val="21"/>
              </w:rPr>
              <w:t>年   月   日</w:t>
            </w:r>
          </w:p>
        </w:tc>
      </w:tr>
    </w:tbl>
    <w:p>
      <w:pPr>
        <w:spacing w:line="500" w:lineRule="exact"/>
        <w:ind w:left="-420" w:leftChars="-200" w:firstLine="480" w:firstLineChars="200"/>
        <w:rPr>
          <w:rFonts w:cs="宋体" w:asciiTheme="minorEastAsia" w:hAnsiTheme="minorEastAsia" w:eastAsiaTheme="minorEastAsia"/>
          <w:sz w:val="24"/>
        </w:rPr>
      </w:pPr>
    </w:p>
    <w:p>
      <w:pPr>
        <w:spacing w:line="500" w:lineRule="exact"/>
        <w:ind w:left="-420" w:leftChars="-200" w:firstLine="480" w:firstLineChars="200"/>
        <w:rPr>
          <w:rFonts w:cs="宋体" w:asciiTheme="minorEastAsia" w:hAnsiTheme="minorEastAsia" w:eastAsiaTheme="minorEastAsia"/>
          <w:sz w:val="24"/>
        </w:rPr>
      </w:pPr>
    </w:p>
    <w:p>
      <w:pPr>
        <w:pStyle w:val="59"/>
        <w:widowControl w:val="0"/>
        <w:adjustRightInd w:val="0"/>
        <w:snapToGrid w:val="0"/>
        <w:spacing w:line="360" w:lineRule="auto"/>
        <w:ind w:left="-420" w:leftChars="-200" w:firstLine="420" w:firstLineChars="200"/>
        <w:jc w:val="left"/>
        <w:rPr>
          <w:rFonts w:hint="eastAsia"/>
          <w:bCs/>
          <w:color w:val="000000" w:themeColor="text1"/>
          <w:kern w:val="0"/>
          <w14:textFill>
            <w14:solidFill>
              <w14:schemeClr w14:val="tx1"/>
            </w14:solidFill>
          </w14:textFill>
        </w:rPr>
      </w:pPr>
    </w:p>
    <w:p>
      <w:pPr>
        <w:pStyle w:val="59"/>
        <w:widowControl w:val="0"/>
        <w:adjustRightInd w:val="0"/>
        <w:snapToGrid w:val="0"/>
        <w:spacing w:line="360" w:lineRule="auto"/>
        <w:ind w:left="-420" w:leftChars="-200" w:firstLine="420" w:firstLineChars="200"/>
        <w:jc w:val="left"/>
        <w:rPr>
          <w:rFonts w:hint="eastAsia"/>
          <w:bCs/>
          <w:color w:val="000000" w:themeColor="text1"/>
          <w:kern w:val="0"/>
          <w14:textFill>
            <w14:solidFill>
              <w14:schemeClr w14:val="tx1"/>
            </w14:solidFill>
          </w14:textFill>
        </w:rPr>
      </w:pPr>
    </w:p>
    <w:bookmarkEnd w:id="77"/>
    <w:p>
      <w:pPr>
        <w:spacing w:beforeLines="100" w:afterLines="100" w:line="400" w:lineRule="exact"/>
        <w:ind w:left="-420" w:leftChars="-200" w:firstLine="643" w:firstLineChars="200"/>
        <w:jc w:val="center"/>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第四部分 投标文件的编写与制作格式</w:t>
      </w:r>
    </w:p>
    <w:p>
      <w:pPr>
        <w:pStyle w:val="18"/>
        <w:spacing w:line="400" w:lineRule="exact"/>
        <w:ind w:left="-420" w:leftChars="-200" w:firstLine="422" w:firstLineChars="200"/>
        <w:rPr>
          <w:rFonts w:ascii="黑体" w:eastAsia="黑体"/>
          <w:b/>
          <w:bCs/>
          <w:color w:val="000000" w:themeColor="text1"/>
          <w:sz w:val="21"/>
          <w:szCs w:val="21"/>
          <w14:textFill>
            <w14:solidFill>
              <w14:schemeClr w14:val="tx1"/>
            </w14:solidFill>
          </w14:textFill>
        </w:rPr>
      </w:pPr>
      <w:r>
        <w:rPr>
          <w:rFonts w:hint="eastAsia" w:ascii="黑体" w:eastAsia="黑体"/>
          <w:b/>
          <w:bCs/>
          <w:color w:val="000000" w:themeColor="text1"/>
          <w:sz w:val="21"/>
          <w:szCs w:val="21"/>
          <w14:textFill>
            <w14:solidFill>
              <w14:schemeClr w14:val="tx1"/>
            </w14:solidFill>
          </w14:textFill>
        </w:rPr>
        <w:t>一、总则</w:t>
      </w:r>
    </w:p>
    <w:p>
      <w:pPr>
        <w:spacing w:line="400" w:lineRule="exact"/>
        <w:ind w:left="-420" w:leftChars="-200" w:firstLine="420" w:firstLineChars="200"/>
        <w:rPr>
          <w:rFonts w:eastAsia="Times New Roman"/>
          <w:color w:val="000000" w:themeColor="text1"/>
          <w:szCs w:val="21"/>
          <w14:textFill>
            <w14:solidFill>
              <w14:schemeClr w14:val="tx1"/>
            </w14:solidFill>
          </w14:textFill>
        </w:rPr>
      </w:pPr>
      <w:r>
        <w:rPr>
          <w:rFonts w:eastAsia="Times New Roman"/>
          <w:bCs/>
          <w:color w:val="000000" w:themeColor="text1"/>
          <w:szCs w:val="21"/>
          <w14:textFill>
            <w14:solidFill>
              <w14:schemeClr w14:val="tx1"/>
            </w14:solidFill>
          </w14:textFill>
        </w:rPr>
        <w:t>1</w:t>
      </w:r>
      <w:r>
        <w:rPr>
          <w:rFonts w:hint="eastAsia" w:ascii="宋体" w:hAnsi="宋体" w:cs="宋体"/>
          <w:bCs/>
          <w:color w:val="000000" w:themeColor="text1"/>
          <w:szCs w:val="21"/>
          <w14:textFill>
            <w14:solidFill>
              <w14:schemeClr w14:val="tx1"/>
            </w14:solidFill>
          </w14:textFill>
        </w:rPr>
        <w:t>、投标文件计量单位及文字（略）</w:t>
      </w:r>
    </w:p>
    <w:p>
      <w:pPr>
        <w:spacing w:line="400" w:lineRule="exact"/>
        <w:ind w:left="-420" w:leftChars="-200" w:firstLine="420" w:firstLineChars="200"/>
        <w:rPr>
          <w:rFonts w:eastAsia="Times New Roman"/>
          <w:bCs/>
          <w:color w:val="000000" w:themeColor="text1"/>
          <w:szCs w:val="21"/>
          <w14:textFill>
            <w14:solidFill>
              <w14:schemeClr w14:val="tx1"/>
            </w14:solidFill>
          </w14:textFill>
        </w:rPr>
      </w:pPr>
      <w:r>
        <w:rPr>
          <w:rFonts w:eastAsia="Times New Roman"/>
          <w:bCs/>
          <w:color w:val="000000" w:themeColor="text1"/>
          <w:szCs w:val="21"/>
          <w14:textFill>
            <w14:solidFill>
              <w14:schemeClr w14:val="tx1"/>
            </w14:solidFill>
          </w14:textFill>
        </w:rPr>
        <w:t>2</w:t>
      </w:r>
      <w:r>
        <w:rPr>
          <w:rFonts w:hint="eastAsia" w:ascii="宋体" w:hAnsi="宋体" w:cs="宋体"/>
          <w:bCs/>
          <w:color w:val="000000" w:themeColor="text1"/>
          <w:szCs w:val="21"/>
          <w14:textFill>
            <w14:solidFill>
              <w14:schemeClr w14:val="tx1"/>
            </w14:solidFill>
          </w14:textFill>
        </w:rPr>
        <w:t>、投标文件的组成</w:t>
      </w:r>
    </w:p>
    <w:p>
      <w:pPr>
        <w:spacing w:line="400" w:lineRule="exact"/>
        <w:ind w:left="-420" w:leftChars="-200" w:firstLine="388" w:firstLineChars="200"/>
        <w:rPr>
          <w:rFonts w:eastAsia="Times New Roman"/>
          <w:color w:val="000000" w:themeColor="text1"/>
          <w:spacing w:val="-8"/>
          <w:szCs w:val="21"/>
          <w14:textFill>
            <w14:solidFill>
              <w14:schemeClr w14:val="tx1"/>
            </w14:solidFill>
          </w14:textFill>
        </w:rPr>
      </w:pPr>
      <w:r>
        <w:rPr>
          <w:rFonts w:hint="eastAsia" w:ascii="宋体" w:hAnsi="宋体" w:cs="宋体"/>
          <w:color w:val="000000" w:themeColor="text1"/>
          <w:spacing w:val="-8"/>
          <w:szCs w:val="21"/>
          <w14:textFill>
            <w14:solidFill>
              <w14:schemeClr w14:val="tx1"/>
            </w14:solidFill>
          </w14:textFill>
        </w:rPr>
        <w:t>仅做商务投标文件、不做技术投标文件</w:t>
      </w:r>
      <w:r>
        <w:rPr>
          <w:rFonts w:eastAsia="Times New Roman"/>
          <w:color w:val="000000" w:themeColor="text1"/>
          <w:spacing w:val="-8"/>
          <w:szCs w:val="21"/>
          <w14:textFill>
            <w14:solidFill>
              <w14:schemeClr w14:val="tx1"/>
            </w14:solidFill>
          </w14:textFill>
        </w:rPr>
        <w:t>(</w:t>
      </w:r>
      <w:r>
        <w:rPr>
          <w:rFonts w:hint="eastAsia" w:ascii="宋体" w:hAnsi="宋体" w:cs="宋体"/>
          <w:color w:val="000000" w:themeColor="text1"/>
          <w:spacing w:val="-8"/>
          <w:szCs w:val="21"/>
          <w14:textFill>
            <w14:solidFill>
              <w14:schemeClr w14:val="tx1"/>
            </w14:solidFill>
          </w14:textFill>
        </w:rPr>
        <w:t>施工组织设计</w:t>
      </w:r>
      <w:r>
        <w:rPr>
          <w:rFonts w:eastAsia="Times New Roman"/>
          <w:color w:val="000000" w:themeColor="text1"/>
          <w:spacing w:val="-8"/>
          <w:szCs w:val="21"/>
          <w14:textFill>
            <w14:solidFill>
              <w14:schemeClr w14:val="tx1"/>
            </w14:solidFill>
          </w14:textFill>
        </w:rPr>
        <w:t>)</w:t>
      </w:r>
      <w:r>
        <w:rPr>
          <w:rFonts w:hint="eastAsia" w:ascii="宋体" w:hAnsi="宋体" w:cs="宋体"/>
          <w:color w:val="000000" w:themeColor="text1"/>
          <w:spacing w:val="-8"/>
          <w:szCs w:val="21"/>
          <w14:textFill>
            <w14:solidFill>
              <w14:schemeClr w14:val="tx1"/>
            </w14:solidFill>
          </w14:textFill>
        </w:rPr>
        <w:t>。待投标结果确定后，由投标人在签订施工合同时提交技术投标文件</w:t>
      </w:r>
      <w:r>
        <w:rPr>
          <w:rFonts w:eastAsia="Times New Roman"/>
          <w:color w:val="000000" w:themeColor="text1"/>
          <w:spacing w:val="-8"/>
          <w:szCs w:val="21"/>
          <w14:textFill>
            <w14:solidFill>
              <w14:schemeClr w14:val="tx1"/>
            </w14:solidFill>
          </w14:textFill>
        </w:rPr>
        <w:t>(</w:t>
      </w:r>
      <w:r>
        <w:rPr>
          <w:rFonts w:hint="eastAsia" w:ascii="宋体" w:hAnsi="宋体" w:cs="宋体"/>
          <w:color w:val="000000" w:themeColor="text1"/>
          <w:spacing w:val="-8"/>
          <w:szCs w:val="21"/>
          <w14:textFill>
            <w14:solidFill>
              <w14:schemeClr w14:val="tx1"/>
            </w14:solidFill>
          </w14:textFill>
        </w:rPr>
        <w:t>施工组织设计</w:t>
      </w:r>
      <w:r>
        <w:rPr>
          <w:rFonts w:eastAsia="Times New Roman"/>
          <w:color w:val="000000" w:themeColor="text1"/>
          <w:spacing w:val="-8"/>
          <w:szCs w:val="21"/>
          <w14:textFill>
            <w14:solidFill>
              <w14:schemeClr w14:val="tx1"/>
            </w14:solidFill>
          </w14:textFill>
        </w:rPr>
        <w:t>)</w:t>
      </w:r>
      <w:r>
        <w:rPr>
          <w:rFonts w:hint="eastAsia" w:ascii="宋体" w:hAnsi="宋体" w:cs="宋体"/>
          <w:color w:val="000000" w:themeColor="text1"/>
          <w:spacing w:val="-8"/>
          <w:szCs w:val="21"/>
          <w14:textFill>
            <w14:solidFill>
              <w14:schemeClr w14:val="tx1"/>
            </w14:solidFill>
          </w14:textFill>
        </w:rPr>
        <w:t>。但不得因技术投标文件的问题而要求增加工程造价。</w:t>
      </w:r>
    </w:p>
    <w:p>
      <w:pPr>
        <w:spacing w:line="400" w:lineRule="exact"/>
        <w:ind w:left="-420" w:leftChars="-200" w:firstLine="420" w:firstLineChars="200"/>
        <w:rPr>
          <w:rFonts w:eastAsia="Times New Roman"/>
          <w:bCs/>
          <w:color w:val="000000" w:themeColor="text1"/>
          <w:szCs w:val="21"/>
          <w14:textFill>
            <w14:solidFill>
              <w14:schemeClr w14:val="tx1"/>
            </w14:solidFill>
          </w14:textFill>
        </w:rPr>
      </w:pPr>
      <w:r>
        <w:rPr>
          <w:rFonts w:eastAsia="Times New Roman"/>
          <w:bCs/>
          <w:color w:val="000000" w:themeColor="text1"/>
          <w:szCs w:val="21"/>
          <w14:textFill>
            <w14:solidFill>
              <w14:schemeClr w14:val="tx1"/>
            </w14:solidFill>
          </w14:textFill>
        </w:rPr>
        <w:t>3</w:t>
      </w:r>
      <w:r>
        <w:rPr>
          <w:rFonts w:hint="eastAsia" w:ascii="宋体" w:hAnsi="宋体" w:cs="宋体"/>
          <w:bCs/>
          <w:color w:val="000000" w:themeColor="text1"/>
          <w:szCs w:val="21"/>
          <w14:textFill>
            <w14:solidFill>
              <w14:schemeClr w14:val="tx1"/>
            </w14:solidFill>
          </w14:textFill>
        </w:rPr>
        <w:t>、投标文件填写</w:t>
      </w:r>
    </w:p>
    <w:p>
      <w:pPr>
        <w:spacing w:line="400" w:lineRule="exact"/>
        <w:ind w:left="-420" w:leftChars="-200" w:firstLine="420" w:firstLineChars="200"/>
        <w:rPr>
          <w:rFonts w:eastAsia="Times New Roman"/>
          <w:color w:val="000000" w:themeColor="text1"/>
          <w:szCs w:val="21"/>
          <w14:textFill>
            <w14:solidFill>
              <w14:schemeClr w14:val="tx1"/>
            </w14:solidFill>
          </w14:textFill>
        </w:rPr>
      </w:pPr>
      <w:r>
        <w:rPr>
          <w:rFonts w:eastAsia="Times New Roman"/>
          <w:color w:val="000000" w:themeColor="text1"/>
          <w:szCs w:val="21"/>
          <w14:textFill>
            <w14:solidFill>
              <w14:schemeClr w14:val="tx1"/>
            </w14:solidFill>
          </w14:textFill>
        </w:rPr>
        <w:t xml:space="preserve">3.1 </w:t>
      </w:r>
      <w:r>
        <w:rPr>
          <w:rFonts w:hint="eastAsia" w:ascii="宋体" w:hAnsi="宋体" w:cs="宋体"/>
          <w:color w:val="000000" w:themeColor="text1"/>
          <w:szCs w:val="21"/>
          <w14:textFill>
            <w14:solidFill>
              <w14:schemeClr w14:val="tx1"/>
            </w14:solidFill>
          </w14:textFill>
        </w:rPr>
        <w:t>投标人必须毫无例外地使用招标文件提供的投标文件格式。</w:t>
      </w:r>
    </w:p>
    <w:p>
      <w:pPr>
        <w:spacing w:line="400" w:lineRule="exact"/>
        <w:ind w:left="-420" w:leftChars="-200" w:firstLine="420" w:firstLineChars="200"/>
        <w:rPr>
          <w:rFonts w:eastAsia="Times New Roman"/>
          <w:bCs/>
          <w:color w:val="000000" w:themeColor="text1"/>
          <w:szCs w:val="21"/>
          <w14:textFill>
            <w14:solidFill>
              <w14:schemeClr w14:val="tx1"/>
            </w14:solidFill>
          </w14:textFill>
        </w:rPr>
      </w:pPr>
      <w:r>
        <w:rPr>
          <w:rFonts w:eastAsia="Times New Roman"/>
          <w:bCs/>
          <w:color w:val="000000" w:themeColor="text1"/>
          <w:szCs w:val="21"/>
          <w14:textFill>
            <w14:solidFill>
              <w14:schemeClr w14:val="tx1"/>
            </w14:solidFill>
          </w14:textFill>
        </w:rPr>
        <w:t>4</w:t>
      </w:r>
      <w:r>
        <w:rPr>
          <w:rFonts w:hint="eastAsia" w:ascii="宋体" w:hAnsi="宋体" w:cs="宋体"/>
          <w:bCs/>
          <w:color w:val="000000" w:themeColor="text1"/>
          <w:szCs w:val="21"/>
          <w14:textFill>
            <w14:solidFill>
              <w14:schemeClr w14:val="tx1"/>
            </w14:solidFill>
          </w14:textFill>
        </w:rPr>
        <w:t>、投标文件的签署及规定</w:t>
      </w:r>
    </w:p>
    <w:p>
      <w:pPr>
        <w:spacing w:line="400" w:lineRule="exact"/>
        <w:ind w:left="-420" w:leftChars="-200" w:firstLine="420" w:firstLineChars="200"/>
        <w:rPr>
          <w:rFonts w:eastAsia="Times New Roman"/>
          <w:color w:val="000000" w:themeColor="text1"/>
          <w:szCs w:val="21"/>
          <w14:textFill>
            <w14:solidFill>
              <w14:schemeClr w14:val="tx1"/>
            </w14:solidFill>
          </w14:textFill>
        </w:rPr>
      </w:pPr>
      <w:r>
        <w:rPr>
          <w:rFonts w:eastAsia="Times New Roman"/>
          <w:color w:val="000000" w:themeColor="text1"/>
          <w:szCs w:val="21"/>
          <w14:textFill>
            <w14:solidFill>
              <w14:schemeClr w14:val="tx1"/>
            </w14:solidFill>
          </w14:textFill>
        </w:rPr>
        <w:t>4.1</w:t>
      </w:r>
      <w:r>
        <w:rPr>
          <w:rFonts w:hint="eastAsia" w:ascii="宋体" w:hAnsi="宋体" w:cs="宋体"/>
          <w:color w:val="000000" w:themeColor="text1"/>
          <w:szCs w:val="21"/>
          <w14:textFill>
            <w14:solidFill>
              <w14:schemeClr w14:val="tx1"/>
            </w14:solidFill>
          </w14:textFill>
        </w:rPr>
        <w:t>组成投标文件的各项资料均应遵守本条规定。</w:t>
      </w:r>
    </w:p>
    <w:p>
      <w:pPr>
        <w:spacing w:line="400" w:lineRule="exact"/>
        <w:ind w:left="-420" w:leftChars="-200" w:firstLine="420" w:firstLineChars="200"/>
        <w:rPr>
          <w:rFonts w:eastAsia="Times New Roman"/>
          <w:color w:val="000000" w:themeColor="text1"/>
          <w:szCs w:val="21"/>
          <w14:textFill>
            <w14:solidFill>
              <w14:schemeClr w14:val="tx1"/>
            </w14:solidFill>
          </w14:textFill>
        </w:rPr>
      </w:pPr>
      <w:r>
        <w:rPr>
          <w:rFonts w:eastAsia="Times New Roman"/>
          <w:color w:val="000000" w:themeColor="text1"/>
          <w:szCs w:val="21"/>
          <w14:textFill>
            <w14:solidFill>
              <w14:schemeClr w14:val="tx1"/>
            </w14:solidFill>
          </w14:textFill>
        </w:rPr>
        <w:t>4.2</w:t>
      </w:r>
      <w:r>
        <w:rPr>
          <w:rFonts w:hint="eastAsia" w:ascii="宋体" w:hAnsi="宋体" w:cs="宋体"/>
          <w:color w:val="000000" w:themeColor="text1"/>
          <w:szCs w:val="21"/>
          <w14:textFill>
            <w14:solidFill>
              <w14:schemeClr w14:val="tx1"/>
            </w14:solidFill>
          </w14:textFill>
        </w:rPr>
        <w:t>投标人应在规定的位置填写全称，同时加盖印章。</w:t>
      </w:r>
    </w:p>
    <w:p>
      <w:pPr>
        <w:spacing w:line="400" w:lineRule="exact"/>
        <w:ind w:left="-420" w:leftChars="-200" w:firstLine="420" w:firstLineChars="200"/>
        <w:rPr>
          <w:rFonts w:eastAsia="Times New Roman"/>
          <w:color w:val="000000" w:themeColor="text1"/>
          <w:szCs w:val="21"/>
          <w14:textFill>
            <w14:solidFill>
              <w14:schemeClr w14:val="tx1"/>
            </w14:solidFill>
          </w14:textFill>
        </w:rPr>
      </w:pPr>
      <w:r>
        <w:rPr>
          <w:rFonts w:eastAsia="Times New Roman"/>
          <w:color w:val="000000" w:themeColor="text1"/>
          <w:szCs w:val="21"/>
          <w14:textFill>
            <w14:solidFill>
              <w14:schemeClr w14:val="tx1"/>
            </w14:solidFill>
          </w14:textFill>
        </w:rPr>
        <w:t>4.3</w:t>
      </w:r>
      <w:r>
        <w:rPr>
          <w:rFonts w:hint="eastAsia" w:ascii="宋体" w:hAnsi="宋体" w:cs="宋体"/>
          <w:color w:val="000000" w:themeColor="text1"/>
          <w:szCs w:val="21"/>
          <w14:textFill>
            <w14:solidFill>
              <w14:schemeClr w14:val="tx1"/>
            </w14:solidFill>
          </w14:textFill>
        </w:rPr>
        <w:t>投标文件必须由法人代表或授权委托代理人按规定签署。</w:t>
      </w:r>
    </w:p>
    <w:p>
      <w:pPr>
        <w:spacing w:line="400" w:lineRule="exact"/>
        <w:ind w:left="-420" w:leftChars="-200" w:firstLine="420" w:firstLineChars="200"/>
        <w:rPr>
          <w:rFonts w:eastAsia="Times New Roman"/>
          <w:color w:val="000000" w:themeColor="text1"/>
          <w:szCs w:val="21"/>
          <w14:textFill>
            <w14:solidFill>
              <w14:schemeClr w14:val="tx1"/>
            </w14:solidFill>
          </w14:textFill>
        </w:rPr>
      </w:pPr>
      <w:r>
        <w:rPr>
          <w:rFonts w:eastAsia="Times New Roman"/>
          <w:color w:val="000000" w:themeColor="text1"/>
          <w:szCs w:val="21"/>
          <w14:textFill>
            <w14:solidFill>
              <w14:schemeClr w14:val="tx1"/>
            </w14:solidFill>
          </w14:textFill>
        </w:rPr>
        <w:t>4.4</w:t>
      </w:r>
      <w:r>
        <w:rPr>
          <w:rFonts w:hint="eastAsia" w:ascii="宋体" w:hAnsi="宋体" w:cs="宋体"/>
          <w:color w:val="000000" w:themeColor="text1"/>
          <w:spacing w:val="-8"/>
          <w:szCs w:val="21"/>
          <w14:textFill>
            <w14:solidFill>
              <w14:schemeClr w14:val="tx1"/>
            </w14:solidFill>
          </w14:textFill>
        </w:rPr>
        <w:t>投标文件的份数：投标文件四份（正本一份，副本三份）。</w:t>
      </w:r>
    </w:p>
    <w:p>
      <w:pPr>
        <w:spacing w:line="400" w:lineRule="exact"/>
        <w:ind w:left="-420" w:leftChars="-200" w:firstLine="420" w:firstLineChars="200"/>
        <w:rPr>
          <w:rFonts w:eastAsia="Times New Roman"/>
          <w:color w:val="000000" w:themeColor="text1"/>
          <w:szCs w:val="21"/>
          <w14:textFill>
            <w14:solidFill>
              <w14:schemeClr w14:val="tx1"/>
            </w14:solidFill>
          </w14:textFill>
        </w:rPr>
      </w:pPr>
      <w:r>
        <w:rPr>
          <w:rFonts w:eastAsia="Times New Roman"/>
          <w:color w:val="000000" w:themeColor="text1"/>
          <w:szCs w:val="21"/>
          <w14:textFill>
            <w14:solidFill>
              <w14:schemeClr w14:val="tx1"/>
            </w14:solidFill>
          </w14:textFill>
        </w:rPr>
        <w:t>4.5</w:t>
      </w:r>
      <w:r>
        <w:rPr>
          <w:rFonts w:hint="eastAsia" w:ascii="宋体" w:hAnsi="宋体" w:cs="宋体"/>
          <w:color w:val="000000" w:themeColor="text1"/>
          <w:spacing w:val="-4"/>
          <w:szCs w:val="21"/>
          <w14:textFill>
            <w14:solidFill>
              <w14:schemeClr w14:val="tx1"/>
            </w14:solidFill>
          </w14:textFill>
        </w:rPr>
        <w:t>投标文件不得涂改，增删，投标文件因字迹潦草或表达不清所引起的后果由投标人负责</w:t>
      </w:r>
      <w:r>
        <w:rPr>
          <w:rFonts w:hint="eastAsia" w:ascii="宋体" w:hAnsi="宋体" w:cs="宋体"/>
          <w:color w:val="000000" w:themeColor="text1"/>
          <w:szCs w:val="21"/>
          <w14:textFill>
            <w14:solidFill>
              <w14:schemeClr w14:val="tx1"/>
            </w14:solidFill>
          </w14:textFill>
        </w:rPr>
        <w:t>。</w:t>
      </w:r>
    </w:p>
    <w:p>
      <w:pPr>
        <w:pStyle w:val="18"/>
        <w:spacing w:line="400" w:lineRule="exact"/>
        <w:ind w:left="-420" w:leftChars="-200" w:firstLine="422" w:firstLineChars="200"/>
        <w:rPr>
          <w:rFonts w:ascii="黑体" w:eastAsia="黑体"/>
          <w:b/>
          <w:bCs/>
          <w:color w:val="000000" w:themeColor="text1"/>
          <w:sz w:val="21"/>
          <w:szCs w:val="21"/>
          <w14:textFill>
            <w14:solidFill>
              <w14:schemeClr w14:val="tx1"/>
            </w14:solidFill>
          </w14:textFill>
        </w:rPr>
      </w:pPr>
      <w:r>
        <w:rPr>
          <w:rFonts w:hint="eastAsia" w:ascii="黑体" w:eastAsia="黑体"/>
          <w:b/>
          <w:bCs/>
          <w:color w:val="000000" w:themeColor="text1"/>
          <w:sz w:val="21"/>
          <w:szCs w:val="21"/>
          <w14:textFill>
            <w14:solidFill>
              <w14:schemeClr w14:val="tx1"/>
            </w14:solidFill>
          </w14:textFill>
        </w:rPr>
        <w:t>二、投标文件的编写与制作（格式）</w:t>
      </w:r>
    </w:p>
    <w:p>
      <w:pPr>
        <w:spacing w:line="400" w:lineRule="exact"/>
        <w:ind w:left="-420" w:leftChars="-200" w:firstLine="420" w:firstLineChars="200"/>
        <w:rPr>
          <w:rFonts w:eastAsia="Times New Roman"/>
          <w:color w:val="000000" w:themeColor="text1"/>
          <w:szCs w:val="21"/>
          <w14:textFill>
            <w14:solidFill>
              <w14:schemeClr w14:val="tx1"/>
            </w14:solidFill>
          </w14:textFill>
        </w:rPr>
      </w:pPr>
      <w:r>
        <w:rPr>
          <w:rFonts w:eastAsia="Times New Roman"/>
          <w:bCs/>
          <w:color w:val="000000" w:themeColor="text1"/>
          <w:szCs w:val="21"/>
          <w14:textFill>
            <w14:solidFill>
              <w14:schemeClr w14:val="tx1"/>
            </w14:solidFill>
          </w14:textFill>
        </w:rPr>
        <w:t>5</w:t>
      </w:r>
      <w:r>
        <w:rPr>
          <w:rFonts w:hint="eastAsia" w:ascii="宋体" w:hAnsi="宋体" w:cs="宋体"/>
          <w:bCs/>
          <w:color w:val="000000" w:themeColor="text1"/>
          <w:szCs w:val="21"/>
          <w14:textFill>
            <w14:solidFill>
              <w14:schemeClr w14:val="tx1"/>
            </w14:solidFill>
          </w14:textFill>
        </w:rPr>
        <w:t>、投标文件格式</w:t>
      </w:r>
      <w:r>
        <w:rPr>
          <w:rFonts w:hint="eastAsia" w:ascii="宋体" w:hAnsi="宋体" w:cs="宋体"/>
          <w:color w:val="000000" w:themeColor="text1"/>
          <w:szCs w:val="21"/>
          <w14:textFill>
            <w14:solidFill>
              <w14:schemeClr w14:val="tx1"/>
            </w14:solidFill>
          </w14:textFill>
        </w:rPr>
        <w:t>详附件一；</w:t>
      </w:r>
    </w:p>
    <w:p>
      <w:pPr>
        <w:pStyle w:val="18"/>
        <w:spacing w:line="400" w:lineRule="exact"/>
        <w:ind w:left="-420" w:leftChars="-200" w:firstLine="420" w:firstLineChars="200"/>
        <w:rPr>
          <w:color w:val="000000" w:themeColor="text1"/>
          <w:sz w:val="21"/>
          <w:szCs w:val="21"/>
          <w14:textFill>
            <w14:solidFill>
              <w14:schemeClr w14:val="tx1"/>
            </w14:solidFill>
          </w14:textFill>
        </w:rPr>
      </w:pPr>
      <w:r>
        <w:rPr>
          <w:bCs/>
          <w:color w:val="000000" w:themeColor="text1"/>
          <w:sz w:val="21"/>
          <w:szCs w:val="21"/>
          <w14:textFill>
            <w14:solidFill>
              <w14:schemeClr w14:val="tx1"/>
            </w14:solidFill>
          </w14:textFill>
        </w:rPr>
        <w:t>6</w:t>
      </w:r>
      <w:r>
        <w:rPr>
          <w:rFonts w:hint="eastAsia" w:ascii="宋体" w:hAnsi="宋体" w:cs="宋体"/>
          <w:bCs/>
          <w:color w:val="000000" w:themeColor="text1"/>
          <w:sz w:val="21"/>
          <w:szCs w:val="21"/>
          <w14:textFill>
            <w14:solidFill>
              <w14:schemeClr w14:val="tx1"/>
            </w14:solidFill>
          </w14:textFill>
        </w:rPr>
        <w:t>、有关确立企业法律地位原始文件及复印件：</w:t>
      </w:r>
      <w:r>
        <w:rPr>
          <w:rFonts w:hint="eastAsia" w:ascii="宋体" w:hAnsi="宋体" w:cs="宋体"/>
          <w:color w:val="000000" w:themeColor="text1"/>
          <w:sz w:val="21"/>
          <w:szCs w:val="21"/>
          <w14:textFill>
            <w14:solidFill>
              <w14:schemeClr w14:val="tx1"/>
            </w14:solidFill>
          </w14:textFill>
        </w:rPr>
        <w:t>包括营业执照副本、资质等级证书副本，安全生产许可证、建造师证</w:t>
      </w:r>
      <w:r>
        <w:rPr>
          <w:rFonts w:hint="eastAsia" w:ascii="宋体" w:hAnsi="宋体" w:cs="宋体"/>
          <w:color w:val="000000" w:themeColor="text1"/>
          <w:sz w:val="21"/>
          <w:szCs w:val="21"/>
          <w:lang w:eastAsia="zh-CN"/>
          <w14:textFill>
            <w14:solidFill>
              <w14:schemeClr w14:val="tx1"/>
            </w14:solidFill>
          </w14:textFill>
        </w:rPr>
        <w:t>、</w:t>
      </w:r>
      <w:r>
        <w:rPr>
          <w:rFonts w:hint="eastAsia" w:ascii="宋体" w:hAnsi="宋体" w:cs="宋体"/>
          <w:color w:val="000000" w:themeColor="text1"/>
          <w:sz w:val="21"/>
          <w:szCs w:val="21"/>
          <w14:textFill>
            <w14:solidFill>
              <w14:schemeClr w14:val="tx1"/>
            </w14:solidFill>
          </w14:textFill>
        </w:rPr>
        <w:t>投标保证金承诺函等相关证件复印件（具体详见投标文件格式），以及投标人认为其他需要编写的内容；</w:t>
      </w:r>
    </w:p>
    <w:p>
      <w:pPr>
        <w:pStyle w:val="18"/>
        <w:spacing w:line="400" w:lineRule="exact"/>
        <w:ind w:left="-420" w:leftChars="-200" w:firstLine="420" w:firstLineChars="200"/>
        <w:rPr>
          <w:bCs/>
          <w:color w:val="000000" w:themeColor="text1"/>
          <w:sz w:val="21"/>
          <w:szCs w:val="21"/>
          <w14:textFill>
            <w14:solidFill>
              <w14:schemeClr w14:val="tx1"/>
            </w14:solidFill>
          </w14:textFill>
        </w:rPr>
      </w:pPr>
      <w:r>
        <w:rPr>
          <w:bCs/>
          <w:color w:val="000000" w:themeColor="text1"/>
          <w:sz w:val="21"/>
          <w:szCs w:val="21"/>
          <w14:textFill>
            <w14:solidFill>
              <w14:schemeClr w14:val="tx1"/>
            </w14:solidFill>
          </w14:textFill>
        </w:rPr>
        <w:t>7</w:t>
      </w:r>
      <w:r>
        <w:rPr>
          <w:rFonts w:hint="eastAsia" w:ascii="宋体" w:hAnsi="宋体" w:cs="宋体"/>
          <w:bCs/>
          <w:color w:val="000000" w:themeColor="text1"/>
          <w:sz w:val="21"/>
          <w:szCs w:val="21"/>
          <w14:textFill>
            <w14:solidFill>
              <w14:schemeClr w14:val="tx1"/>
            </w14:solidFill>
          </w14:textFill>
        </w:rPr>
        <w:t>、投标报价：</w:t>
      </w:r>
      <w:r>
        <w:rPr>
          <w:rFonts w:hint="eastAsia" w:ascii="宋体" w:hAnsi="宋体" w:cs="宋体"/>
          <w:color w:val="000000" w:themeColor="text1"/>
          <w:sz w:val="21"/>
          <w:szCs w:val="21"/>
          <w14:textFill>
            <w14:solidFill>
              <w14:schemeClr w14:val="tx1"/>
            </w14:solidFill>
          </w14:textFill>
        </w:rPr>
        <w:t>投标人应根据招标人提供的招标文件、及招标答疑纪要，以及自身的经济实力和技术力量，参照江永县</w:t>
      </w:r>
      <w:r>
        <w:rPr>
          <w:rFonts w:hint="eastAsia" w:ascii="宋体" w:hAnsi="宋体" w:cs="宋体"/>
          <w:color w:val="000000" w:themeColor="text1"/>
          <w:spacing w:val="-4"/>
          <w:sz w:val="21"/>
          <w:szCs w:val="21"/>
          <w14:textFill>
            <w14:solidFill>
              <w14:schemeClr w14:val="tx1"/>
            </w14:solidFill>
          </w14:textFill>
        </w:rPr>
        <w:t>的市场施工价，自行确定是否需要预算和能否接受</w:t>
      </w:r>
      <w:r>
        <w:rPr>
          <w:rFonts w:hint="eastAsia" w:ascii="宋体" w:hAnsi="宋体" w:cs="宋体"/>
          <w:color w:val="000000" w:themeColor="text1"/>
          <w:sz w:val="21"/>
          <w:szCs w:val="21"/>
          <w14:textFill>
            <w14:solidFill>
              <w14:schemeClr w14:val="tx1"/>
            </w14:solidFill>
          </w14:textFill>
        </w:rPr>
        <w:t>招标</w:t>
      </w:r>
      <w:r>
        <w:rPr>
          <w:rFonts w:hint="eastAsia" w:ascii="宋体" w:hAnsi="宋体" w:cs="宋体"/>
          <w:color w:val="000000" w:themeColor="text1"/>
          <w:spacing w:val="-4"/>
          <w:sz w:val="21"/>
          <w:szCs w:val="21"/>
          <w14:textFill>
            <w14:solidFill>
              <w14:schemeClr w14:val="tx1"/>
            </w14:solidFill>
          </w14:textFill>
        </w:rPr>
        <w:t>人的合理定价。</w:t>
      </w:r>
    </w:p>
    <w:p>
      <w:pPr>
        <w:pStyle w:val="18"/>
        <w:spacing w:line="400" w:lineRule="exact"/>
        <w:ind w:left="-420" w:leftChars="-200" w:firstLine="420" w:firstLineChars="200"/>
        <w:rPr>
          <w:color w:val="000000" w:themeColor="text1"/>
          <w:sz w:val="21"/>
          <w:szCs w:val="21"/>
          <w14:textFill>
            <w14:solidFill>
              <w14:schemeClr w14:val="tx1"/>
            </w14:solidFill>
          </w14:textFill>
        </w:rPr>
      </w:pPr>
      <w:r>
        <w:rPr>
          <w:bCs/>
          <w:color w:val="000000" w:themeColor="text1"/>
          <w:sz w:val="21"/>
          <w:szCs w:val="21"/>
          <w14:textFill>
            <w14:solidFill>
              <w14:schemeClr w14:val="tx1"/>
            </w14:solidFill>
          </w14:textFill>
        </w:rPr>
        <w:t>8</w:t>
      </w:r>
      <w:r>
        <w:rPr>
          <w:rFonts w:hint="eastAsia" w:ascii="宋体" w:hAnsi="宋体" w:cs="宋体"/>
          <w:bCs/>
          <w:color w:val="000000" w:themeColor="text1"/>
          <w:sz w:val="21"/>
          <w:szCs w:val="21"/>
          <w14:textFill>
            <w14:solidFill>
              <w14:schemeClr w14:val="tx1"/>
            </w14:solidFill>
          </w14:textFill>
        </w:rPr>
        <w:t>、投标文件总的编写要求：</w:t>
      </w:r>
      <w:r>
        <w:rPr>
          <w:rFonts w:hint="eastAsia" w:ascii="宋体" w:hAnsi="宋体" w:cs="宋体"/>
          <w:color w:val="000000" w:themeColor="text1"/>
          <w:sz w:val="21"/>
          <w:szCs w:val="21"/>
          <w14:textFill>
            <w14:solidFill>
              <w14:schemeClr w14:val="tx1"/>
            </w14:solidFill>
          </w14:textFill>
        </w:rPr>
        <w:t>投标文件按上述顺序装订，要求编写目录。</w:t>
      </w:r>
    </w:p>
    <w:p>
      <w:pPr>
        <w:spacing w:line="400" w:lineRule="exact"/>
        <w:ind w:left="-420" w:leftChars="-200" w:firstLine="420" w:firstLineChars="200"/>
        <w:rPr>
          <w:rFonts w:eastAsia="Times New Roman"/>
          <w:bCs/>
          <w:color w:val="000000" w:themeColor="text1"/>
          <w:szCs w:val="21"/>
          <w14:textFill>
            <w14:solidFill>
              <w14:schemeClr w14:val="tx1"/>
            </w14:solidFill>
          </w14:textFill>
        </w:rPr>
      </w:pPr>
      <w:r>
        <w:rPr>
          <w:rFonts w:eastAsia="Times New Roman"/>
          <w:bCs/>
          <w:color w:val="000000" w:themeColor="text1"/>
          <w:szCs w:val="21"/>
          <w14:textFill>
            <w14:solidFill>
              <w14:schemeClr w14:val="tx1"/>
            </w14:solidFill>
          </w14:textFill>
        </w:rPr>
        <w:t>9</w:t>
      </w:r>
      <w:r>
        <w:rPr>
          <w:rFonts w:hint="eastAsia" w:ascii="宋体" w:hAnsi="宋体" w:cs="宋体"/>
          <w:bCs/>
          <w:color w:val="000000" w:themeColor="text1"/>
          <w:szCs w:val="21"/>
          <w14:textFill>
            <w14:solidFill>
              <w14:schemeClr w14:val="tx1"/>
            </w14:solidFill>
          </w14:textFill>
        </w:rPr>
        <w:t>、投标文件的制作与密封</w:t>
      </w:r>
    </w:p>
    <w:p>
      <w:pPr>
        <w:spacing w:line="400" w:lineRule="exact"/>
        <w:ind w:left="-420" w:leftChars="-200" w:firstLine="420" w:firstLineChars="200"/>
        <w:rPr>
          <w:rFonts w:eastAsia="Times New Roman"/>
          <w:color w:val="000000" w:themeColor="text1"/>
          <w:szCs w:val="21"/>
          <w14:textFill>
            <w14:solidFill>
              <w14:schemeClr w14:val="tx1"/>
            </w14:solidFill>
          </w14:textFill>
        </w:rPr>
      </w:pPr>
      <w:r>
        <w:rPr>
          <w:rFonts w:eastAsia="Times New Roman"/>
          <w:color w:val="000000" w:themeColor="text1"/>
          <w:szCs w:val="21"/>
          <w14:textFill>
            <w14:solidFill>
              <w14:schemeClr w14:val="tx1"/>
            </w14:solidFill>
          </w14:textFill>
        </w:rPr>
        <w:t>9.1</w:t>
      </w:r>
      <w:r>
        <w:rPr>
          <w:rFonts w:hint="eastAsia" w:ascii="宋体" w:hAnsi="宋体" w:cs="宋体"/>
          <w:color w:val="000000" w:themeColor="text1"/>
          <w:szCs w:val="21"/>
          <w14:textFill>
            <w14:solidFill>
              <w14:schemeClr w14:val="tx1"/>
            </w14:solidFill>
          </w14:textFill>
        </w:rPr>
        <w:t>投标人应将投标文件统一装订成册，字迹必须十分清晰。</w:t>
      </w:r>
    </w:p>
    <w:p>
      <w:pPr>
        <w:spacing w:line="400" w:lineRule="exact"/>
        <w:ind w:left="-420" w:leftChars="-200" w:firstLine="420" w:firstLineChars="200"/>
        <w:rPr>
          <w:rFonts w:eastAsia="Times New Roman"/>
          <w:color w:val="000000" w:themeColor="text1"/>
          <w:szCs w:val="21"/>
          <w14:textFill>
            <w14:solidFill>
              <w14:schemeClr w14:val="tx1"/>
            </w14:solidFill>
          </w14:textFill>
        </w:rPr>
      </w:pPr>
      <w:r>
        <w:rPr>
          <w:rFonts w:eastAsia="Times New Roman"/>
          <w:color w:val="000000" w:themeColor="text1"/>
          <w:szCs w:val="21"/>
          <w14:textFill>
            <w14:solidFill>
              <w14:schemeClr w14:val="tx1"/>
            </w14:solidFill>
          </w14:textFill>
        </w:rPr>
        <w:t>9.2</w:t>
      </w:r>
      <w:r>
        <w:rPr>
          <w:rFonts w:hint="eastAsia" w:ascii="宋体" w:hAnsi="宋体" w:cs="宋体"/>
          <w:color w:val="000000" w:themeColor="text1"/>
          <w:szCs w:val="21"/>
          <w14:textFill>
            <w14:solidFill>
              <w14:schemeClr w14:val="tx1"/>
            </w14:solidFill>
          </w14:textFill>
        </w:rPr>
        <w:t>投标文件四份</w:t>
      </w:r>
      <w:r>
        <w:rPr>
          <w:rFonts w:eastAsia="Times New Roman"/>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正本一份、副本三份</w:t>
      </w:r>
      <w:r>
        <w:rPr>
          <w:rFonts w:eastAsia="Times New Roman"/>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装入同一个自备的密封袋中，并在密封套上都要加贴密封条、封套骑缝</w:t>
      </w:r>
      <w:r>
        <w:rPr>
          <w:color w:val="000000"/>
        </w:rPr>
        <w:t>加盖投标人单位公章或由投标人的法定代表人或其授权的代理</w:t>
      </w:r>
      <w:r>
        <w:rPr>
          <w:rFonts w:hint="eastAsia" w:ascii="宋体" w:hAnsi="宋体" w:cs="宋体"/>
          <w:color w:val="000000" w:themeColor="text1"/>
          <w:szCs w:val="21"/>
          <w14:textFill>
            <w14:solidFill>
              <w14:schemeClr w14:val="tx1"/>
            </w14:solidFill>
          </w14:textFill>
        </w:rPr>
        <w:t>人印鉴或签字，密封套上写明招标编号、项目名称。同时要注明</w:t>
      </w:r>
      <w:r>
        <w:rPr>
          <w:rFonts w:eastAsia="Times New Roman"/>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年月日</w:t>
      </w:r>
      <w:r>
        <w:rPr>
          <w:rFonts w:hint="eastAsia" w:ascii="宋体" w:hAnsi="宋体" w:cs="宋体"/>
          <w:color w:val="000000" w:themeColor="text1"/>
          <w:szCs w:val="21"/>
          <w:u w:val="single"/>
          <w14:textFill>
            <w14:solidFill>
              <w14:schemeClr w14:val="tx1"/>
            </w14:solidFill>
          </w14:textFill>
        </w:rPr>
        <w:t>时</w:t>
      </w:r>
      <w:r>
        <w:rPr>
          <w:rFonts w:hint="eastAsia" w:ascii="宋体" w:hAnsi="宋体" w:cs="宋体"/>
          <w:color w:val="000000" w:themeColor="text1"/>
          <w:szCs w:val="21"/>
          <w14:textFill>
            <w14:solidFill>
              <w14:schemeClr w14:val="tx1"/>
            </w14:solidFill>
          </w14:textFill>
        </w:rPr>
        <w:t>前不得开封</w:t>
      </w:r>
      <w:r>
        <w:rPr>
          <w:rFonts w:eastAsia="Times New Roman"/>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u w:val="single"/>
          <w14:textFill>
            <w14:solidFill>
              <w14:schemeClr w14:val="tx1"/>
            </w14:solidFill>
          </w14:textFill>
        </w:rPr>
        <w:t>按</w:t>
      </w:r>
      <w:r>
        <w:rPr>
          <w:rFonts w:hint="eastAsia" w:ascii="宋体" w:hAnsi="宋体" w:cs="宋体"/>
          <w:color w:val="000000" w:themeColor="text1"/>
          <w:szCs w:val="21"/>
          <w:u w:val="single"/>
          <w:lang w:eastAsia="zh-CN"/>
          <w14:textFill>
            <w14:solidFill>
              <w14:schemeClr w14:val="tx1"/>
            </w14:solidFill>
          </w14:textFill>
        </w:rPr>
        <w:t>招标公告</w:t>
      </w:r>
      <w:r>
        <w:rPr>
          <w:rFonts w:hint="eastAsia" w:ascii="宋体" w:hAnsi="宋体" w:cs="宋体"/>
          <w:color w:val="000000" w:themeColor="text1"/>
          <w:szCs w:val="21"/>
          <w:u w:val="single"/>
          <w14:textFill>
            <w14:solidFill>
              <w14:schemeClr w14:val="tx1"/>
            </w14:solidFill>
          </w14:textFill>
        </w:rPr>
        <w:t>规定的投标截止时间</w:t>
      </w:r>
      <w:r>
        <w:rPr>
          <w:rFonts w:hint="eastAsia" w:ascii="宋体" w:hAnsi="宋体" w:cs="宋体"/>
          <w:color w:val="000000" w:themeColor="text1"/>
          <w:szCs w:val="21"/>
          <w14:textFill>
            <w14:solidFill>
              <w14:schemeClr w14:val="tx1"/>
            </w14:solidFill>
          </w14:textFill>
        </w:rPr>
        <w:t>）。</w:t>
      </w:r>
    </w:p>
    <w:p>
      <w:pPr>
        <w:spacing w:line="400" w:lineRule="exact"/>
        <w:ind w:left="-420" w:leftChars="-200" w:firstLine="420" w:firstLineChars="200"/>
        <w:rPr>
          <w:rFonts w:eastAsia="Times New Roman"/>
          <w:color w:val="000000" w:themeColor="text1"/>
          <w:szCs w:val="21"/>
          <w14:textFill>
            <w14:solidFill>
              <w14:schemeClr w14:val="tx1"/>
            </w14:solidFill>
          </w14:textFill>
        </w:rPr>
      </w:pPr>
    </w:p>
    <w:p>
      <w:pPr>
        <w:spacing w:beforeLines="100" w:afterLines="100" w:line="400" w:lineRule="exact"/>
        <w:ind w:left="-420" w:leftChars="-200" w:firstLine="643" w:firstLineChars="200"/>
        <w:jc w:val="center"/>
        <w:rPr>
          <w:rFonts w:asciiTheme="minorEastAsia" w:hAnsiTheme="minorEastAsia" w:eastAsiaTheme="minorEastAsia" w:cstheme="minorEastAsia"/>
          <w:b/>
          <w:bCs/>
          <w:sz w:val="32"/>
          <w:szCs w:val="32"/>
        </w:rPr>
      </w:pPr>
    </w:p>
    <w:p>
      <w:pPr>
        <w:spacing w:beforeLines="100" w:afterLines="100" w:line="400" w:lineRule="exact"/>
        <w:ind w:left="-420" w:leftChars="-200" w:firstLine="643" w:firstLineChars="200"/>
        <w:jc w:val="both"/>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 xml:space="preserve"> </w:t>
      </w:r>
    </w:p>
    <w:p>
      <w:pPr>
        <w:pStyle w:val="3"/>
        <w:rPr>
          <w:rFonts w:hint="eastAsia" w:asciiTheme="minorEastAsia" w:hAnsiTheme="minorEastAsia" w:eastAsiaTheme="minorEastAsia" w:cstheme="minorEastAsia"/>
          <w:b/>
          <w:bCs/>
          <w:sz w:val="32"/>
          <w:szCs w:val="32"/>
        </w:rPr>
      </w:pPr>
    </w:p>
    <w:p>
      <w:pPr>
        <w:pStyle w:val="3"/>
        <w:rPr>
          <w:rFonts w:hint="eastAsia" w:asciiTheme="minorEastAsia" w:hAnsiTheme="minorEastAsia" w:eastAsiaTheme="minorEastAsia" w:cstheme="minorEastAsia"/>
          <w:b/>
          <w:bCs/>
          <w:sz w:val="32"/>
          <w:szCs w:val="32"/>
        </w:rPr>
      </w:pPr>
    </w:p>
    <w:p>
      <w:pPr>
        <w:pStyle w:val="18"/>
        <w:spacing w:line="400" w:lineRule="exact"/>
        <w:ind w:left="-420" w:leftChars="-200" w:firstLine="360" w:firstLineChars="2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附件一：投标文件格式</w:t>
      </w:r>
    </w:p>
    <w:p>
      <w:pPr>
        <w:spacing w:line="360" w:lineRule="exact"/>
        <w:ind w:left="-420" w:leftChars="-200" w:firstLine="560" w:firstLineChars="200"/>
        <w:rPr>
          <w:rFonts w:asciiTheme="minorEastAsia" w:hAnsiTheme="minorEastAsia" w:eastAsiaTheme="minorEastAsia" w:cstheme="minorEastAsia"/>
          <w:sz w:val="28"/>
          <w:szCs w:val="28"/>
        </w:rPr>
      </w:pPr>
    </w:p>
    <w:p>
      <w:pPr>
        <w:ind w:left="-420" w:leftChars="-200" w:firstLine="643" w:firstLineChars="200"/>
        <w:jc w:val="center"/>
        <w:rPr>
          <w:rFonts w:asciiTheme="minorEastAsia" w:hAnsiTheme="minorEastAsia" w:eastAsiaTheme="minorEastAsia" w:cstheme="minorEastAsia"/>
          <w:b/>
          <w:sz w:val="32"/>
        </w:rPr>
      </w:pPr>
    </w:p>
    <w:p>
      <w:pPr>
        <w:ind w:left="-420" w:leftChars="-200" w:firstLine="643" w:firstLineChars="200"/>
        <w:jc w:val="center"/>
        <w:rPr>
          <w:rFonts w:asciiTheme="minorEastAsia" w:hAnsiTheme="minorEastAsia" w:eastAsiaTheme="minorEastAsia" w:cstheme="minorEastAsia"/>
          <w:b/>
          <w:sz w:val="32"/>
        </w:rPr>
      </w:pPr>
    </w:p>
    <w:p>
      <w:pPr>
        <w:ind w:left="-420" w:leftChars="-200" w:firstLine="600" w:firstLineChars="200"/>
        <w:jc w:val="center"/>
        <w:rPr>
          <w:rFonts w:asciiTheme="minorEastAsia" w:hAnsiTheme="minorEastAsia" w:eastAsiaTheme="minorEastAsia" w:cstheme="minorEastAsia"/>
          <w:kern w:val="0"/>
          <w:sz w:val="30"/>
          <w:szCs w:val="30"/>
        </w:rPr>
      </w:pPr>
    </w:p>
    <w:p>
      <w:pPr>
        <w:ind w:left="-420" w:leftChars="-200" w:firstLine="600" w:firstLineChars="200"/>
        <w:jc w:val="center"/>
        <w:rPr>
          <w:rFonts w:asciiTheme="minorEastAsia" w:hAnsiTheme="minorEastAsia" w:eastAsiaTheme="minorEastAsia" w:cstheme="minorEastAsia"/>
          <w:kern w:val="0"/>
          <w:sz w:val="30"/>
          <w:szCs w:val="30"/>
        </w:rPr>
      </w:pPr>
    </w:p>
    <w:p>
      <w:pPr>
        <w:ind w:left="-420" w:leftChars="-200" w:firstLine="600" w:firstLineChars="200"/>
        <w:jc w:val="center"/>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u w:val="single"/>
        </w:rPr>
        <w:t xml:space="preserve">               </w:t>
      </w:r>
      <w:r>
        <w:rPr>
          <w:rFonts w:hint="eastAsia" w:asciiTheme="minorEastAsia" w:hAnsiTheme="minorEastAsia" w:eastAsiaTheme="minorEastAsia" w:cstheme="minorEastAsia"/>
          <w:kern w:val="0"/>
          <w:sz w:val="30"/>
          <w:szCs w:val="30"/>
        </w:rPr>
        <w:t>工程</w:t>
      </w:r>
    </w:p>
    <w:p>
      <w:pPr>
        <w:ind w:left="-420" w:leftChars="-200" w:firstLine="600" w:firstLineChars="200"/>
        <w:jc w:val="center"/>
        <w:rPr>
          <w:rFonts w:asciiTheme="minorEastAsia" w:hAnsiTheme="minorEastAsia" w:eastAsiaTheme="minorEastAsia" w:cstheme="minorEastAsia"/>
          <w:sz w:val="30"/>
          <w:szCs w:val="30"/>
        </w:rPr>
      </w:pPr>
    </w:p>
    <w:p>
      <w:pPr>
        <w:ind w:left="-420" w:leftChars="-200" w:firstLine="600" w:firstLineChars="200"/>
        <w:jc w:val="center"/>
        <w:rPr>
          <w:rFonts w:asciiTheme="minorEastAsia" w:hAnsiTheme="minorEastAsia" w:eastAsiaTheme="minorEastAsia" w:cstheme="minorEastAsia"/>
          <w:sz w:val="30"/>
          <w:szCs w:val="30"/>
          <w:u w:val="single"/>
        </w:rPr>
      </w:pPr>
      <w:r>
        <w:rPr>
          <w:rFonts w:hint="eastAsia" w:asciiTheme="minorEastAsia" w:hAnsiTheme="minorEastAsia" w:eastAsiaTheme="minorEastAsia" w:cstheme="minorEastAsia"/>
          <w:sz w:val="30"/>
          <w:szCs w:val="30"/>
        </w:rPr>
        <w:t>（招标编号：</w:t>
      </w:r>
      <w:r>
        <w:rPr>
          <w:rFonts w:hint="eastAsia" w:asciiTheme="minorEastAsia" w:hAnsiTheme="minorEastAsia" w:eastAsiaTheme="minorEastAsia" w:cstheme="minorEastAsia"/>
          <w:sz w:val="30"/>
          <w:szCs w:val="30"/>
          <w:u w:val="single"/>
        </w:rPr>
        <w:t xml:space="preserve">          </w:t>
      </w:r>
      <w:r>
        <w:rPr>
          <w:rFonts w:hint="eastAsia" w:asciiTheme="minorEastAsia" w:hAnsiTheme="minorEastAsia" w:eastAsiaTheme="minorEastAsia" w:cstheme="minorEastAsia"/>
          <w:sz w:val="30"/>
          <w:szCs w:val="30"/>
        </w:rPr>
        <w:t>）</w:t>
      </w:r>
    </w:p>
    <w:p>
      <w:pPr>
        <w:spacing w:line="300" w:lineRule="exact"/>
        <w:ind w:left="-420" w:leftChars="-200" w:firstLine="536" w:firstLineChars="200"/>
        <w:jc w:val="center"/>
        <w:rPr>
          <w:rFonts w:asciiTheme="minorEastAsia" w:hAnsiTheme="minorEastAsia" w:eastAsiaTheme="minorEastAsia" w:cstheme="minorEastAsia"/>
          <w:bCs/>
          <w:spacing w:val="-16"/>
          <w:sz w:val="30"/>
          <w:szCs w:val="30"/>
        </w:rPr>
      </w:pPr>
    </w:p>
    <w:p>
      <w:pPr>
        <w:spacing w:line="300" w:lineRule="exact"/>
        <w:ind w:left="-420" w:leftChars="-200" w:firstLine="536" w:firstLineChars="200"/>
        <w:jc w:val="center"/>
        <w:rPr>
          <w:rFonts w:asciiTheme="minorEastAsia" w:hAnsiTheme="minorEastAsia" w:eastAsiaTheme="minorEastAsia" w:cstheme="minorEastAsia"/>
          <w:bCs/>
          <w:spacing w:val="-16"/>
          <w:sz w:val="30"/>
          <w:szCs w:val="30"/>
        </w:rPr>
      </w:pPr>
    </w:p>
    <w:p>
      <w:pPr>
        <w:spacing w:line="300" w:lineRule="exact"/>
        <w:ind w:left="-420" w:leftChars="-200" w:firstLine="536" w:firstLineChars="200"/>
        <w:jc w:val="center"/>
        <w:rPr>
          <w:rFonts w:asciiTheme="minorEastAsia" w:hAnsiTheme="minorEastAsia" w:eastAsiaTheme="minorEastAsia" w:cstheme="minorEastAsia"/>
          <w:bCs/>
          <w:spacing w:val="-16"/>
          <w:sz w:val="30"/>
          <w:szCs w:val="30"/>
        </w:rPr>
      </w:pPr>
    </w:p>
    <w:p>
      <w:pPr>
        <w:spacing w:line="1400" w:lineRule="exact"/>
        <w:ind w:left="-420" w:leftChars="-200" w:firstLine="723" w:firstLineChars="200"/>
        <w:jc w:val="center"/>
        <w:rPr>
          <w:rFonts w:asciiTheme="minorEastAsia" w:hAnsiTheme="minorEastAsia" w:eastAsiaTheme="minorEastAsia" w:cstheme="minorEastAsia"/>
          <w:b/>
          <w:bCs/>
          <w:sz w:val="36"/>
          <w:szCs w:val="36"/>
        </w:rPr>
      </w:pPr>
      <w:r>
        <w:rPr>
          <w:rFonts w:hint="eastAsia" w:asciiTheme="minorEastAsia" w:hAnsiTheme="minorEastAsia" w:eastAsiaTheme="minorEastAsia" w:cstheme="minorEastAsia"/>
          <w:b/>
          <w:bCs/>
          <w:sz w:val="36"/>
          <w:szCs w:val="36"/>
        </w:rPr>
        <w:t>投</w:t>
      </w:r>
    </w:p>
    <w:p>
      <w:pPr>
        <w:spacing w:line="1400" w:lineRule="exact"/>
        <w:ind w:left="-420" w:leftChars="-200" w:firstLine="723" w:firstLineChars="200"/>
        <w:jc w:val="center"/>
        <w:rPr>
          <w:rFonts w:asciiTheme="minorEastAsia" w:hAnsiTheme="minorEastAsia" w:eastAsiaTheme="minorEastAsia" w:cstheme="minorEastAsia"/>
          <w:b/>
          <w:bCs/>
          <w:sz w:val="36"/>
          <w:szCs w:val="36"/>
        </w:rPr>
      </w:pPr>
      <w:r>
        <w:rPr>
          <w:rFonts w:hint="eastAsia" w:asciiTheme="minorEastAsia" w:hAnsiTheme="minorEastAsia" w:eastAsiaTheme="minorEastAsia" w:cstheme="minorEastAsia"/>
          <w:b/>
          <w:bCs/>
          <w:sz w:val="36"/>
          <w:szCs w:val="36"/>
        </w:rPr>
        <w:t>标</w:t>
      </w:r>
    </w:p>
    <w:p>
      <w:pPr>
        <w:spacing w:line="1400" w:lineRule="exact"/>
        <w:ind w:left="-420" w:leftChars="-200" w:firstLine="723" w:firstLineChars="200"/>
        <w:jc w:val="center"/>
        <w:rPr>
          <w:rFonts w:asciiTheme="minorEastAsia" w:hAnsiTheme="minorEastAsia" w:eastAsiaTheme="minorEastAsia" w:cstheme="minorEastAsia"/>
          <w:b/>
          <w:bCs/>
          <w:sz w:val="36"/>
          <w:szCs w:val="36"/>
        </w:rPr>
      </w:pPr>
      <w:r>
        <w:rPr>
          <w:rFonts w:hint="eastAsia" w:asciiTheme="minorEastAsia" w:hAnsiTheme="minorEastAsia" w:eastAsiaTheme="minorEastAsia" w:cstheme="minorEastAsia"/>
          <w:b/>
          <w:bCs/>
          <w:sz w:val="36"/>
          <w:szCs w:val="36"/>
        </w:rPr>
        <w:t>文</w:t>
      </w:r>
    </w:p>
    <w:p>
      <w:pPr>
        <w:spacing w:line="1400" w:lineRule="exact"/>
        <w:ind w:left="-420" w:leftChars="-200" w:firstLine="723" w:firstLineChars="200"/>
        <w:jc w:val="center"/>
        <w:rPr>
          <w:rFonts w:asciiTheme="minorEastAsia" w:hAnsiTheme="minorEastAsia" w:eastAsiaTheme="minorEastAsia" w:cstheme="minorEastAsia"/>
          <w:b/>
          <w:bCs/>
          <w:sz w:val="36"/>
          <w:szCs w:val="36"/>
        </w:rPr>
      </w:pPr>
      <w:r>
        <w:rPr>
          <w:rFonts w:hint="eastAsia" w:asciiTheme="minorEastAsia" w:hAnsiTheme="minorEastAsia" w:eastAsiaTheme="minorEastAsia" w:cstheme="minorEastAsia"/>
          <w:b/>
          <w:bCs/>
          <w:sz w:val="36"/>
          <w:szCs w:val="36"/>
        </w:rPr>
        <w:t>件</w:t>
      </w:r>
    </w:p>
    <w:p>
      <w:pPr>
        <w:spacing w:line="240" w:lineRule="exact"/>
        <w:ind w:left="-420" w:leftChars="-200" w:firstLine="800" w:firstLineChars="200"/>
        <w:rPr>
          <w:rFonts w:asciiTheme="minorEastAsia" w:hAnsiTheme="minorEastAsia" w:eastAsiaTheme="minorEastAsia" w:cstheme="minorEastAsia"/>
          <w:sz w:val="40"/>
          <w:szCs w:val="40"/>
        </w:rPr>
      </w:pPr>
    </w:p>
    <w:p>
      <w:pPr>
        <w:spacing w:line="240" w:lineRule="exact"/>
        <w:ind w:left="-420" w:leftChars="-200" w:firstLine="800" w:firstLineChars="200"/>
        <w:rPr>
          <w:rFonts w:asciiTheme="minorEastAsia" w:hAnsiTheme="minorEastAsia" w:eastAsiaTheme="minorEastAsia" w:cstheme="minorEastAsia"/>
          <w:sz w:val="40"/>
          <w:szCs w:val="40"/>
        </w:rPr>
      </w:pPr>
      <w:r>
        <w:rPr>
          <w:rFonts w:hint="eastAsia" w:asciiTheme="minorEastAsia" w:hAnsiTheme="minorEastAsia" w:eastAsiaTheme="minorEastAsia" w:cstheme="minorEastAsia"/>
          <w:sz w:val="40"/>
          <w:szCs w:val="40"/>
        </w:rPr>
        <w:t xml:space="preserve">                  </w:t>
      </w:r>
    </w:p>
    <w:p>
      <w:pPr>
        <w:spacing w:line="860" w:lineRule="exact"/>
        <w:ind w:left="-420" w:leftChars="-200" w:firstLine="480" w:firstLineChars="200"/>
        <w:rPr>
          <w:rFonts w:asciiTheme="minorEastAsia" w:hAnsiTheme="minorEastAsia" w:eastAsiaTheme="minorEastAsia" w:cstheme="minorEastAsia"/>
          <w:bCs/>
          <w:spacing w:val="70"/>
          <w:sz w:val="24"/>
        </w:rPr>
      </w:pPr>
      <w:r>
        <w:rPr>
          <w:rFonts w:hint="eastAsia" w:asciiTheme="minorEastAsia" w:hAnsiTheme="minorEastAsia" w:eastAsiaTheme="minorEastAsia" w:cstheme="minorEastAsia"/>
          <w:bCs/>
          <w:sz w:val="24"/>
        </w:rPr>
        <w:t>投标人(全称并盖章)</w:t>
      </w:r>
      <w:r>
        <w:rPr>
          <w:rFonts w:hint="eastAsia" w:asciiTheme="minorEastAsia" w:hAnsiTheme="minorEastAsia" w:eastAsiaTheme="minorEastAsia" w:cstheme="minorEastAsia"/>
          <w:bCs/>
          <w:sz w:val="24"/>
          <w:u w:val="single"/>
        </w:rPr>
        <w:t xml:space="preserve">：                                 </w:t>
      </w:r>
    </w:p>
    <w:p>
      <w:pPr>
        <w:spacing w:line="860" w:lineRule="exact"/>
        <w:ind w:left="-420" w:leftChars="-200" w:firstLine="480" w:firstLineChars="200"/>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法定代表人 (签章):</w:t>
      </w:r>
      <w:r>
        <w:rPr>
          <w:rFonts w:hint="eastAsia" w:asciiTheme="minorEastAsia" w:hAnsiTheme="minorEastAsia" w:eastAsiaTheme="minorEastAsia" w:cstheme="minorEastAsia"/>
          <w:bCs/>
          <w:sz w:val="24"/>
          <w:u w:val="single"/>
        </w:rPr>
        <w:t xml:space="preserve">                               </w:t>
      </w: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bCs/>
          <w:sz w:val="24"/>
        </w:rPr>
        <w:t xml:space="preserve">                 </w:t>
      </w:r>
    </w:p>
    <w:p>
      <w:pPr>
        <w:widowControl/>
        <w:spacing w:line="480" w:lineRule="auto"/>
        <w:ind w:left="-420" w:leftChars="-200" w:firstLine="480" w:firstLineChars="200"/>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w:t>
      </w:r>
      <w:r>
        <w:rPr>
          <w:rFonts w:hint="eastAsia" w:asciiTheme="minorEastAsia" w:hAnsiTheme="minorEastAsia" w:eastAsiaTheme="minorEastAsia" w:cstheme="minorEastAsia"/>
          <w:kern w:val="0"/>
          <w:sz w:val="24"/>
        </w:rPr>
        <w:t>年</w:t>
      </w:r>
      <w:r>
        <w:rPr>
          <w:rFonts w:hint="eastAsia" w:asciiTheme="minorEastAsia" w:hAnsiTheme="minorEastAsia" w:eastAsiaTheme="minorEastAsia" w:cstheme="minorEastAsia"/>
          <w:kern w:val="0"/>
          <w:sz w:val="24"/>
          <w:u w:val="single"/>
        </w:rPr>
        <w:t xml:space="preserve">         </w:t>
      </w:r>
      <w:r>
        <w:rPr>
          <w:rFonts w:hint="eastAsia" w:asciiTheme="minorEastAsia" w:hAnsiTheme="minorEastAsia" w:eastAsiaTheme="minorEastAsia" w:cstheme="minorEastAsia"/>
          <w:kern w:val="0"/>
          <w:sz w:val="24"/>
        </w:rPr>
        <w:t>月</w:t>
      </w:r>
      <w:r>
        <w:rPr>
          <w:rFonts w:hint="eastAsia" w:asciiTheme="minorEastAsia" w:hAnsiTheme="minorEastAsia" w:eastAsiaTheme="minorEastAsia" w:cstheme="minorEastAsia"/>
          <w:kern w:val="0"/>
          <w:sz w:val="24"/>
          <w:u w:val="single"/>
        </w:rPr>
        <w:t xml:space="preserve">         </w:t>
      </w:r>
      <w:r>
        <w:rPr>
          <w:rFonts w:hint="eastAsia" w:asciiTheme="minorEastAsia" w:hAnsiTheme="minorEastAsia" w:eastAsiaTheme="minorEastAsia" w:cstheme="minorEastAsia"/>
          <w:kern w:val="0"/>
          <w:sz w:val="24"/>
        </w:rPr>
        <w:t>日</w:t>
      </w:r>
    </w:p>
    <w:p>
      <w:pPr>
        <w:ind w:left="-420" w:leftChars="-200" w:firstLine="360" w:firstLineChars="200"/>
        <w:jc w:val="left"/>
        <w:rPr>
          <w:rFonts w:asciiTheme="minorEastAsia" w:hAnsiTheme="minorEastAsia" w:eastAsiaTheme="minorEastAsia" w:cstheme="minorEastAsia"/>
          <w:sz w:val="18"/>
          <w:szCs w:val="18"/>
        </w:rPr>
      </w:pPr>
    </w:p>
    <w:p>
      <w:pPr>
        <w:keepNext/>
        <w:keepLines/>
        <w:jc w:val="center"/>
        <w:outlineLvl w:val="1"/>
        <w:rPr>
          <w:rFonts w:asciiTheme="minorEastAsia" w:hAnsiTheme="minorEastAsia" w:eastAsiaTheme="minorEastAsia" w:cstheme="minorEastAsia"/>
          <w:sz w:val="44"/>
          <w:szCs w:val="44"/>
        </w:rPr>
      </w:pPr>
      <w:bookmarkStart w:id="78" w:name="_Toc303864999"/>
      <w:bookmarkStart w:id="79" w:name="_Toc300678566"/>
    </w:p>
    <w:p>
      <w:pPr>
        <w:keepNext/>
        <w:keepLines/>
        <w:jc w:val="center"/>
        <w:outlineLvl w:val="1"/>
        <w:rPr>
          <w:rFonts w:asciiTheme="minorEastAsia" w:hAnsiTheme="minorEastAsia" w:eastAsiaTheme="minorEastAsia" w:cstheme="minorEastAsia"/>
          <w:sz w:val="44"/>
          <w:szCs w:val="44"/>
        </w:rPr>
      </w:pPr>
      <w:r>
        <w:rPr>
          <w:rFonts w:hint="eastAsia" w:asciiTheme="minorEastAsia" w:hAnsiTheme="minorEastAsia" w:eastAsiaTheme="minorEastAsia" w:cstheme="minorEastAsia"/>
          <w:sz w:val="44"/>
          <w:szCs w:val="44"/>
        </w:rPr>
        <w:t>目  录</w:t>
      </w:r>
      <w:bookmarkEnd w:id="78"/>
      <w:bookmarkEnd w:id="79"/>
    </w:p>
    <w:p>
      <w:pPr>
        <w:spacing w:line="400" w:lineRule="exact"/>
        <w:ind w:firstLine="360" w:firstLineChars="200"/>
        <w:rPr>
          <w:rFonts w:asciiTheme="minorEastAsia" w:hAnsiTheme="minorEastAsia" w:eastAsiaTheme="minorEastAsia" w:cstheme="minorEastAsia"/>
          <w:sz w:val="18"/>
          <w:szCs w:val="18"/>
        </w:rPr>
      </w:pPr>
    </w:p>
    <w:p>
      <w:pPr>
        <w:spacing w:line="400" w:lineRule="exact"/>
        <w:ind w:firstLine="420" w:firstLineChars="200"/>
        <w:rPr>
          <w:rFonts w:asciiTheme="minorEastAsia" w:hAnsiTheme="minorEastAsia" w:eastAsiaTheme="minorEastAsia" w:cstheme="minorEastAsia"/>
          <w:sz w:val="18"/>
          <w:szCs w:val="18"/>
        </w:rPr>
      </w:pPr>
      <w:r>
        <w:fldChar w:fldCharType="begin"/>
      </w:r>
      <w:r>
        <w:instrText xml:space="preserve"> HYPERLINK \l "_Toc300678570" </w:instrText>
      </w:r>
      <w:r>
        <w:fldChar w:fldCharType="separate"/>
      </w:r>
      <w:r>
        <w:rPr>
          <w:rFonts w:hint="eastAsia" w:asciiTheme="minorEastAsia" w:hAnsiTheme="minorEastAsia" w:eastAsiaTheme="minorEastAsia" w:cstheme="minorEastAsia"/>
          <w:sz w:val="18"/>
          <w:szCs w:val="18"/>
        </w:rPr>
        <w:t>一、法定代表人身份证明</w:t>
      </w:r>
      <w:r>
        <w:rPr>
          <w:rFonts w:hint="eastAsia" w:asciiTheme="minorEastAsia" w:hAnsiTheme="minorEastAsia" w:eastAsiaTheme="minorEastAsia" w:cstheme="minorEastAsia"/>
          <w:sz w:val="18"/>
          <w:szCs w:val="18"/>
        </w:rPr>
        <w:fldChar w:fldCharType="end"/>
      </w:r>
    </w:p>
    <w:p>
      <w:pPr>
        <w:spacing w:line="400" w:lineRule="exact"/>
        <w:ind w:firstLine="420" w:firstLineChars="200"/>
        <w:rPr>
          <w:rFonts w:asciiTheme="minorEastAsia" w:hAnsiTheme="minorEastAsia" w:eastAsiaTheme="minorEastAsia" w:cstheme="minorEastAsia"/>
          <w:sz w:val="18"/>
          <w:szCs w:val="18"/>
        </w:rPr>
      </w:pPr>
      <w:r>
        <w:fldChar w:fldCharType="begin"/>
      </w:r>
      <w:r>
        <w:instrText xml:space="preserve"> HYPERLINK \l "_Toc300678571" </w:instrText>
      </w:r>
      <w:r>
        <w:fldChar w:fldCharType="separate"/>
      </w:r>
      <w:r>
        <w:rPr>
          <w:rFonts w:hint="eastAsia" w:asciiTheme="minorEastAsia" w:hAnsiTheme="minorEastAsia" w:eastAsiaTheme="minorEastAsia" w:cstheme="minorEastAsia"/>
          <w:sz w:val="18"/>
          <w:szCs w:val="18"/>
        </w:rPr>
        <w:t>二、授权委托书</w:t>
      </w:r>
      <w:r>
        <w:rPr>
          <w:rFonts w:hint="eastAsia" w:asciiTheme="minorEastAsia" w:hAnsiTheme="minorEastAsia" w:eastAsiaTheme="minorEastAsia" w:cstheme="minorEastAsia"/>
          <w:sz w:val="18"/>
          <w:szCs w:val="18"/>
        </w:rPr>
        <w:fldChar w:fldCharType="end"/>
      </w:r>
    </w:p>
    <w:p>
      <w:pPr>
        <w:spacing w:line="400" w:lineRule="exact"/>
        <w:ind w:firstLine="360" w:firstLineChars="2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三、投标承诺书</w:t>
      </w:r>
    </w:p>
    <w:p>
      <w:pPr>
        <w:spacing w:line="400" w:lineRule="exact"/>
        <w:ind w:firstLine="360" w:firstLineChars="2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四、投标报价书</w:t>
      </w:r>
    </w:p>
    <w:p>
      <w:pPr>
        <w:spacing w:line="400" w:lineRule="exact"/>
        <w:ind w:firstLine="420" w:firstLineChars="200"/>
        <w:rPr>
          <w:rFonts w:asciiTheme="minorEastAsia" w:hAnsiTheme="minorEastAsia" w:eastAsiaTheme="minorEastAsia" w:cstheme="minorEastAsia"/>
          <w:sz w:val="18"/>
          <w:szCs w:val="18"/>
        </w:rPr>
      </w:pPr>
      <w:r>
        <w:fldChar w:fldCharType="begin"/>
      </w:r>
      <w:r>
        <w:instrText xml:space="preserve"> HYPERLINK \l "_Toc300678574" </w:instrText>
      </w:r>
      <w:r>
        <w:fldChar w:fldCharType="separate"/>
      </w:r>
      <w:r>
        <w:rPr>
          <w:rFonts w:hint="eastAsia" w:asciiTheme="minorEastAsia" w:hAnsiTheme="minorEastAsia" w:eastAsiaTheme="minorEastAsia" w:cstheme="minorEastAsia"/>
          <w:sz w:val="18"/>
          <w:szCs w:val="18"/>
        </w:rPr>
        <w:t>五、项目管理机构</w:t>
      </w:r>
      <w:r>
        <w:rPr>
          <w:rFonts w:hint="eastAsia" w:asciiTheme="minorEastAsia" w:hAnsiTheme="minorEastAsia" w:eastAsiaTheme="minorEastAsia" w:cstheme="minorEastAsia"/>
          <w:sz w:val="18"/>
          <w:szCs w:val="18"/>
        </w:rPr>
        <w:fldChar w:fldCharType="end"/>
      </w:r>
    </w:p>
    <w:p>
      <w:pPr>
        <w:spacing w:line="400" w:lineRule="exact"/>
        <w:ind w:firstLine="420" w:firstLineChars="200"/>
        <w:rPr>
          <w:rFonts w:asciiTheme="minorEastAsia" w:hAnsiTheme="minorEastAsia" w:eastAsiaTheme="minorEastAsia" w:cstheme="minorEastAsia"/>
          <w:sz w:val="18"/>
          <w:szCs w:val="18"/>
        </w:rPr>
      </w:pPr>
      <w:r>
        <w:fldChar w:fldCharType="begin"/>
      </w:r>
      <w:r>
        <w:instrText xml:space="preserve"> HYPERLINK \l "_Toc300678580" </w:instrText>
      </w:r>
      <w:r>
        <w:fldChar w:fldCharType="separate"/>
      </w:r>
      <w:r>
        <w:rPr>
          <w:rFonts w:hint="eastAsia" w:asciiTheme="minorEastAsia" w:hAnsiTheme="minorEastAsia" w:eastAsiaTheme="minorEastAsia" w:cstheme="minorEastAsia"/>
          <w:sz w:val="18"/>
          <w:szCs w:val="18"/>
        </w:rPr>
        <w:t>六、资格审查资料</w:t>
      </w:r>
      <w:r>
        <w:rPr>
          <w:rFonts w:hint="eastAsia" w:asciiTheme="minorEastAsia" w:hAnsiTheme="minorEastAsia" w:eastAsiaTheme="minorEastAsia" w:cstheme="minorEastAsia"/>
          <w:sz w:val="18"/>
          <w:szCs w:val="18"/>
        </w:rPr>
        <w:fldChar w:fldCharType="end"/>
      </w: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keepNext/>
        <w:keepLines/>
        <w:spacing w:before="260" w:after="260" w:line="400" w:lineRule="exact"/>
        <w:jc w:val="center"/>
        <w:outlineLvl w:val="1"/>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一、法定代表人身份证明</w:t>
      </w:r>
    </w:p>
    <w:p>
      <w:pPr>
        <w:widowControl/>
        <w:spacing w:line="400" w:lineRule="exact"/>
        <w:rPr>
          <w:rFonts w:asciiTheme="minorEastAsia" w:hAnsiTheme="minorEastAsia" w:eastAsiaTheme="minorEastAsia" w:cstheme="minorEastAsia"/>
          <w:kern w:val="0"/>
          <w:sz w:val="18"/>
          <w:szCs w:val="18"/>
        </w:rPr>
      </w:pPr>
    </w:p>
    <w:p>
      <w:pPr>
        <w:widowControl/>
        <w:topLinePunct/>
        <w:spacing w:line="400" w:lineRule="exact"/>
        <w:ind w:firstLine="420"/>
        <w:rPr>
          <w:rFonts w:asciiTheme="minorEastAsia" w:hAnsiTheme="minorEastAsia" w:eastAsiaTheme="minorEastAsia" w:cstheme="minorEastAsia"/>
          <w:kern w:val="0"/>
          <w:sz w:val="18"/>
          <w:szCs w:val="18"/>
          <w:u w:val="single"/>
        </w:rPr>
      </w:pPr>
      <w:r>
        <w:rPr>
          <w:rFonts w:hint="eastAsia" w:asciiTheme="minorEastAsia" w:hAnsiTheme="minorEastAsia" w:eastAsiaTheme="minorEastAsia" w:cstheme="minorEastAsia"/>
          <w:kern w:val="0"/>
          <w:sz w:val="18"/>
          <w:szCs w:val="18"/>
        </w:rPr>
        <w:t>投标人名称：</w:t>
      </w:r>
      <w:r>
        <w:rPr>
          <w:rFonts w:hint="eastAsia" w:asciiTheme="minorEastAsia" w:hAnsiTheme="minorEastAsia" w:eastAsiaTheme="minorEastAsia" w:cstheme="minorEastAsia"/>
          <w:kern w:val="0"/>
          <w:sz w:val="18"/>
          <w:szCs w:val="18"/>
          <w:u w:val="single"/>
        </w:rPr>
        <w:t xml:space="preserve">                         </w:t>
      </w:r>
    </w:p>
    <w:p>
      <w:pPr>
        <w:widowControl/>
        <w:topLinePunct/>
        <w:spacing w:line="400" w:lineRule="exact"/>
        <w:ind w:firstLine="42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单位性质：</w:t>
      </w:r>
      <w:r>
        <w:rPr>
          <w:rFonts w:hint="eastAsia" w:asciiTheme="minorEastAsia" w:hAnsiTheme="minorEastAsia" w:eastAsiaTheme="minorEastAsia" w:cstheme="minorEastAsia"/>
          <w:kern w:val="0"/>
          <w:sz w:val="18"/>
          <w:szCs w:val="18"/>
          <w:u w:val="single"/>
        </w:rPr>
        <w:t xml:space="preserve">                           </w:t>
      </w:r>
    </w:p>
    <w:p>
      <w:pPr>
        <w:widowControl/>
        <w:topLinePunct/>
        <w:spacing w:line="400" w:lineRule="exact"/>
        <w:ind w:firstLine="42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成立时间：</w:t>
      </w:r>
      <w:r>
        <w:rPr>
          <w:rFonts w:hint="eastAsia" w:asciiTheme="minorEastAsia" w:hAnsiTheme="minorEastAsia" w:eastAsiaTheme="minorEastAsia" w:cstheme="minorEastAsia"/>
          <w:kern w:val="0"/>
          <w:sz w:val="18"/>
          <w:szCs w:val="18"/>
          <w:u w:val="single"/>
        </w:rPr>
        <w:t xml:space="preserve">       </w:t>
      </w:r>
      <w:r>
        <w:rPr>
          <w:rFonts w:hint="eastAsia" w:asciiTheme="minorEastAsia" w:hAnsiTheme="minorEastAsia" w:eastAsiaTheme="minorEastAsia" w:cstheme="minorEastAsia"/>
          <w:kern w:val="0"/>
          <w:sz w:val="18"/>
          <w:szCs w:val="18"/>
        </w:rPr>
        <w:t>年</w:t>
      </w:r>
      <w:r>
        <w:rPr>
          <w:rFonts w:hint="eastAsia" w:asciiTheme="minorEastAsia" w:hAnsiTheme="minorEastAsia" w:eastAsiaTheme="minorEastAsia" w:cstheme="minorEastAsia"/>
          <w:kern w:val="0"/>
          <w:sz w:val="18"/>
          <w:szCs w:val="18"/>
          <w:u w:val="single"/>
        </w:rPr>
        <w:t xml:space="preserve">       </w:t>
      </w:r>
      <w:r>
        <w:rPr>
          <w:rFonts w:hint="eastAsia" w:asciiTheme="minorEastAsia" w:hAnsiTheme="minorEastAsia" w:eastAsiaTheme="minorEastAsia" w:cstheme="minorEastAsia"/>
          <w:kern w:val="0"/>
          <w:sz w:val="18"/>
          <w:szCs w:val="18"/>
        </w:rPr>
        <w:t>月</w:t>
      </w:r>
      <w:r>
        <w:rPr>
          <w:rFonts w:hint="eastAsia" w:asciiTheme="minorEastAsia" w:hAnsiTheme="minorEastAsia" w:eastAsiaTheme="minorEastAsia" w:cstheme="minorEastAsia"/>
          <w:kern w:val="0"/>
          <w:sz w:val="18"/>
          <w:szCs w:val="18"/>
          <w:u w:val="single"/>
        </w:rPr>
        <w:t xml:space="preserve">       </w:t>
      </w:r>
      <w:r>
        <w:rPr>
          <w:rFonts w:hint="eastAsia" w:asciiTheme="minorEastAsia" w:hAnsiTheme="minorEastAsia" w:eastAsiaTheme="minorEastAsia" w:cstheme="minorEastAsia"/>
          <w:kern w:val="0"/>
          <w:sz w:val="18"/>
          <w:szCs w:val="18"/>
        </w:rPr>
        <w:t>日</w:t>
      </w:r>
    </w:p>
    <w:p>
      <w:pPr>
        <w:widowControl/>
        <w:topLinePunct/>
        <w:spacing w:line="400" w:lineRule="exact"/>
        <w:ind w:firstLine="42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经营期限：</w:t>
      </w:r>
      <w:r>
        <w:rPr>
          <w:rFonts w:hint="eastAsia" w:asciiTheme="minorEastAsia" w:hAnsiTheme="minorEastAsia" w:eastAsiaTheme="minorEastAsia" w:cstheme="minorEastAsia"/>
          <w:kern w:val="0"/>
          <w:sz w:val="18"/>
          <w:szCs w:val="18"/>
          <w:u w:val="single"/>
        </w:rPr>
        <w:t xml:space="preserve">            </w:t>
      </w:r>
    </w:p>
    <w:p>
      <w:pPr>
        <w:widowControl/>
        <w:topLinePunct/>
        <w:spacing w:line="400" w:lineRule="exact"/>
        <w:ind w:firstLine="420"/>
        <w:rPr>
          <w:rFonts w:asciiTheme="minorEastAsia" w:hAnsiTheme="minorEastAsia" w:eastAsiaTheme="minorEastAsia" w:cstheme="minorEastAsia"/>
          <w:kern w:val="0"/>
          <w:sz w:val="18"/>
          <w:szCs w:val="18"/>
          <w:u w:val="single"/>
        </w:rPr>
      </w:pPr>
      <w:r>
        <w:rPr>
          <w:rFonts w:hint="eastAsia" w:asciiTheme="minorEastAsia" w:hAnsiTheme="minorEastAsia" w:eastAsiaTheme="minorEastAsia" w:cstheme="minorEastAsia"/>
          <w:kern w:val="0"/>
          <w:sz w:val="18"/>
          <w:szCs w:val="18"/>
        </w:rPr>
        <w:t>姓名：</w:t>
      </w:r>
      <w:r>
        <w:rPr>
          <w:rFonts w:hint="eastAsia" w:asciiTheme="minorEastAsia" w:hAnsiTheme="minorEastAsia" w:eastAsiaTheme="minorEastAsia" w:cstheme="minorEastAsia"/>
          <w:kern w:val="0"/>
          <w:sz w:val="18"/>
          <w:szCs w:val="18"/>
          <w:u w:val="single"/>
        </w:rPr>
        <w:t xml:space="preserve">         </w:t>
      </w:r>
      <w:r>
        <w:rPr>
          <w:rFonts w:hint="eastAsia" w:asciiTheme="minorEastAsia" w:hAnsiTheme="minorEastAsia" w:eastAsiaTheme="minorEastAsia" w:cstheme="minorEastAsia"/>
          <w:kern w:val="0"/>
          <w:sz w:val="18"/>
          <w:szCs w:val="18"/>
        </w:rPr>
        <w:t>性别：</w:t>
      </w:r>
      <w:r>
        <w:rPr>
          <w:rFonts w:hint="eastAsia" w:asciiTheme="minorEastAsia" w:hAnsiTheme="minorEastAsia" w:eastAsiaTheme="minorEastAsia" w:cstheme="minorEastAsia"/>
          <w:kern w:val="0"/>
          <w:sz w:val="18"/>
          <w:szCs w:val="18"/>
          <w:u w:val="single"/>
        </w:rPr>
        <w:t xml:space="preserve">          </w:t>
      </w:r>
      <w:r>
        <w:rPr>
          <w:rFonts w:hint="eastAsia" w:asciiTheme="minorEastAsia" w:hAnsiTheme="minorEastAsia" w:eastAsiaTheme="minorEastAsia" w:cstheme="minorEastAsia"/>
          <w:kern w:val="0"/>
          <w:sz w:val="18"/>
          <w:szCs w:val="18"/>
        </w:rPr>
        <w:t>年龄：</w:t>
      </w:r>
      <w:r>
        <w:rPr>
          <w:rFonts w:hint="eastAsia" w:asciiTheme="minorEastAsia" w:hAnsiTheme="minorEastAsia" w:eastAsiaTheme="minorEastAsia" w:cstheme="minorEastAsia"/>
          <w:kern w:val="0"/>
          <w:sz w:val="18"/>
          <w:szCs w:val="18"/>
          <w:u w:val="single"/>
        </w:rPr>
        <w:t xml:space="preserve">         </w:t>
      </w:r>
      <w:r>
        <w:rPr>
          <w:rFonts w:hint="eastAsia" w:asciiTheme="minorEastAsia" w:hAnsiTheme="minorEastAsia" w:eastAsiaTheme="minorEastAsia" w:cstheme="minorEastAsia"/>
          <w:kern w:val="0"/>
          <w:sz w:val="18"/>
          <w:szCs w:val="18"/>
        </w:rPr>
        <w:t>职务：</w:t>
      </w:r>
      <w:r>
        <w:rPr>
          <w:rFonts w:hint="eastAsia" w:asciiTheme="minorEastAsia" w:hAnsiTheme="minorEastAsia" w:eastAsiaTheme="minorEastAsia" w:cstheme="minorEastAsia"/>
          <w:kern w:val="0"/>
          <w:sz w:val="18"/>
          <w:szCs w:val="18"/>
          <w:u w:val="single"/>
        </w:rPr>
        <w:t xml:space="preserve">         </w:t>
      </w:r>
    </w:p>
    <w:p>
      <w:pPr>
        <w:widowControl/>
        <w:topLinePunct/>
        <w:spacing w:line="400" w:lineRule="exact"/>
        <w:ind w:firstLine="42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系</w:t>
      </w:r>
      <w:r>
        <w:rPr>
          <w:rFonts w:hint="eastAsia" w:asciiTheme="minorEastAsia" w:hAnsiTheme="minorEastAsia" w:eastAsiaTheme="minorEastAsia" w:cstheme="minorEastAsia"/>
          <w:kern w:val="0"/>
          <w:sz w:val="18"/>
          <w:szCs w:val="18"/>
          <w:u w:val="single"/>
        </w:rPr>
        <w:t xml:space="preserve">                   </w:t>
      </w:r>
      <w:r>
        <w:rPr>
          <w:rFonts w:hint="eastAsia" w:asciiTheme="minorEastAsia" w:hAnsiTheme="minorEastAsia" w:eastAsiaTheme="minorEastAsia" w:cstheme="minorEastAsia"/>
          <w:kern w:val="0"/>
          <w:sz w:val="18"/>
          <w:szCs w:val="18"/>
        </w:rPr>
        <w:t>（投标人名称）的法定代表人。</w:t>
      </w:r>
    </w:p>
    <w:p>
      <w:pPr>
        <w:widowControl/>
        <w:topLinePunct/>
        <w:spacing w:line="400" w:lineRule="exact"/>
        <w:ind w:firstLine="42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xml:space="preserve">    特此证明。</w:t>
      </w:r>
    </w:p>
    <w:p>
      <w:pPr>
        <w:widowControl/>
        <w:topLinePunct/>
        <w:spacing w:line="400" w:lineRule="exact"/>
        <w:rPr>
          <w:rFonts w:asciiTheme="minorEastAsia" w:hAnsiTheme="minorEastAsia" w:eastAsiaTheme="minorEastAsia" w:cstheme="minorEastAsia"/>
          <w:kern w:val="0"/>
          <w:sz w:val="18"/>
          <w:szCs w:val="18"/>
        </w:rPr>
      </w:pPr>
    </w:p>
    <w:p>
      <w:pPr>
        <w:widowControl/>
        <w:topLinePunct/>
        <w:spacing w:line="440" w:lineRule="atLeast"/>
        <w:rPr>
          <w:rFonts w:ascii="宋体" w:cs="宋体"/>
          <w:kern w:val="0"/>
          <w:sz w:val="24"/>
        </w:rPr>
      </w:pPr>
      <w:r>
        <w:rPr>
          <w:rFonts w:hint="eastAsia" w:ascii="宋体" w:cs="宋体"/>
          <w:kern w:val="0"/>
          <w:sz w:val="24"/>
        </w:rPr>
        <w:t>附：法定代表人身份证</w:t>
      </w:r>
    </w:p>
    <w:p>
      <w:pPr>
        <w:widowControl/>
        <w:topLinePunct/>
        <w:spacing w:line="440" w:lineRule="atLeast"/>
        <w:rPr>
          <w:rFonts w:ascii="宋体" w:cs="宋体"/>
          <w:kern w:val="0"/>
          <w:sz w:val="24"/>
        </w:rPr>
      </w:pPr>
    </w:p>
    <w:tbl>
      <w:tblPr>
        <w:tblStyle w:val="39"/>
        <w:tblW w:w="4541" w:type="dxa"/>
        <w:jc w:val="center"/>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Layout w:type="fixed"/>
        <w:tblCellMar>
          <w:top w:w="0" w:type="dxa"/>
          <w:left w:w="108" w:type="dxa"/>
          <w:bottom w:w="0" w:type="dxa"/>
          <w:right w:w="108" w:type="dxa"/>
        </w:tblCellMar>
      </w:tblPr>
      <w:tblGrid>
        <w:gridCol w:w="4541"/>
      </w:tblGrid>
      <w:tr>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2526" w:hRule="atLeast"/>
          <w:jc w:val="center"/>
        </w:trPr>
        <w:tc>
          <w:tcPr>
            <w:tcW w:w="4541" w:type="dxa"/>
            <w:tcBorders>
              <w:top w:val="single" w:color="auto" w:sz="12" w:space="0"/>
              <w:bottom w:val="single" w:color="auto" w:sz="12" w:space="0"/>
            </w:tcBorders>
            <w:vAlign w:val="center"/>
          </w:tcPr>
          <w:p>
            <w:pPr>
              <w:snapToGrid w:val="0"/>
              <w:spacing w:line="360" w:lineRule="auto"/>
              <w:jc w:val="center"/>
              <w:rPr>
                <w:rFonts w:ascii="宋体" w:cs="宋体"/>
                <w:szCs w:val="21"/>
              </w:rPr>
            </w:pPr>
            <w:r>
              <w:rPr>
                <w:rFonts w:hint="eastAsia" w:ascii="宋体" w:hAnsi="宋体" w:cs="宋体"/>
                <w:szCs w:val="21"/>
              </w:rPr>
              <w:t>法定代表人二代身份证正反面复印件或影印件</w:t>
            </w:r>
          </w:p>
        </w:tc>
      </w:tr>
    </w:tbl>
    <w:p>
      <w:pPr>
        <w:widowControl/>
        <w:topLinePunct/>
        <w:spacing w:line="440" w:lineRule="atLeast"/>
        <w:rPr>
          <w:rFonts w:ascii="宋体" w:cs="宋体"/>
          <w:kern w:val="0"/>
          <w:sz w:val="24"/>
        </w:rPr>
      </w:pPr>
    </w:p>
    <w:p>
      <w:pPr>
        <w:widowControl/>
        <w:topLinePunct/>
        <w:spacing w:line="400" w:lineRule="exact"/>
        <w:rPr>
          <w:rFonts w:asciiTheme="minorEastAsia" w:hAnsiTheme="minorEastAsia" w:eastAsiaTheme="minorEastAsia" w:cstheme="minorEastAsia"/>
          <w:kern w:val="0"/>
          <w:sz w:val="18"/>
          <w:szCs w:val="18"/>
        </w:rPr>
      </w:pPr>
    </w:p>
    <w:p>
      <w:pPr>
        <w:widowControl/>
        <w:topLinePunct/>
        <w:spacing w:line="400" w:lineRule="exact"/>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xml:space="preserve">                            </w:t>
      </w:r>
      <w:r>
        <w:rPr>
          <w:rFonts w:hint="eastAsia" w:asciiTheme="minorEastAsia" w:hAnsiTheme="minorEastAsia" w:eastAsiaTheme="minorEastAsia" w:cstheme="minorEastAsia"/>
          <w:sz w:val="18"/>
          <w:szCs w:val="18"/>
        </w:rPr>
        <w:t>投 标 人：</w:t>
      </w:r>
      <w:r>
        <w:rPr>
          <w:rFonts w:hint="eastAsia" w:asciiTheme="minorEastAsia" w:hAnsiTheme="minorEastAsia" w:eastAsiaTheme="minorEastAsia" w:cstheme="minorEastAsia"/>
          <w:sz w:val="18"/>
          <w:szCs w:val="18"/>
          <w:u w:val="single"/>
        </w:rPr>
        <w:t xml:space="preserve">       （全称）      </w:t>
      </w:r>
      <w:r>
        <w:rPr>
          <w:rFonts w:hint="eastAsia" w:asciiTheme="minorEastAsia" w:hAnsiTheme="minorEastAsia" w:eastAsiaTheme="minorEastAsia" w:cstheme="minorEastAsia"/>
          <w:sz w:val="18"/>
          <w:szCs w:val="18"/>
        </w:rPr>
        <w:t>（盖单位公章）</w:t>
      </w:r>
    </w:p>
    <w:p>
      <w:pPr>
        <w:widowControl/>
        <w:topLinePunct/>
        <w:spacing w:line="400" w:lineRule="exact"/>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xml:space="preserve">                             </w:t>
      </w:r>
    </w:p>
    <w:p>
      <w:pPr>
        <w:widowControl/>
        <w:topLinePunct/>
        <w:spacing w:line="400" w:lineRule="exact"/>
        <w:ind w:firstLine="2700" w:firstLineChars="150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u w:val="single"/>
        </w:rPr>
        <w:t xml:space="preserve">        </w:t>
      </w:r>
      <w:r>
        <w:rPr>
          <w:rFonts w:hint="eastAsia" w:asciiTheme="minorEastAsia" w:hAnsiTheme="minorEastAsia" w:eastAsiaTheme="minorEastAsia" w:cstheme="minorEastAsia"/>
          <w:kern w:val="0"/>
          <w:sz w:val="18"/>
          <w:szCs w:val="18"/>
        </w:rPr>
        <w:t>年</w:t>
      </w:r>
      <w:r>
        <w:rPr>
          <w:rFonts w:hint="eastAsia" w:asciiTheme="minorEastAsia" w:hAnsiTheme="minorEastAsia" w:eastAsiaTheme="minorEastAsia" w:cstheme="minorEastAsia"/>
          <w:kern w:val="0"/>
          <w:sz w:val="18"/>
          <w:szCs w:val="18"/>
          <w:u w:val="single"/>
        </w:rPr>
        <w:t xml:space="preserve">        </w:t>
      </w:r>
      <w:r>
        <w:rPr>
          <w:rFonts w:hint="eastAsia" w:asciiTheme="minorEastAsia" w:hAnsiTheme="minorEastAsia" w:eastAsiaTheme="minorEastAsia" w:cstheme="minorEastAsia"/>
          <w:kern w:val="0"/>
          <w:sz w:val="18"/>
          <w:szCs w:val="18"/>
        </w:rPr>
        <w:t>月</w:t>
      </w:r>
      <w:r>
        <w:rPr>
          <w:rFonts w:hint="eastAsia" w:asciiTheme="minorEastAsia" w:hAnsiTheme="minorEastAsia" w:eastAsiaTheme="minorEastAsia" w:cstheme="minorEastAsia"/>
          <w:kern w:val="0"/>
          <w:sz w:val="18"/>
          <w:szCs w:val="18"/>
          <w:u w:val="single"/>
        </w:rPr>
        <w:t xml:space="preserve">        </w:t>
      </w:r>
      <w:r>
        <w:rPr>
          <w:rFonts w:hint="eastAsia" w:asciiTheme="minorEastAsia" w:hAnsiTheme="minorEastAsia" w:eastAsiaTheme="minorEastAsia" w:cstheme="minorEastAsia"/>
          <w:kern w:val="0"/>
          <w:sz w:val="18"/>
          <w:szCs w:val="18"/>
        </w:rPr>
        <w:t>日</w:t>
      </w:r>
    </w:p>
    <w:p>
      <w:pPr>
        <w:widowControl/>
        <w:topLinePunct/>
        <w:spacing w:line="400" w:lineRule="exact"/>
        <w:rPr>
          <w:rFonts w:asciiTheme="minorEastAsia" w:hAnsiTheme="minorEastAsia" w:eastAsiaTheme="minorEastAsia" w:cstheme="minorEastAsia"/>
          <w:kern w:val="0"/>
          <w:sz w:val="18"/>
          <w:szCs w:val="18"/>
        </w:rPr>
      </w:pPr>
    </w:p>
    <w:p>
      <w:pPr>
        <w:widowControl/>
        <w:topLinePunct/>
        <w:spacing w:line="400" w:lineRule="exact"/>
        <w:rPr>
          <w:rFonts w:asciiTheme="minorEastAsia" w:hAnsiTheme="minorEastAsia" w:eastAsiaTheme="minorEastAsia" w:cstheme="minorEastAsia"/>
          <w:kern w:val="0"/>
          <w:sz w:val="18"/>
          <w:szCs w:val="18"/>
        </w:rPr>
      </w:pPr>
    </w:p>
    <w:p>
      <w:pPr>
        <w:widowControl/>
        <w:topLinePunct/>
        <w:spacing w:line="400" w:lineRule="exact"/>
        <w:ind w:firstLine="361" w:firstLineChars="200"/>
        <w:rPr>
          <w:rFonts w:asciiTheme="minorEastAsia" w:hAnsiTheme="minorEastAsia" w:eastAsiaTheme="minorEastAsia" w:cstheme="minorEastAsia"/>
          <w:b/>
          <w:kern w:val="0"/>
          <w:sz w:val="18"/>
          <w:szCs w:val="18"/>
        </w:rPr>
      </w:pPr>
      <w:r>
        <w:rPr>
          <w:rFonts w:hint="eastAsia" w:asciiTheme="minorEastAsia" w:hAnsiTheme="minorEastAsia" w:eastAsiaTheme="minorEastAsia" w:cstheme="minorEastAsia"/>
          <w:b/>
          <w:kern w:val="0"/>
          <w:sz w:val="18"/>
          <w:szCs w:val="18"/>
        </w:rPr>
        <w:t>说明：</w:t>
      </w:r>
      <w:r>
        <w:rPr>
          <w:rFonts w:hint="eastAsia" w:asciiTheme="minorEastAsia" w:hAnsiTheme="minorEastAsia" w:eastAsiaTheme="minorEastAsia" w:cstheme="minorEastAsia"/>
          <w:b/>
          <w:kern w:val="0"/>
          <w:sz w:val="18"/>
          <w:szCs w:val="18"/>
          <w:u w:val="single"/>
        </w:rPr>
        <w:t>法定代表人身份证明原件提供2份，1份由参加开标的法定代表人随身单独携带用于开标验证，1份装订在投标文件正本中</w:t>
      </w:r>
      <w:r>
        <w:rPr>
          <w:rFonts w:hint="eastAsia" w:asciiTheme="minorEastAsia" w:hAnsiTheme="minorEastAsia" w:eastAsiaTheme="minorEastAsia" w:cstheme="minorEastAsia"/>
          <w:b/>
          <w:kern w:val="0"/>
          <w:sz w:val="18"/>
          <w:szCs w:val="18"/>
        </w:rPr>
        <w:t>。</w:t>
      </w: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pStyle w:val="50"/>
      </w:pPr>
    </w:p>
    <w:p>
      <w:pPr>
        <w:widowControl/>
        <w:topLinePunct/>
        <w:spacing w:line="400" w:lineRule="exact"/>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二、授权委托书</w:t>
      </w:r>
    </w:p>
    <w:p>
      <w:pPr>
        <w:widowControl/>
        <w:topLinePunct/>
        <w:spacing w:line="400" w:lineRule="exact"/>
        <w:ind w:firstLine="360" w:firstLineChars="200"/>
        <w:rPr>
          <w:rFonts w:asciiTheme="minorEastAsia" w:hAnsiTheme="minorEastAsia" w:eastAsiaTheme="minorEastAsia" w:cstheme="minorEastAsia"/>
          <w:kern w:val="0"/>
          <w:sz w:val="18"/>
          <w:szCs w:val="18"/>
        </w:rPr>
      </w:pPr>
    </w:p>
    <w:p>
      <w:pPr>
        <w:widowControl/>
        <w:topLinePunct/>
        <w:spacing w:line="400" w:lineRule="exact"/>
        <w:ind w:firstLine="360" w:firstLineChars="20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本人</w:t>
      </w:r>
      <w:r>
        <w:rPr>
          <w:rFonts w:hint="eastAsia" w:asciiTheme="minorEastAsia" w:hAnsiTheme="minorEastAsia" w:eastAsiaTheme="minorEastAsia" w:cstheme="minorEastAsia"/>
          <w:kern w:val="0"/>
          <w:sz w:val="18"/>
          <w:szCs w:val="18"/>
          <w:u w:val="single"/>
        </w:rPr>
        <w:t xml:space="preserve">       </w:t>
      </w:r>
      <w:r>
        <w:rPr>
          <w:rFonts w:hint="eastAsia" w:asciiTheme="minorEastAsia" w:hAnsiTheme="minorEastAsia" w:eastAsiaTheme="minorEastAsia" w:cstheme="minorEastAsia"/>
          <w:kern w:val="0"/>
          <w:sz w:val="18"/>
          <w:szCs w:val="18"/>
        </w:rPr>
        <w:t>（姓名）系</w:t>
      </w:r>
      <w:r>
        <w:rPr>
          <w:rFonts w:hint="eastAsia" w:asciiTheme="minorEastAsia" w:hAnsiTheme="minorEastAsia" w:eastAsiaTheme="minorEastAsia" w:cstheme="minorEastAsia"/>
          <w:kern w:val="0"/>
          <w:sz w:val="18"/>
          <w:szCs w:val="18"/>
          <w:u w:val="single"/>
        </w:rPr>
        <w:t xml:space="preserve">       </w:t>
      </w:r>
      <w:r>
        <w:rPr>
          <w:rFonts w:hint="eastAsia" w:asciiTheme="minorEastAsia" w:hAnsiTheme="minorEastAsia" w:eastAsiaTheme="minorEastAsia" w:cstheme="minorEastAsia"/>
          <w:kern w:val="0"/>
          <w:sz w:val="18"/>
          <w:szCs w:val="18"/>
        </w:rPr>
        <w:t>（投标人名称）的法定代表人，现委托</w:t>
      </w:r>
      <w:r>
        <w:rPr>
          <w:rFonts w:hint="eastAsia" w:asciiTheme="minorEastAsia" w:hAnsiTheme="minorEastAsia" w:eastAsiaTheme="minorEastAsia" w:cstheme="minorEastAsia"/>
          <w:kern w:val="0"/>
          <w:sz w:val="18"/>
          <w:szCs w:val="18"/>
          <w:u w:val="single"/>
        </w:rPr>
        <w:t xml:space="preserve">       </w:t>
      </w:r>
      <w:r>
        <w:rPr>
          <w:rFonts w:hint="eastAsia" w:asciiTheme="minorEastAsia" w:hAnsiTheme="minorEastAsia" w:eastAsiaTheme="minorEastAsia" w:cstheme="minorEastAsia"/>
          <w:kern w:val="0"/>
          <w:sz w:val="18"/>
          <w:szCs w:val="18"/>
        </w:rPr>
        <w:t>（姓名）为我方代理人。代理人根据授权，以我方名义签署、澄清、说明、补正、递交、撤回、修改</w:t>
      </w:r>
      <w:r>
        <w:rPr>
          <w:rFonts w:hint="eastAsia" w:asciiTheme="minorEastAsia" w:hAnsiTheme="minorEastAsia" w:eastAsiaTheme="minorEastAsia" w:cstheme="minorEastAsia"/>
          <w:kern w:val="0"/>
          <w:sz w:val="18"/>
          <w:szCs w:val="18"/>
          <w:u w:val="single"/>
        </w:rPr>
        <w:t xml:space="preserve">            </w:t>
      </w:r>
      <w:r>
        <w:rPr>
          <w:rFonts w:hint="eastAsia" w:asciiTheme="minorEastAsia" w:hAnsiTheme="minorEastAsia" w:eastAsiaTheme="minorEastAsia" w:cstheme="minorEastAsia"/>
          <w:kern w:val="0"/>
          <w:sz w:val="18"/>
          <w:szCs w:val="18"/>
        </w:rPr>
        <w:t>（项目标段名称）施工招标投标文件，其法律后果由我方承担。</w:t>
      </w:r>
    </w:p>
    <w:p>
      <w:pPr>
        <w:widowControl/>
        <w:topLinePunct/>
        <w:spacing w:line="400" w:lineRule="exact"/>
        <w:ind w:firstLine="360" w:firstLineChars="200"/>
        <w:rPr>
          <w:rFonts w:asciiTheme="minorEastAsia" w:hAnsiTheme="minorEastAsia" w:eastAsiaTheme="minorEastAsia" w:cstheme="minorEastAsia"/>
          <w:kern w:val="0"/>
          <w:sz w:val="18"/>
          <w:szCs w:val="18"/>
          <w:u w:val="single"/>
        </w:rPr>
      </w:pPr>
      <w:r>
        <w:rPr>
          <w:rFonts w:hint="eastAsia" w:asciiTheme="minorEastAsia" w:hAnsiTheme="minorEastAsia" w:eastAsiaTheme="minorEastAsia" w:cstheme="minorEastAsia"/>
          <w:kern w:val="0"/>
          <w:sz w:val="18"/>
          <w:szCs w:val="18"/>
        </w:rPr>
        <w:t>委托期限：</w:t>
      </w:r>
      <w:r>
        <w:rPr>
          <w:rFonts w:hint="eastAsia" w:asciiTheme="minorEastAsia" w:hAnsiTheme="minorEastAsia" w:eastAsiaTheme="minorEastAsia" w:cstheme="minorEastAsia"/>
          <w:kern w:val="0"/>
          <w:sz w:val="18"/>
          <w:szCs w:val="18"/>
          <w:u w:val="single"/>
        </w:rPr>
        <w:t xml:space="preserve">       </w:t>
      </w:r>
      <w:r>
        <w:rPr>
          <w:rFonts w:hint="eastAsia" w:asciiTheme="minorEastAsia" w:hAnsiTheme="minorEastAsia" w:eastAsiaTheme="minorEastAsia" w:cstheme="minorEastAsia"/>
          <w:kern w:val="0"/>
          <w:sz w:val="18"/>
          <w:szCs w:val="18"/>
        </w:rPr>
        <w:t>。</w:t>
      </w:r>
    </w:p>
    <w:p>
      <w:pPr>
        <w:widowControl/>
        <w:topLinePunct/>
        <w:spacing w:line="400" w:lineRule="exact"/>
        <w:ind w:firstLine="360" w:firstLineChars="20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代理人无转委托权。</w:t>
      </w:r>
    </w:p>
    <w:p>
      <w:pPr>
        <w:widowControl/>
        <w:topLinePunct/>
        <w:spacing w:line="400" w:lineRule="exact"/>
        <w:ind w:firstLine="360" w:firstLineChars="20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附：法定代表人及委托代理人身份证明</w:t>
      </w:r>
    </w:p>
    <w:p>
      <w:pPr>
        <w:widowControl/>
        <w:topLinePunct/>
        <w:spacing w:line="400" w:lineRule="exact"/>
        <w:rPr>
          <w:rFonts w:asciiTheme="minorEastAsia" w:hAnsiTheme="minorEastAsia" w:eastAsiaTheme="minorEastAsia" w:cstheme="minorEastAsia"/>
          <w:kern w:val="0"/>
          <w:sz w:val="18"/>
          <w:szCs w:val="18"/>
        </w:rPr>
      </w:pPr>
    </w:p>
    <w:tbl>
      <w:tblPr>
        <w:tblStyle w:val="39"/>
        <w:tblW w:w="8307" w:type="dxa"/>
        <w:jc w:val="center"/>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Layout w:type="fixed"/>
        <w:tblCellMar>
          <w:top w:w="0" w:type="dxa"/>
          <w:left w:w="108" w:type="dxa"/>
          <w:bottom w:w="0" w:type="dxa"/>
          <w:right w:w="108" w:type="dxa"/>
        </w:tblCellMar>
      </w:tblPr>
      <w:tblGrid>
        <w:gridCol w:w="4260"/>
        <w:gridCol w:w="4047"/>
      </w:tblGrid>
      <w:tr>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2526" w:hRule="atLeast"/>
          <w:jc w:val="center"/>
        </w:trPr>
        <w:tc>
          <w:tcPr>
            <w:tcW w:w="4260" w:type="dxa"/>
            <w:tcBorders>
              <w:top w:val="single" w:color="auto" w:sz="12" w:space="0"/>
              <w:bottom w:val="single" w:color="auto" w:sz="12" w:space="0"/>
            </w:tcBorders>
            <w:vAlign w:val="center"/>
          </w:tcPr>
          <w:p>
            <w:pPr>
              <w:snapToGrid w:val="0"/>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法定代表人二代身份证复印件或影印件</w:t>
            </w:r>
          </w:p>
        </w:tc>
        <w:tc>
          <w:tcPr>
            <w:tcW w:w="4047" w:type="dxa"/>
            <w:tcBorders>
              <w:top w:val="single" w:color="auto" w:sz="12" w:space="0"/>
              <w:bottom w:val="single" w:color="auto" w:sz="12" w:space="0"/>
            </w:tcBorders>
            <w:vAlign w:val="center"/>
          </w:tcPr>
          <w:p>
            <w:pPr>
              <w:snapToGrid w:val="0"/>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委托代理人二代身份证复印件或影印件</w:t>
            </w:r>
          </w:p>
        </w:tc>
      </w:tr>
    </w:tbl>
    <w:p>
      <w:pPr>
        <w:widowControl/>
        <w:topLinePunct/>
        <w:spacing w:line="400" w:lineRule="exact"/>
        <w:ind w:firstLine="2879"/>
        <w:rPr>
          <w:rFonts w:asciiTheme="minorEastAsia" w:hAnsiTheme="minorEastAsia" w:eastAsiaTheme="minorEastAsia" w:cstheme="minorEastAsia"/>
          <w:kern w:val="0"/>
          <w:sz w:val="18"/>
          <w:szCs w:val="18"/>
        </w:rPr>
      </w:pPr>
    </w:p>
    <w:p>
      <w:pPr>
        <w:widowControl/>
        <w:topLinePunct/>
        <w:spacing w:line="400" w:lineRule="exact"/>
        <w:ind w:firstLine="2879"/>
        <w:rPr>
          <w:rFonts w:asciiTheme="minorEastAsia" w:hAnsiTheme="minorEastAsia" w:eastAsiaTheme="minorEastAsia" w:cstheme="minorEastAsia"/>
          <w:kern w:val="0"/>
          <w:sz w:val="18"/>
          <w:szCs w:val="18"/>
        </w:rPr>
      </w:pPr>
    </w:p>
    <w:p>
      <w:pPr>
        <w:widowControl/>
        <w:topLinePunct/>
        <w:spacing w:line="400" w:lineRule="exact"/>
        <w:ind w:firstLine="2879"/>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sz w:val="18"/>
          <w:szCs w:val="18"/>
        </w:rPr>
        <w:t>投 标 人：</w:t>
      </w:r>
      <w:r>
        <w:rPr>
          <w:rFonts w:hint="eastAsia" w:asciiTheme="minorEastAsia" w:hAnsiTheme="minorEastAsia" w:eastAsiaTheme="minorEastAsia" w:cstheme="minorEastAsia"/>
          <w:sz w:val="18"/>
          <w:szCs w:val="18"/>
          <w:u w:val="single"/>
        </w:rPr>
        <w:t xml:space="preserve">      （全称）     </w:t>
      </w:r>
      <w:r>
        <w:rPr>
          <w:rFonts w:hint="eastAsia" w:asciiTheme="minorEastAsia" w:hAnsiTheme="minorEastAsia" w:eastAsiaTheme="minorEastAsia" w:cstheme="minorEastAsia"/>
          <w:sz w:val="18"/>
          <w:szCs w:val="18"/>
        </w:rPr>
        <w:t>（盖单位公章）</w:t>
      </w:r>
    </w:p>
    <w:p>
      <w:pPr>
        <w:widowControl/>
        <w:topLinePunct/>
        <w:spacing w:line="400" w:lineRule="exact"/>
        <w:ind w:firstLine="2879"/>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法定代表人：</w:t>
      </w:r>
      <w:r>
        <w:rPr>
          <w:rFonts w:hint="eastAsia" w:asciiTheme="minorEastAsia" w:hAnsiTheme="minorEastAsia" w:eastAsiaTheme="minorEastAsia" w:cstheme="minorEastAsia"/>
          <w:kern w:val="0"/>
          <w:sz w:val="18"/>
          <w:szCs w:val="18"/>
          <w:u w:val="single"/>
        </w:rPr>
        <w:t xml:space="preserve">                      </w:t>
      </w:r>
      <w:r>
        <w:rPr>
          <w:rFonts w:hint="eastAsia" w:asciiTheme="minorEastAsia" w:hAnsiTheme="minorEastAsia" w:eastAsiaTheme="minorEastAsia" w:cstheme="minorEastAsia"/>
          <w:kern w:val="0"/>
          <w:sz w:val="18"/>
          <w:szCs w:val="18"/>
        </w:rPr>
        <w:t>（签字）</w:t>
      </w:r>
    </w:p>
    <w:p>
      <w:pPr>
        <w:widowControl/>
        <w:topLinePunct/>
        <w:spacing w:line="400" w:lineRule="exact"/>
        <w:ind w:firstLine="2879"/>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委托代理人：</w:t>
      </w:r>
      <w:r>
        <w:rPr>
          <w:rFonts w:hint="eastAsia" w:asciiTheme="minorEastAsia" w:hAnsiTheme="minorEastAsia" w:eastAsiaTheme="minorEastAsia" w:cstheme="minorEastAsia"/>
          <w:kern w:val="0"/>
          <w:sz w:val="18"/>
          <w:szCs w:val="18"/>
          <w:u w:val="single"/>
        </w:rPr>
        <w:t xml:space="preserve">                      </w:t>
      </w:r>
      <w:r>
        <w:rPr>
          <w:rFonts w:hint="eastAsia" w:asciiTheme="minorEastAsia" w:hAnsiTheme="minorEastAsia" w:eastAsiaTheme="minorEastAsia" w:cstheme="minorEastAsia"/>
          <w:kern w:val="0"/>
          <w:sz w:val="18"/>
          <w:szCs w:val="18"/>
        </w:rPr>
        <w:t>（签字）</w:t>
      </w:r>
    </w:p>
    <w:p>
      <w:pPr>
        <w:widowControl/>
        <w:topLinePunct/>
        <w:spacing w:line="400" w:lineRule="exact"/>
        <w:ind w:firstLine="3870" w:firstLineChars="2150"/>
        <w:jc w:val="left"/>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u w:val="single"/>
        </w:rPr>
        <w:t xml:space="preserve">       </w:t>
      </w:r>
      <w:r>
        <w:rPr>
          <w:rFonts w:hint="eastAsia" w:asciiTheme="minorEastAsia" w:hAnsiTheme="minorEastAsia" w:eastAsiaTheme="minorEastAsia" w:cstheme="minorEastAsia"/>
          <w:kern w:val="0"/>
          <w:sz w:val="18"/>
          <w:szCs w:val="18"/>
        </w:rPr>
        <w:t>年</w:t>
      </w:r>
      <w:r>
        <w:rPr>
          <w:rFonts w:hint="eastAsia" w:asciiTheme="minorEastAsia" w:hAnsiTheme="minorEastAsia" w:eastAsiaTheme="minorEastAsia" w:cstheme="minorEastAsia"/>
          <w:kern w:val="0"/>
          <w:sz w:val="18"/>
          <w:szCs w:val="18"/>
          <w:u w:val="single"/>
        </w:rPr>
        <w:t xml:space="preserve">       </w:t>
      </w:r>
      <w:r>
        <w:rPr>
          <w:rFonts w:hint="eastAsia" w:asciiTheme="minorEastAsia" w:hAnsiTheme="minorEastAsia" w:eastAsiaTheme="minorEastAsia" w:cstheme="minorEastAsia"/>
          <w:kern w:val="0"/>
          <w:sz w:val="18"/>
          <w:szCs w:val="18"/>
        </w:rPr>
        <w:t>月</w:t>
      </w:r>
      <w:r>
        <w:rPr>
          <w:rFonts w:hint="eastAsia" w:asciiTheme="minorEastAsia" w:hAnsiTheme="minorEastAsia" w:eastAsiaTheme="minorEastAsia" w:cstheme="minorEastAsia"/>
          <w:kern w:val="0"/>
          <w:sz w:val="18"/>
          <w:szCs w:val="18"/>
          <w:u w:val="single"/>
        </w:rPr>
        <w:t xml:space="preserve">       </w:t>
      </w:r>
      <w:r>
        <w:rPr>
          <w:rFonts w:hint="eastAsia" w:asciiTheme="minorEastAsia" w:hAnsiTheme="minorEastAsia" w:eastAsiaTheme="minorEastAsia" w:cstheme="minorEastAsia"/>
          <w:kern w:val="0"/>
          <w:sz w:val="18"/>
          <w:szCs w:val="18"/>
        </w:rPr>
        <w:t>日</w:t>
      </w: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widowControl/>
        <w:topLinePunct/>
        <w:spacing w:line="400" w:lineRule="exact"/>
        <w:ind w:firstLine="361" w:firstLineChars="200"/>
        <w:rPr>
          <w:rFonts w:asciiTheme="minorEastAsia" w:hAnsiTheme="minorEastAsia" w:eastAsiaTheme="minorEastAsia" w:cstheme="minorEastAsia"/>
          <w:b/>
          <w:kern w:val="0"/>
          <w:sz w:val="18"/>
          <w:szCs w:val="18"/>
        </w:rPr>
      </w:pPr>
      <w:r>
        <w:rPr>
          <w:rFonts w:hint="eastAsia" w:asciiTheme="minorEastAsia" w:hAnsiTheme="minorEastAsia" w:eastAsiaTheme="minorEastAsia" w:cstheme="minorEastAsia"/>
          <w:b/>
          <w:kern w:val="0"/>
          <w:sz w:val="18"/>
          <w:szCs w:val="18"/>
        </w:rPr>
        <w:t>说明：授权委托书</w:t>
      </w:r>
      <w:r>
        <w:rPr>
          <w:rFonts w:hint="eastAsia" w:asciiTheme="minorEastAsia" w:hAnsiTheme="minorEastAsia" w:eastAsiaTheme="minorEastAsia" w:cstheme="minorEastAsia"/>
          <w:b/>
          <w:kern w:val="0"/>
          <w:sz w:val="18"/>
          <w:szCs w:val="18"/>
          <w:u w:val="single"/>
        </w:rPr>
        <w:t>原件提供2份，1份由参加开标的授权表人随身单独携带用于开标验证，1份装订在投标文件正本中</w:t>
      </w:r>
      <w:r>
        <w:rPr>
          <w:rFonts w:hint="eastAsia" w:asciiTheme="minorEastAsia" w:hAnsiTheme="minorEastAsia" w:eastAsiaTheme="minorEastAsia" w:cstheme="minorEastAsia"/>
          <w:b/>
          <w:kern w:val="0"/>
          <w:sz w:val="18"/>
          <w:szCs w:val="18"/>
        </w:rPr>
        <w:t>。</w:t>
      </w:r>
    </w:p>
    <w:p>
      <w:pPr>
        <w:spacing w:line="400" w:lineRule="exact"/>
        <w:rPr>
          <w:rFonts w:asciiTheme="minorEastAsia" w:hAnsiTheme="minorEastAsia" w:eastAsiaTheme="minorEastAsia" w:cstheme="minorEastAsia"/>
          <w:sz w:val="18"/>
          <w:szCs w:val="18"/>
        </w:rPr>
      </w:pPr>
    </w:p>
    <w:p>
      <w:pPr>
        <w:pStyle w:val="18"/>
        <w:spacing w:line="400" w:lineRule="exact"/>
        <w:ind w:firstLine="360"/>
        <w:rPr>
          <w:rFonts w:asciiTheme="minorEastAsia" w:hAnsiTheme="minorEastAsia" w:eastAsiaTheme="minorEastAsia" w:cstheme="minorEastAsia"/>
          <w:sz w:val="18"/>
          <w:szCs w:val="18"/>
        </w:rPr>
      </w:pPr>
    </w:p>
    <w:p>
      <w:pPr>
        <w:spacing w:line="400" w:lineRule="exact"/>
        <w:ind w:firstLine="181" w:firstLineChars="100"/>
        <w:jc w:val="center"/>
        <w:rPr>
          <w:rFonts w:asciiTheme="minorEastAsia" w:hAnsiTheme="minorEastAsia" w:eastAsiaTheme="minorEastAsia" w:cstheme="minorEastAsia"/>
          <w:b/>
          <w:kern w:val="0"/>
          <w:sz w:val="18"/>
          <w:szCs w:val="18"/>
        </w:rPr>
      </w:pPr>
    </w:p>
    <w:p>
      <w:pPr>
        <w:spacing w:line="400" w:lineRule="exact"/>
        <w:ind w:firstLine="181" w:firstLineChars="100"/>
        <w:jc w:val="center"/>
        <w:rPr>
          <w:rFonts w:asciiTheme="minorEastAsia" w:hAnsiTheme="minorEastAsia" w:eastAsiaTheme="minorEastAsia" w:cstheme="minorEastAsia"/>
          <w:b/>
          <w:kern w:val="0"/>
          <w:sz w:val="18"/>
          <w:szCs w:val="18"/>
        </w:rPr>
      </w:pPr>
    </w:p>
    <w:p>
      <w:pPr>
        <w:spacing w:line="400" w:lineRule="exact"/>
        <w:ind w:firstLine="181" w:firstLineChars="100"/>
        <w:jc w:val="center"/>
        <w:rPr>
          <w:rFonts w:asciiTheme="minorEastAsia" w:hAnsiTheme="minorEastAsia" w:eastAsiaTheme="minorEastAsia" w:cstheme="minorEastAsia"/>
          <w:b/>
          <w:kern w:val="0"/>
          <w:sz w:val="18"/>
          <w:szCs w:val="18"/>
        </w:rPr>
      </w:pPr>
    </w:p>
    <w:p>
      <w:pPr>
        <w:spacing w:line="560" w:lineRule="exact"/>
        <w:ind w:firstLine="180" w:firstLineChars="100"/>
        <w:jc w:val="center"/>
        <w:rPr>
          <w:rFonts w:ascii="宋体"/>
          <w:b/>
          <w:color w:val="000000" w:themeColor="text1"/>
          <w:kern w:val="0"/>
          <w:sz w:val="32"/>
          <w:szCs w:val="32"/>
          <w14:textFill>
            <w14:solidFill>
              <w14:schemeClr w14:val="tx1"/>
            </w14:solidFill>
          </w14:textFill>
        </w:rPr>
      </w:pPr>
      <w:r>
        <w:rPr>
          <w:rFonts w:hint="eastAsia" w:asciiTheme="minorEastAsia" w:hAnsiTheme="minorEastAsia" w:eastAsiaTheme="minorEastAsia" w:cstheme="minorEastAsia"/>
          <w:color w:val="000000" w:themeColor="text1"/>
          <w:sz w:val="18"/>
          <w:szCs w:val="18"/>
          <w14:textFill>
            <w14:solidFill>
              <w14:schemeClr w14:val="tx1"/>
            </w14:solidFill>
          </w14:textFill>
        </w:rPr>
        <w:t xml:space="preserve">  </w:t>
      </w:r>
      <w:r>
        <w:rPr>
          <w:rFonts w:hint="eastAsia" w:ascii="宋体" w:hAnsi="宋体"/>
          <w:b/>
          <w:color w:val="000000" w:themeColor="text1"/>
          <w:kern w:val="0"/>
          <w:sz w:val="32"/>
          <w:szCs w:val="32"/>
          <w14:textFill>
            <w14:solidFill>
              <w14:schemeClr w14:val="tx1"/>
            </w14:solidFill>
          </w14:textFill>
        </w:rPr>
        <w:t>三、投标承诺书</w:t>
      </w:r>
    </w:p>
    <w:p>
      <w:pPr>
        <w:pStyle w:val="18"/>
        <w:spacing w:line="380" w:lineRule="exact"/>
        <w:ind w:firstLine="4020" w:firstLineChars="910"/>
        <w:rPr>
          <w:rFonts w:ascii="??_GB2312" w:hAnsi="??_GB2312" w:cs="??_GB2312"/>
          <w:b/>
          <w:bCs/>
          <w:color w:val="000000" w:themeColor="text1"/>
          <w:sz w:val="44"/>
          <w:szCs w:val="44"/>
          <w14:textFill>
            <w14:solidFill>
              <w14:schemeClr w14:val="tx1"/>
            </w14:solidFill>
          </w14:textFill>
        </w:rPr>
      </w:pPr>
      <w:r>
        <w:rPr>
          <w:rFonts w:ascii="??_GB2312" w:hAnsi="??_GB2312" w:cs="??_GB2312"/>
          <w:b/>
          <w:bCs/>
          <w:color w:val="000000" w:themeColor="text1"/>
          <w:sz w:val="44"/>
          <w:szCs w:val="44"/>
          <w14:textFill>
            <w14:solidFill>
              <w14:schemeClr w14:val="tx1"/>
            </w14:solidFill>
          </w14:textFill>
        </w:rPr>
        <w:t xml:space="preserve">   </w:t>
      </w:r>
      <w:r>
        <w:rPr>
          <w:rFonts w:ascii="??_GB2312" w:hAnsi="??_GB2312" w:cs="??_GB2312"/>
          <w:color w:val="000000" w:themeColor="text1"/>
          <w:spacing w:val="-4"/>
          <w14:textFill>
            <w14:solidFill>
              <w14:schemeClr w14:val="tx1"/>
            </w14:solidFill>
          </w14:textFill>
        </w:rPr>
        <w:t xml:space="preserve">  </w:t>
      </w:r>
    </w:p>
    <w:p>
      <w:pPr>
        <w:widowControl/>
        <w:snapToGrid w:val="0"/>
        <w:spacing w:line="400" w:lineRule="exact"/>
        <w:jc w:val="left"/>
        <w:rPr>
          <w:rFonts w:ascii="??_GB2312" w:hAnsi="??_GB2312" w:cs="??_GB2312"/>
          <w:color w:val="000000" w:themeColor="text1"/>
          <w:spacing w:val="-4"/>
          <w:sz w:val="24"/>
          <w14:textFill>
            <w14:solidFill>
              <w14:schemeClr w14:val="tx1"/>
            </w14:solidFill>
          </w14:textFill>
        </w:rPr>
      </w:pPr>
      <w:r>
        <w:rPr>
          <w:rFonts w:ascii="??_GB2312" w:hAnsi="??_GB2312" w:cs="??_GB2312"/>
          <w:color w:val="000000" w:themeColor="text1"/>
          <w:spacing w:val="-4"/>
          <w:sz w:val="24"/>
          <w14:textFill>
            <w14:solidFill>
              <w14:schemeClr w14:val="tx1"/>
            </w14:solidFill>
          </w14:textFill>
        </w:rPr>
        <w:t xml:space="preserve">  </w:t>
      </w:r>
    </w:p>
    <w:p>
      <w:pPr>
        <w:widowControl/>
        <w:snapToGrid w:val="0"/>
        <w:spacing w:line="400" w:lineRule="exact"/>
        <w:jc w:val="left"/>
        <w:rPr>
          <w:rFonts w:asciiTheme="minorEastAsia" w:hAnsiTheme="minorEastAsia" w:eastAsiaTheme="minorEastAsia" w:cstheme="minorEastAsia"/>
          <w:color w:val="000000" w:themeColor="text1"/>
          <w:spacing w:val="-4"/>
          <w:szCs w:val="21"/>
          <w14:textFill>
            <w14:solidFill>
              <w14:schemeClr w14:val="tx1"/>
            </w14:solidFill>
          </w14:textFill>
        </w:rPr>
      </w:pPr>
      <w:r>
        <w:rPr>
          <w:rFonts w:hint="eastAsia" w:asciiTheme="minorEastAsia" w:hAnsiTheme="minorEastAsia" w:eastAsiaTheme="minorEastAsia" w:cstheme="minorEastAsia"/>
          <w:color w:val="000000" w:themeColor="text1"/>
          <w:spacing w:val="-4"/>
          <w:szCs w:val="21"/>
          <w:u w:val="single"/>
          <w14:textFill>
            <w14:solidFill>
              <w14:schemeClr w14:val="tx1"/>
            </w14:solidFill>
          </w14:textFill>
        </w:rPr>
        <w:t xml:space="preserve">                 （招标人名称）</w:t>
      </w:r>
      <w:r>
        <w:rPr>
          <w:rFonts w:hint="eastAsia" w:asciiTheme="minorEastAsia" w:hAnsiTheme="minorEastAsia" w:eastAsiaTheme="minorEastAsia" w:cstheme="minorEastAsia"/>
          <w:color w:val="000000" w:themeColor="text1"/>
          <w:spacing w:val="-4"/>
          <w:szCs w:val="21"/>
          <w14:textFill>
            <w14:solidFill>
              <w14:schemeClr w14:val="tx1"/>
            </w14:solidFill>
          </w14:textFill>
        </w:rPr>
        <w:t>：</w:t>
      </w:r>
    </w:p>
    <w:p>
      <w:pPr>
        <w:pStyle w:val="18"/>
        <w:spacing w:line="520" w:lineRule="exact"/>
        <w:ind w:firstLine="0" w:firstLineChars="0"/>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1、</w:t>
      </w:r>
      <w:r>
        <w:rPr>
          <w:rFonts w:hint="eastAsia" w:asciiTheme="minorEastAsia" w:hAnsiTheme="minorEastAsia" w:eastAsiaTheme="minorEastAsia" w:cstheme="minorEastAsia"/>
          <w:color w:val="000000" w:themeColor="text1"/>
          <w:spacing w:val="-8"/>
          <w:sz w:val="21"/>
          <w:szCs w:val="21"/>
          <w14:textFill>
            <w14:solidFill>
              <w14:schemeClr w14:val="tx1"/>
            </w14:solidFill>
          </w14:textFill>
        </w:rPr>
        <w:t>如果我方</w:t>
      </w:r>
      <w:r>
        <w:rPr>
          <w:rFonts w:hint="eastAsia" w:asciiTheme="minorEastAsia" w:hAnsiTheme="minorEastAsia" w:eastAsiaTheme="minorEastAsia" w:cstheme="minorEastAsia"/>
          <w:color w:val="000000" w:themeColor="text1"/>
          <w:spacing w:val="-8"/>
          <w:sz w:val="21"/>
          <w:szCs w:val="21"/>
          <w:lang w:val="en-US" w:eastAsia="zh-CN"/>
          <w14:textFill>
            <w14:solidFill>
              <w14:schemeClr w14:val="tx1"/>
            </w14:solidFill>
          </w14:textFill>
        </w:rPr>
        <w:t>中</w:t>
      </w:r>
      <w:r>
        <w:rPr>
          <w:rFonts w:hint="eastAsia" w:asciiTheme="minorEastAsia" w:hAnsiTheme="minorEastAsia" w:eastAsiaTheme="minorEastAsia" w:cstheme="minorEastAsia"/>
          <w:color w:val="000000" w:themeColor="text1"/>
          <w:spacing w:val="-8"/>
          <w:sz w:val="21"/>
          <w:szCs w:val="21"/>
          <w14:textFill>
            <w14:solidFill>
              <w14:schemeClr w14:val="tx1"/>
            </w14:solidFill>
          </w14:textFill>
        </w:rPr>
        <w:t>标，我方承诺如下：</w:t>
      </w:r>
    </w:p>
    <w:p>
      <w:pPr>
        <w:pStyle w:val="18"/>
        <w:spacing w:line="520" w:lineRule="exact"/>
        <w:ind w:firstLine="200" w:firstLineChars="0"/>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（1）质量承诺：</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p>
      <w:pPr>
        <w:pStyle w:val="18"/>
        <w:spacing w:line="520" w:lineRule="exact"/>
        <w:ind w:left="420" w:leftChars="50" w:hanging="315" w:hangingChars="150"/>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（2）完成期限承诺：若我方</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中</w:t>
      </w:r>
      <w:r>
        <w:rPr>
          <w:rFonts w:hint="eastAsia" w:asciiTheme="minorEastAsia" w:hAnsiTheme="minorEastAsia" w:eastAsiaTheme="minorEastAsia" w:cstheme="minorEastAsia"/>
          <w:color w:val="000000" w:themeColor="text1"/>
          <w:sz w:val="21"/>
          <w:szCs w:val="21"/>
          <w14:textFill>
            <w14:solidFill>
              <w14:schemeClr w14:val="tx1"/>
            </w14:solidFill>
          </w14:textFill>
        </w:rPr>
        <w:t>标，我方保证在</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天工期内竣工并移交 </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整个 </w:t>
      </w:r>
      <w:r>
        <w:rPr>
          <w:rFonts w:hint="eastAsia" w:asciiTheme="minorEastAsia" w:hAnsiTheme="minorEastAsia" w:eastAsiaTheme="minorEastAsia" w:cstheme="minorEastAsia"/>
          <w:color w:val="000000" w:themeColor="text1"/>
          <w:sz w:val="21"/>
          <w:szCs w:val="21"/>
          <w14:textFill>
            <w14:solidFill>
              <w14:schemeClr w14:val="tx1"/>
            </w14:solidFill>
          </w14:textFill>
        </w:rPr>
        <w:t>工程。</w:t>
      </w:r>
    </w:p>
    <w:p>
      <w:pPr>
        <w:pStyle w:val="18"/>
        <w:spacing w:line="520" w:lineRule="exact"/>
        <w:ind w:firstLine="200" w:firstLineChars="0"/>
        <w:rPr>
          <w:rFonts w:asciiTheme="minorEastAsia" w:hAnsiTheme="minorEastAsia" w:eastAsiaTheme="minorEastAsia" w:cstheme="minorEastAsia"/>
          <w:color w:val="000000" w:themeColor="text1"/>
          <w:sz w:val="21"/>
          <w:szCs w:val="21"/>
          <w:u w:val="single"/>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（3）保修服务措施承诺：</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p>
      <w:pPr>
        <w:pStyle w:val="18"/>
        <w:spacing w:line="520" w:lineRule="exact"/>
        <w:ind w:firstLine="200" w:firstLineChars="0"/>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（4）费用承诺：若我方</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中</w:t>
      </w:r>
      <w:r>
        <w:rPr>
          <w:rFonts w:hint="eastAsia" w:asciiTheme="minorEastAsia" w:hAnsiTheme="minorEastAsia" w:eastAsiaTheme="minorEastAsia" w:cstheme="minorEastAsia"/>
          <w:color w:val="000000" w:themeColor="text1"/>
          <w:sz w:val="21"/>
          <w:szCs w:val="21"/>
          <w14:textFill>
            <w14:solidFill>
              <w14:schemeClr w14:val="tx1"/>
            </w14:solidFill>
          </w14:textFill>
        </w:rPr>
        <w:t>标，保证足额交纳招标代理服务费等费用。</w:t>
      </w:r>
    </w:p>
    <w:p>
      <w:pPr>
        <w:snapToGrid w:val="0"/>
        <w:spacing w:line="520" w:lineRule="exact"/>
        <w:ind w:firstLine="210" w:firstLineChars="100"/>
        <w:rPr>
          <w:color w:val="000000"/>
        </w:rPr>
      </w:pPr>
      <w:r>
        <w:rPr>
          <w:rFonts w:hint="eastAsia"/>
          <w:color w:val="000000"/>
        </w:rPr>
        <w:t>（5）</w:t>
      </w:r>
      <w:r>
        <w:rPr>
          <w:color w:val="000000"/>
        </w:rPr>
        <w:t>我方不存在</w:t>
      </w:r>
      <w:r>
        <w:rPr>
          <w:color w:val="00B0F0"/>
        </w:rPr>
        <w:t>第</w:t>
      </w:r>
      <w:r>
        <w:rPr>
          <w:rFonts w:hint="eastAsia"/>
          <w:color w:val="00B0F0"/>
        </w:rPr>
        <w:t>三部分</w:t>
      </w:r>
      <w:r>
        <w:rPr>
          <w:color w:val="000000"/>
        </w:rPr>
        <w:t>“投标人须知”第</w:t>
      </w:r>
      <w:r>
        <w:rPr>
          <w:color w:val="00B0F0"/>
        </w:rPr>
        <w:t>1.4.</w:t>
      </w:r>
      <w:r>
        <w:rPr>
          <w:rFonts w:hint="eastAsia"/>
          <w:color w:val="00B0F0"/>
        </w:rPr>
        <w:t>2</w:t>
      </w:r>
      <w:r>
        <w:rPr>
          <w:color w:val="000000"/>
        </w:rPr>
        <w:t>项规定的任何一种情形。</w:t>
      </w:r>
    </w:p>
    <w:p>
      <w:pPr>
        <w:snapToGrid w:val="0"/>
        <w:spacing w:line="520" w:lineRule="exact"/>
        <w:ind w:firstLine="194" w:firstLineChars="100"/>
        <w:rPr>
          <w:color w:val="000000"/>
        </w:rPr>
      </w:pPr>
      <w:r>
        <w:rPr>
          <w:rFonts w:hint="eastAsia" w:asciiTheme="minorEastAsia" w:hAnsiTheme="minorEastAsia" w:eastAsiaTheme="minorEastAsia" w:cstheme="minorEastAsia"/>
          <w:color w:val="000000" w:themeColor="text1"/>
          <w:spacing w:val="-8"/>
          <w:szCs w:val="21"/>
          <w14:textFill>
            <w14:solidFill>
              <w14:schemeClr w14:val="tx1"/>
            </w14:solidFill>
          </w14:textFill>
        </w:rPr>
        <w:t>（</w:t>
      </w:r>
      <w:r>
        <w:rPr>
          <w:rFonts w:hint="eastAsia" w:asciiTheme="minorEastAsia" w:hAnsiTheme="minorEastAsia" w:eastAsiaTheme="minorEastAsia" w:cstheme="minorEastAsia"/>
          <w:color w:val="000000" w:themeColor="text1"/>
          <w:spacing w:val="-8"/>
          <w:szCs w:val="21"/>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pacing w:val="-8"/>
          <w:szCs w:val="21"/>
          <w14:textFill>
            <w14:solidFill>
              <w14:schemeClr w14:val="tx1"/>
            </w14:solidFill>
          </w14:textFill>
        </w:rPr>
        <w:t>）</w:t>
      </w:r>
      <w:r>
        <w:rPr>
          <w:rFonts w:hint="eastAsia" w:asciiTheme="minorEastAsia" w:hAnsiTheme="minorEastAsia" w:eastAsiaTheme="minorEastAsia" w:cstheme="minorEastAsia"/>
          <w:bCs/>
          <w:color w:val="000000" w:themeColor="text1"/>
          <w:szCs w:val="21"/>
          <w14:textFill>
            <w14:solidFill>
              <w14:schemeClr w14:val="tx1"/>
            </w14:solidFill>
          </w14:textFill>
        </w:rPr>
        <w:t>我方拟派往本项目的项目经理</w:t>
      </w:r>
      <w:r>
        <w:rPr>
          <w:rFonts w:hint="eastAsia"/>
          <w:color w:val="000000"/>
        </w:rPr>
        <w:t>为我公司正式在职人员，且</w:t>
      </w:r>
      <w:r>
        <w:rPr>
          <w:color w:val="000000"/>
        </w:rPr>
        <w:t>能够到位履行职责，如不能到位，我方自愿接受处罚</w:t>
      </w:r>
      <w:r>
        <w:rPr>
          <w:rFonts w:hint="eastAsia"/>
          <w:color w:val="000000"/>
        </w:rPr>
        <w:t>和被予不良行为记录，一旦我方中标，</w:t>
      </w:r>
      <w:r>
        <w:rPr>
          <w:color w:val="000000"/>
        </w:rPr>
        <w:t>保证</w:t>
      </w:r>
      <w:r>
        <w:rPr>
          <w:bCs/>
          <w:color w:val="000000"/>
        </w:rPr>
        <w:t>按建设行政主管部门规定配备施工项目部关键岗位人员，并</w:t>
      </w:r>
      <w:r>
        <w:rPr>
          <w:color w:val="000000"/>
          <w:lang w:val="sq-AL"/>
        </w:rPr>
        <w:t>保证项目关键岗位人员能够按期到位，特殊情况需要变更的，严格按程序办理。</w:t>
      </w:r>
    </w:p>
    <w:p>
      <w:pPr>
        <w:pStyle w:val="18"/>
        <w:spacing w:line="520" w:lineRule="exact"/>
        <w:ind w:firstLine="200" w:firstLineChars="0"/>
        <w:rPr>
          <w:rFonts w:asciiTheme="minorEastAsia" w:hAnsiTheme="minorEastAsia" w:eastAsiaTheme="minorEastAsia" w:cstheme="minorEastAsia"/>
          <w:color w:val="000000" w:themeColor="text1"/>
          <w:spacing w:val="-8"/>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（6）</w:t>
      </w:r>
      <w:r>
        <w:rPr>
          <w:rFonts w:hint="eastAsia" w:asciiTheme="minorEastAsia" w:hAnsiTheme="minorEastAsia" w:eastAsiaTheme="minorEastAsia" w:cstheme="minorEastAsia"/>
          <w:color w:val="000000" w:themeColor="text1"/>
          <w:spacing w:val="-8"/>
          <w:sz w:val="21"/>
          <w:szCs w:val="21"/>
          <w14:textFill>
            <w14:solidFill>
              <w14:schemeClr w14:val="tx1"/>
            </w14:solidFill>
          </w14:textFill>
        </w:rPr>
        <w:t>我方保证不拖欠民工工资。</w:t>
      </w:r>
    </w:p>
    <w:p>
      <w:pPr>
        <w:pStyle w:val="18"/>
        <w:spacing w:line="520" w:lineRule="exact"/>
        <w:ind w:firstLine="200" w:firstLineChars="0"/>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2、除非另外达成协议生效，你方的工程中标通知书和本投标文件将构成约束我们双方的合同。</w:t>
      </w:r>
    </w:p>
    <w:p>
      <w:pPr>
        <w:spacing w:line="540" w:lineRule="exact"/>
        <w:rPr>
          <w:rFonts w:asciiTheme="minorEastAsia" w:hAnsiTheme="minorEastAsia" w:eastAsiaTheme="minorEastAsia" w:cstheme="minorEastAsia"/>
          <w:color w:val="000000" w:themeColor="text1"/>
          <w:szCs w:val="21"/>
          <w14:textFill>
            <w14:solidFill>
              <w14:schemeClr w14:val="tx1"/>
            </w14:solidFill>
          </w14:textFill>
        </w:rPr>
      </w:pPr>
    </w:p>
    <w:p>
      <w:pPr>
        <w:spacing w:line="480" w:lineRule="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投标人：</w:t>
      </w:r>
      <w:r>
        <w:rPr>
          <w:rFonts w:hint="eastAsia" w:asciiTheme="minorEastAsia" w:hAnsiTheme="minorEastAsia" w:eastAsiaTheme="minorEastAsia" w:cstheme="minorEastAsia"/>
          <w:color w:val="000000" w:themeColor="text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14:textFill>
            <w14:solidFill>
              <w14:schemeClr w14:val="tx1"/>
            </w14:solidFill>
          </w14:textFill>
        </w:rPr>
        <w:t>（盖单位章）</w:t>
      </w:r>
    </w:p>
    <w:p>
      <w:pPr>
        <w:spacing w:line="480" w:lineRule="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法定代表人或其授权委托人：</w:t>
      </w:r>
      <w:r>
        <w:rPr>
          <w:rFonts w:hint="eastAsia" w:asciiTheme="minorEastAsia" w:hAnsiTheme="minorEastAsia" w:eastAsiaTheme="minorEastAsia" w:cstheme="minorEastAsia"/>
          <w:color w:val="000000" w:themeColor="text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14:textFill>
            <w14:solidFill>
              <w14:schemeClr w14:val="tx1"/>
            </w14:solidFill>
          </w14:textFill>
        </w:rPr>
        <w:t>（签字）</w:t>
      </w:r>
    </w:p>
    <w:p>
      <w:pPr>
        <w:spacing w:line="360" w:lineRule="auto"/>
        <w:rPr>
          <w:rFonts w:asciiTheme="minorEastAsia" w:hAnsiTheme="minorEastAsia" w:eastAsiaTheme="minorEastAsia" w:cstheme="minorEastAsia"/>
          <w:color w:val="000000" w:themeColor="text1"/>
          <w:szCs w:val="21"/>
          <w14:textFill>
            <w14:solidFill>
              <w14:schemeClr w14:val="tx1"/>
            </w14:solidFill>
          </w14:textFill>
        </w:rPr>
      </w:pPr>
    </w:p>
    <w:p>
      <w:pPr>
        <w:spacing w:line="360" w:lineRule="exact"/>
        <w:ind w:firstLine="2205" w:firstLineChars="1050"/>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Cs w:val="21"/>
          <w14:textFill>
            <w14:solidFill>
              <w14:schemeClr w14:val="tx1"/>
            </w14:solidFill>
          </w14:textFill>
        </w:rPr>
        <w:t>年</w:t>
      </w:r>
      <w:r>
        <w:rPr>
          <w:rFonts w:hint="eastAsia" w:asciiTheme="minorEastAsia" w:hAnsiTheme="minorEastAsia" w:eastAsiaTheme="minorEastAsia" w:cstheme="minorEastAsia"/>
          <w:color w:val="000000" w:themeColor="text1"/>
          <w:kern w:val="0"/>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Cs w:val="21"/>
          <w14:textFill>
            <w14:solidFill>
              <w14:schemeClr w14:val="tx1"/>
            </w14:solidFill>
          </w14:textFill>
        </w:rPr>
        <w:t>月</w:t>
      </w:r>
      <w:r>
        <w:rPr>
          <w:rFonts w:hint="eastAsia" w:asciiTheme="minorEastAsia" w:hAnsiTheme="minorEastAsia" w:eastAsiaTheme="minorEastAsia" w:cstheme="minorEastAsia"/>
          <w:color w:val="000000" w:themeColor="text1"/>
          <w:kern w:val="0"/>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Cs w:val="21"/>
          <w14:textFill>
            <w14:solidFill>
              <w14:schemeClr w14:val="tx1"/>
            </w14:solidFill>
          </w14:textFill>
        </w:rPr>
        <w:t>日</w:t>
      </w:r>
    </w:p>
    <w:p>
      <w:pPr>
        <w:pStyle w:val="5"/>
        <w:jc w:val="center"/>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pStyle w:val="2"/>
        <w:rPr>
          <w:rFonts w:asciiTheme="minorEastAsia" w:hAnsiTheme="minorEastAsia" w:eastAsiaTheme="minorEastAsia" w:cstheme="minorEastAsia"/>
          <w:sz w:val="18"/>
          <w:szCs w:val="18"/>
        </w:rPr>
      </w:pPr>
    </w:p>
    <w:p/>
    <w:p>
      <w:pPr>
        <w:pStyle w:val="18"/>
        <w:spacing w:line="400" w:lineRule="exact"/>
        <w:ind w:firstLine="0" w:firstLineChars="0"/>
        <w:jc w:val="center"/>
        <w:rPr>
          <w:rFonts w:asciiTheme="minorEastAsia" w:hAnsiTheme="minorEastAsia" w:eastAsiaTheme="minorEastAsia" w:cstheme="minorEastAsia"/>
          <w:b/>
          <w:bCs/>
          <w:sz w:val="18"/>
          <w:szCs w:val="18"/>
        </w:rPr>
      </w:pPr>
    </w:p>
    <w:p>
      <w:pPr>
        <w:pStyle w:val="18"/>
        <w:spacing w:line="400" w:lineRule="exact"/>
        <w:ind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四、投标报价书</w:t>
      </w:r>
    </w:p>
    <w:p>
      <w:pPr>
        <w:pStyle w:val="18"/>
        <w:spacing w:line="400" w:lineRule="exact"/>
        <w:ind w:firstLine="0" w:firstLineChars="0"/>
        <w:jc w:val="center"/>
        <w:rPr>
          <w:rFonts w:asciiTheme="minorEastAsia" w:hAnsiTheme="minorEastAsia" w:eastAsiaTheme="minorEastAsia" w:cstheme="minorEastAsia"/>
          <w:b/>
          <w:bCs/>
          <w:sz w:val="18"/>
          <w:szCs w:val="18"/>
        </w:rPr>
      </w:pPr>
    </w:p>
    <w:p>
      <w:pPr>
        <w:pStyle w:val="18"/>
        <w:spacing w:line="400" w:lineRule="exact"/>
        <w:ind w:firstLine="0" w:firstLineChars="0"/>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致：</w:t>
      </w:r>
      <w:r>
        <w:rPr>
          <w:rFonts w:hint="eastAsia" w:asciiTheme="minorEastAsia" w:hAnsiTheme="minorEastAsia" w:eastAsiaTheme="minorEastAsia" w:cstheme="minorEastAsia"/>
          <w:spacing w:val="-4"/>
          <w:sz w:val="21"/>
          <w:szCs w:val="21"/>
          <w:u w:val="single"/>
        </w:rPr>
        <w:t xml:space="preserve">                （</w:t>
      </w:r>
      <w:r>
        <w:rPr>
          <w:rFonts w:hint="eastAsia" w:asciiTheme="minorEastAsia" w:hAnsiTheme="minorEastAsia" w:eastAsiaTheme="minorEastAsia" w:cstheme="minorEastAsia"/>
          <w:sz w:val="21"/>
          <w:szCs w:val="21"/>
          <w:u w:val="single"/>
        </w:rPr>
        <w:t>招标</w:t>
      </w:r>
      <w:r>
        <w:rPr>
          <w:rFonts w:hint="eastAsia" w:asciiTheme="minorEastAsia" w:hAnsiTheme="minorEastAsia" w:eastAsiaTheme="minorEastAsia" w:cstheme="minorEastAsia"/>
          <w:spacing w:val="-4"/>
          <w:sz w:val="21"/>
          <w:szCs w:val="21"/>
          <w:u w:val="single"/>
        </w:rPr>
        <w:t>人名称）</w:t>
      </w:r>
    </w:p>
    <w:p>
      <w:pPr>
        <w:pStyle w:val="18"/>
        <w:spacing w:line="400" w:lineRule="exact"/>
        <w:ind w:firstLine="0" w:firstLineChars="0"/>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 xml:space="preserve">   </w:t>
      </w:r>
    </w:p>
    <w:p>
      <w:pPr>
        <w:pStyle w:val="18"/>
        <w:spacing w:line="400" w:lineRule="exact"/>
        <w:ind w:firstLine="42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1、根据贵方招标编号为</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 xml:space="preserve">招标文件，我方经考察现场和研究上述工程招标文件的投标人须知、合同条款、技术规范、施工图纸和其他有关文件后。同意如下：                        </w:t>
      </w:r>
    </w:p>
    <w:p>
      <w:pPr>
        <w:pStyle w:val="18"/>
        <w:spacing w:line="400" w:lineRule="exact"/>
        <w:ind w:firstLine="200" w:firstLineChars="0"/>
        <w:rPr>
          <w:rFonts w:asciiTheme="minorEastAsia" w:hAnsiTheme="minorEastAsia" w:eastAsiaTheme="minorEastAsia" w:cstheme="minorEastAsia"/>
          <w:sz w:val="21"/>
          <w:szCs w:val="21"/>
          <w:u w:val="single"/>
        </w:rPr>
      </w:pPr>
      <w:r>
        <w:rPr>
          <w:rFonts w:hint="eastAsia" w:asciiTheme="minorEastAsia" w:hAnsiTheme="minorEastAsia" w:eastAsiaTheme="minorEastAsia" w:cstheme="minorEastAsia"/>
          <w:sz w:val="21"/>
          <w:szCs w:val="21"/>
        </w:rPr>
        <w:t>（1）投标范围：</w:t>
      </w:r>
      <w:r>
        <w:rPr>
          <w:rFonts w:hint="eastAsia" w:asciiTheme="minorEastAsia" w:hAnsiTheme="minorEastAsia" w:eastAsiaTheme="minorEastAsia" w:cstheme="minorEastAsia"/>
          <w:sz w:val="21"/>
          <w:szCs w:val="21"/>
          <w:u w:val="single"/>
        </w:rPr>
        <w:t xml:space="preserve">                          </w:t>
      </w:r>
      <w:r>
        <w:rPr>
          <w:rFonts w:hint="eastAsia" w:ascii="宋体" w:hAnsi="宋体" w:cs="宋体"/>
          <w:sz w:val="21"/>
          <w:szCs w:val="21"/>
        </w:rPr>
        <w:t>项目工程量清单及图纸包含的内容。</w:t>
      </w:r>
      <w:r>
        <w:rPr>
          <w:rFonts w:hint="eastAsia" w:asciiTheme="minorEastAsia" w:hAnsiTheme="minorEastAsia" w:eastAsiaTheme="minorEastAsia" w:cstheme="minorEastAsia"/>
          <w:sz w:val="21"/>
          <w:szCs w:val="21"/>
          <w:u w:val="single"/>
        </w:rPr>
        <w:t xml:space="preserve">                                  </w:t>
      </w:r>
    </w:p>
    <w:p>
      <w:pPr>
        <w:pStyle w:val="18"/>
        <w:spacing w:line="400" w:lineRule="exact"/>
        <w:ind w:left="210" w:leftChars="100" w:firstLine="0" w:firstLineChars="0"/>
        <w:rPr>
          <w:rFonts w:asciiTheme="minorEastAsia" w:hAnsiTheme="minorEastAsia" w:eastAsiaTheme="minorEastAsia" w:cstheme="minorEastAsia"/>
          <w:sz w:val="21"/>
          <w:szCs w:val="21"/>
          <w:u w:val="single"/>
        </w:rPr>
      </w:pPr>
      <w:r>
        <w:rPr>
          <w:rFonts w:hint="eastAsia" w:asciiTheme="minorEastAsia" w:hAnsiTheme="minorEastAsia" w:eastAsiaTheme="minorEastAsia" w:cstheme="minorEastAsia"/>
          <w:sz w:val="21"/>
          <w:szCs w:val="21"/>
        </w:rPr>
        <w:t>（2）投标总价：</w:t>
      </w:r>
      <w:r>
        <w:rPr>
          <w:rFonts w:hint="eastAsia" w:asciiTheme="minorEastAsia" w:hAnsiTheme="minorEastAsia" w:eastAsiaTheme="minorEastAsia" w:cstheme="minorEastAsia"/>
          <w:sz w:val="21"/>
          <w:szCs w:val="21"/>
          <w:u w:val="single"/>
        </w:rPr>
        <w:t>根据我方施工技术能力和经济实力，我方同意按人民币大写：       元（小写：             元）投标，能保证工程施工质量。</w:t>
      </w:r>
    </w:p>
    <w:p>
      <w:pPr>
        <w:pStyle w:val="18"/>
        <w:spacing w:line="400" w:lineRule="exact"/>
        <w:ind w:firstLine="200" w:firstLineChars="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（3）我方完全接受招标人提供的各项综合单价及其组成内容，并严格按约定的招标范围和合同条款，施工、竣工和交付本工程并维修其中的任何缺陷。</w:t>
      </w:r>
    </w:p>
    <w:p>
      <w:pPr>
        <w:pStyle w:val="18"/>
        <w:spacing w:line="400" w:lineRule="exact"/>
        <w:ind w:firstLine="200" w:firstLineChars="0"/>
        <w:rPr>
          <w:rFonts w:asciiTheme="minorEastAsia" w:hAnsiTheme="minorEastAsia" w:eastAsiaTheme="minorEastAsia" w:cstheme="minorEastAsia"/>
          <w:sz w:val="21"/>
          <w:szCs w:val="21"/>
          <w:u w:val="single"/>
        </w:rPr>
      </w:pPr>
      <w:r>
        <w:rPr>
          <w:rFonts w:hint="eastAsia" w:asciiTheme="minorEastAsia" w:hAnsiTheme="minorEastAsia" w:eastAsiaTheme="minorEastAsia" w:cstheme="minorEastAsia"/>
          <w:sz w:val="21"/>
          <w:szCs w:val="21"/>
        </w:rPr>
        <w:t>（4）我方完全接受招标文件和合同条款约定的工程量增减的计价原则。</w:t>
      </w:r>
    </w:p>
    <w:p>
      <w:pPr>
        <w:pStyle w:val="18"/>
        <w:spacing w:line="400" w:lineRule="exact"/>
        <w:ind w:firstLine="200" w:firstLineChars="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（5）我方承诺在施工过程中不得更换人员，必须在现场工作；特殊情况下，经招标人方书面批准，方可更换和离开现场。</w:t>
      </w:r>
    </w:p>
    <w:p>
      <w:pPr>
        <w:pStyle w:val="18"/>
        <w:spacing w:line="400" w:lineRule="exact"/>
        <w:ind w:firstLine="200" w:firstLineChars="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（6）我方将按招标文件的规定履行合同责任和义务。</w:t>
      </w:r>
    </w:p>
    <w:p>
      <w:pPr>
        <w:pStyle w:val="18"/>
        <w:spacing w:line="400" w:lineRule="exact"/>
        <w:ind w:firstLine="200" w:firstLineChars="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（7）我方已详细审查全部招标文件，包括补充说明文件（如有的话）以及全部参考资料和有关附件。我们完全理解并同意放弃对这方面不明及误解的权利。</w:t>
      </w:r>
    </w:p>
    <w:p>
      <w:pPr>
        <w:pStyle w:val="18"/>
        <w:spacing w:line="400" w:lineRule="exact"/>
        <w:ind w:firstLine="200" w:firstLineChars="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（8）如果在开标规定时间和日期后，投标人在投标有效期内撤回投标，将接受相关处罚。</w:t>
      </w:r>
    </w:p>
    <w:p>
      <w:pPr>
        <w:pStyle w:val="18"/>
        <w:spacing w:line="400" w:lineRule="exact"/>
        <w:ind w:firstLine="200" w:firstLineChars="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（9）我方同意提供按照招标人可能要求的与投标有关的一切数据或资料。</w:t>
      </w:r>
    </w:p>
    <w:p>
      <w:pPr>
        <w:pStyle w:val="18"/>
        <w:spacing w:line="400" w:lineRule="exact"/>
        <w:ind w:left="-2" w:leftChars="-1" w:firstLine="210" w:firstLineChars="10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（10）按上述合同条款、技术规范、施工图纸的要求投标此工程的材料供应、工程施工、安装、直到竣工验收和保修维护。</w:t>
      </w:r>
    </w:p>
    <w:p>
      <w:pPr>
        <w:pStyle w:val="18"/>
        <w:spacing w:line="400" w:lineRule="exact"/>
        <w:ind w:firstLine="359" w:firstLineChars="171"/>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2、与本项目有关的一切正式往来通讯请寄：</w:t>
      </w:r>
    </w:p>
    <w:p>
      <w:pPr>
        <w:pStyle w:val="18"/>
        <w:spacing w:line="400" w:lineRule="exact"/>
        <w:ind w:firstLine="359" w:firstLineChars="171"/>
        <w:rPr>
          <w:rFonts w:asciiTheme="minorEastAsia" w:hAnsiTheme="minorEastAsia" w:eastAsiaTheme="minorEastAsia" w:cstheme="minorEastAsia"/>
          <w:sz w:val="21"/>
          <w:szCs w:val="21"/>
        </w:rPr>
      </w:pPr>
    </w:p>
    <w:p>
      <w:pPr>
        <w:pStyle w:val="18"/>
        <w:spacing w:line="400" w:lineRule="exact"/>
        <w:ind w:firstLine="359" w:firstLineChars="171"/>
        <w:rPr>
          <w:rFonts w:asciiTheme="minorEastAsia" w:hAnsiTheme="minorEastAsia" w:eastAsiaTheme="minorEastAsia" w:cstheme="minorEastAsia"/>
          <w:sz w:val="21"/>
          <w:szCs w:val="21"/>
        </w:rPr>
      </w:pPr>
    </w:p>
    <w:p>
      <w:pPr>
        <w:pStyle w:val="18"/>
        <w:spacing w:line="400" w:lineRule="exact"/>
        <w:ind w:firstLine="198" w:firstLineChars="0"/>
        <w:rPr>
          <w:rFonts w:asciiTheme="minorEastAsia" w:hAnsiTheme="minorEastAsia" w:eastAsiaTheme="minorEastAsia" w:cstheme="minorEastAsia"/>
          <w:sz w:val="21"/>
          <w:szCs w:val="21"/>
          <w:u w:val="single"/>
        </w:rPr>
      </w:pPr>
      <w:r>
        <w:rPr>
          <w:rFonts w:hint="eastAsia" w:asciiTheme="minorEastAsia" w:hAnsiTheme="minorEastAsia" w:eastAsiaTheme="minorEastAsia" w:cstheme="minorEastAsia"/>
          <w:sz w:val="21"/>
          <w:szCs w:val="21"/>
        </w:rPr>
        <w:t>投标人名称：</w:t>
      </w:r>
      <w:r>
        <w:rPr>
          <w:rFonts w:hint="eastAsia" w:asciiTheme="minorEastAsia" w:hAnsiTheme="minorEastAsia" w:eastAsiaTheme="minorEastAsia" w:cstheme="minorEastAsia"/>
          <w:sz w:val="21"/>
          <w:szCs w:val="21"/>
          <w:u w:val="single"/>
        </w:rPr>
        <w:t xml:space="preserve">    （公章）         </w:t>
      </w:r>
    </w:p>
    <w:p>
      <w:pPr>
        <w:pStyle w:val="18"/>
        <w:spacing w:line="400" w:lineRule="exact"/>
        <w:ind w:firstLine="198" w:firstLineChars="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法定代表人：</w:t>
      </w:r>
      <w:r>
        <w:rPr>
          <w:rFonts w:hint="eastAsia" w:asciiTheme="minorEastAsia" w:hAnsiTheme="minorEastAsia" w:eastAsiaTheme="minorEastAsia" w:cstheme="minorEastAsia"/>
          <w:sz w:val="21"/>
          <w:szCs w:val="21"/>
          <w:u w:val="single"/>
        </w:rPr>
        <w:t xml:space="preserve">   （签字）          </w:t>
      </w:r>
      <w:r>
        <w:rPr>
          <w:rFonts w:hint="eastAsia" w:asciiTheme="minorEastAsia" w:hAnsiTheme="minorEastAsia" w:eastAsiaTheme="minorEastAsia" w:cstheme="minorEastAsia"/>
          <w:sz w:val="21"/>
          <w:szCs w:val="21"/>
        </w:rPr>
        <w:t xml:space="preserve"> </w:t>
      </w:r>
    </w:p>
    <w:p>
      <w:pPr>
        <w:pStyle w:val="18"/>
        <w:spacing w:line="400" w:lineRule="exact"/>
        <w:ind w:firstLine="198" w:firstLineChars="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年</w:t>
      </w: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月</w:t>
      </w: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日</w:t>
      </w:r>
    </w:p>
    <w:p>
      <w:pPr>
        <w:pStyle w:val="18"/>
        <w:spacing w:line="400" w:lineRule="exact"/>
        <w:ind w:firstLine="198" w:firstLineChars="0"/>
        <w:rPr>
          <w:rFonts w:asciiTheme="minorEastAsia" w:hAnsiTheme="minorEastAsia" w:eastAsiaTheme="minorEastAsia" w:cstheme="minorEastAsia"/>
          <w:sz w:val="18"/>
          <w:szCs w:val="18"/>
          <w:u w:val="single"/>
        </w:rPr>
      </w:pPr>
      <w:r>
        <w:rPr>
          <w:rFonts w:hint="eastAsia" w:asciiTheme="minorEastAsia" w:hAnsiTheme="minorEastAsia" w:eastAsiaTheme="minorEastAsia" w:cstheme="minorEastAsia"/>
          <w:sz w:val="18"/>
          <w:szCs w:val="18"/>
        </w:rPr>
        <w:t xml:space="preserve">                    </w:t>
      </w:r>
    </w:p>
    <w:p>
      <w:pPr>
        <w:keepNext/>
        <w:keepLines/>
        <w:spacing w:before="260" w:after="260" w:line="400" w:lineRule="exact"/>
        <w:jc w:val="center"/>
        <w:outlineLvl w:val="1"/>
        <w:rPr>
          <w:rFonts w:asciiTheme="minorEastAsia" w:hAnsiTheme="minorEastAsia" w:eastAsiaTheme="minorEastAsia" w:cstheme="minorEastAsia"/>
          <w:b/>
          <w:bCs/>
          <w:sz w:val="18"/>
          <w:szCs w:val="18"/>
        </w:rPr>
      </w:pPr>
    </w:p>
    <w:p>
      <w:pPr>
        <w:rPr>
          <w:rFonts w:asciiTheme="minorEastAsia" w:hAnsiTheme="minorEastAsia" w:eastAsiaTheme="minorEastAsia" w:cstheme="minorEastAsia"/>
          <w:b/>
          <w:bCs/>
          <w:sz w:val="18"/>
          <w:szCs w:val="18"/>
        </w:rPr>
      </w:pPr>
      <w:r>
        <w:rPr>
          <w:rFonts w:asciiTheme="minorEastAsia" w:hAnsiTheme="minorEastAsia" w:eastAsiaTheme="minorEastAsia" w:cstheme="minorEastAsia"/>
          <w:b/>
          <w:bCs/>
          <w:sz w:val="18"/>
          <w:szCs w:val="18"/>
        </w:rPr>
        <w:br w:type="page"/>
      </w:r>
    </w:p>
    <w:p>
      <w:pPr>
        <w:pStyle w:val="50"/>
      </w:pPr>
    </w:p>
    <w:p>
      <w:pPr>
        <w:keepNext/>
        <w:keepLines/>
        <w:spacing w:before="260" w:after="260" w:line="400" w:lineRule="exact"/>
        <w:jc w:val="center"/>
        <w:outlineLvl w:val="1"/>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五、项目管理机构</w:t>
      </w:r>
    </w:p>
    <w:p>
      <w:pPr>
        <w:keepNext/>
        <w:keepLines/>
        <w:spacing w:line="400" w:lineRule="exact"/>
        <w:outlineLvl w:val="2"/>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（一）项目管理机构组成表</w:t>
      </w:r>
    </w:p>
    <w:tbl>
      <w:tblPr>
        <w:tblStyle w:val="39"/>
        <w:tblW w:w="8613"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3"/>
        <w:gridCol w:w="673"/>
        <w:gridCol w:w="1030"/>
        <w:gridCol w:w="1134"/>
        <w:gridCol w:w="851"/>
        <w:gridCol w:w="2551"/>
        <w:gridCol w:w="170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4" w:hRule="atLeast"/>
        </w:trPr>
        <w:tc>
          <w:tcPr>
            <w:tcW w:w="673" w:type="dxa"/>
            <w:vMerge w:val="restart"/>
            <w:tcBorders>
              <w:top w:val="single" w:color="auto" w:sz="12" w:space="0"/>
            </w:tcBorders>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姓名</w:t>
            </w:r>
          </w:p>
        </w:tc>
        <w:tc>
          <w:tcPr>
            <w:tcW w:w="673" w:type="dxa"/>
            <w:vMerge w:val="restart"/>
            <w:tcBorders>
              <w:top w:val="single" w:color="auto" w:sz="12" w:space="0"/>
            </w:tcBorders>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性别</w:t>
            </w:r>
          </w:p>
        </w:tc>
        <w:tc>
          <w:tcPr>
            <w:tcW w:w="5566" w:type="dxa"/>
            <w:gridSpan w:val="4"/>
            <w:tcBorders>
              <w:top w:val="single" w:color="auto" w:sz="12" w:space="0"/>
            </w:tcBorders>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执业或岗位资格证明</w:t>
            </w:r>
          </w:p>
        </w:tc>
        <w:tc>
          <w:tcPr>
            <w:tcW w:w="1701" w:type="dxa"/>
            <w:vMerge w:val="restart"/>
            <w:tcBorders>
              <w:top w:val="single" w:color="auto" w:sz="12" w:space="0"/>
            </w:tcBorders>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拟在本项目担任的工作岗位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4" w:hRule="atLeast"/>
        </w:trPr>
        <w:tc>
          <w:tcPr>
            <w:tcW w:w="673" w:type="dxa"/>
            <w:vMerge w:val="continue"/>
            <w:vAlign w:val="center"/>
          </w:tcPr>
          <w:p>
            <w:pPr>
              <w:spacing w:line="400" w:lineRule="exact"/>
              <w:jc w:val="center"/>
              <w:rPr>
                <w:rFonts w:asciiTheme="minorEastAsia" w:hAnsiTheme="minorEastAsia" w:eastAsiaTheme="minorEastAsia" w:cstheme="minorEastAsia"/>
                <w:sz w:val="18"/>
                <w:szCs w:val="18"/>
              </w:rPr>
            </w:pPr>
          </w:p>
        </w:tc>
        <w:tc>
          <w:tcPr>
            <w:tcW w:w="673" w:type="dxa"/>
            <w:vMerge w:val="continue"/>
            <w:vAlign w:val="center"/>
          </w:tcPr>
          <w:p>
            <w:pPr>
              <w:spacing w:line="400" w:lineRule="exact"/>
              <w:jc w:val="center"/>
              <w:rPr>
                <w:rFonts w:asciiTheme="minorEastAsia" w:hAnsiTheme="minorEastAsia" w:eastAsiaTheme="minorEastAsia" w:cstheme="minorEastAsia"/>
                <w:sz w:val="18"/>
                <w:szCs w:val="18"/>
              </w:rPr>
            </w:pPr>
          </w:p>
        </w:tc>
        <w:tc>
          <w:tcPr>
            <w:tcW w:w="1030" w:type="dxa"/>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级别</w:t>
            </w:r>
          </w:p>
        </w:tc>
        <w:tc>
          <w:tcPr>
            <w:tcW w:w="1134" w:type="dxa"/>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证号</w:t>
            </w:r>
          </w:p>
        </w:tc>
        <w:tc>
          <w:tcPr>
            <w:tcW w:w="851" w:type="dxa"/>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专业</w:t>
            </w:r>
          </w:p>
        </w:tc>
        <w:tc>
          <w:tcPr>
            <w:tcW w:w="2551" w:type="dxa"/>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身份证号码</w:t>
            </w:r>
          </w:p>
        </w:tc>
        <w:tc>
          <w:tcPr>
            <w:tcW w:w="1701" w:type="dxa"/>
            <w:vMerge w:val="continue"/>
            <w:vAlign w:val="center"/>
          </w:tcPr>
          <w:p>
            <w:pPr>
              <w:spacing w:line="400" w:lineRule="exact"/>
              <w:jc w:val="center"/>
              <w:rPr>
                <w:rFonts w:asciiTheme="minorEastAsia" w:hAnsiTheme="minorEastAsia" w:eastAsiaTheme="minorEastAsia" w:cstheme="minorEastAsia"/>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4" w:hRule="atLeast"/>
        </w:trPr>
        <w:tc>
          <w:tcPr>
            <w:tcW w:w="673" w:type="dxa"/>
            <w:vAlign w:val="center"/>
          </w:tcPr>
          <w:p>
            <w:pPr>
              <w:spacing w:line="400" w:lineRule="exact"/>
              <w:jc w:val="center"/>
              <w:rPr>
                <w:rFonts w:asciiTheme="minorEastAsia" w:hAnsiTheme="minorEastAsia" w:eastAsiaTheme="minorEastAsia" w:cstheme="minorEastAsia"/>
                <w:sz w:val="18"/>
                <w:szCs w:val="18"/>
              </w:rPr>
            </w:pPr>
          </w:p>
        </w:tc>
        <w:tc>
          <w:tcPr>
            <w:tcW w:w="673" w:type="dxa"/>
            <w:vAlign w:val="center"/>
          </w:tcPr>
          <w:p>
            <w:pPr>
              <w:spacing w:line="400" w:lineRule="exact"/>
              <w:jc w:val="center"/>
              <w:rPr>
                <w:rFonts w:asciiTheme="minorEastAsia" w:hAnsiTheme="minorEastAsia" w:eastAsiaTheme="minorEastAsia" w:cstheme="minorEastAsia"/>
                <w:sz w:val="18"/>
                <w:szCs w:val="18"/>
              </w:rPr>
            </w:pPr>
          </w:p>
        </w:tc>
        <w:tc>
          <w:tcPr>
            <w:tcW w:w="1030" w:type="dxa"/>
            <w:vAlign w:val="center"/>
          </w:tcPr>
          <w:p>
            <w:pPr>
              <w:spacing w:line="400" w:lineRule="exact"/>
              <w:jc w:val="center"/>
              <w:rPr>
                <w:rFonts w:asciiTheme="minorEastAsia" w:hAnsiTheme="minorEastAsia" w:eastAsiaTheme="minorEastAsia" w:cstheme="minorEastAsia"/>
                <w:sz w:val="18"/>
                <w:szCs w:val="18"/>
              </w:rPr>
            </w:pPr>
          </w:p>
        </w:tc>
        <w:tc>
          <w:tcPr>
            <w:tcW w:w="1134" w:type="dxa"/>
            <w:vAlign w:val="center"/>
          </w:tcPr>
          <w:p>
            <w:pPr>
              <w:spacing w:line="400" w:lineRule="exact"/>
              <w:jc w:val="center"/>
              <w:rPr>
                <w:rFonts w:asciiTheme="minorEastAsia" w:hAnsiTheme="minorEastAsia" w:eastAsiaTheme="minorEastAsia" w:cstheme="minorEastAsia"/>
                <w:sz w:val="18"/>
                <w:szCs w:val="18"/>
              </w:rPr>
            </w:pPr>
          </w:p>
        </w:tc>
        <w:tc>
          <w:tcPr>
            <w:tcW w:w="851" w:type="dxa"/>
            <w:vAlign w:val="center"/>
          </w:tcPr>
          <w:p>
            <w:pPr>
              <w:spacing w:line="400" w:lineRule="exact"/>
              <w:jc w:val="center"/>
              <w:rPr>
                <w:rFonts w:asciiTheme="minorEastAsia" w:hAnsiTheme="minorEastAsia" w:eastAsiaTheme="minorEastAsia" w:cstheme="minorEastAsia"/>
                <w:sz w:val="18"/>
                <w:szCs w:val="18"/>
              </w:rPr>
            </w:pPr>
          </w:p>
        </w:tc>
        <w:tc>
          <w:tcPr>
            <w:tcW w:w="2551" w:type="dxa"/>
            <w:vAlign w:val="center"/>
          </w:tcPr>
          <w:p>
            <w:pPr>
              <w:spacing w:line="400" w:lineRule="exact"/>
              <w:jc w:val="center"/>
              <w:rPr>
                <w:rFonts w:asciiTheme="minorEastAsia" w:hAnsiTheme="minorEastAsia" w:eastAsiaTheme="minorEastAsia" w:cstheme="minorEastAsia"/>
                <w:sz w:val="18"/>
                <w:szCs w:val="18"/>
              </w:rPr>
            </w:pPr>
          </w:p>
        </w:tc>
        <w:tc>
          <w:tcPr>
            <w:tcW w:w="1701" w:type="dxa"/>
            <w:vAlign w:val="center"/>
          </w:tcPr>
          <w:p>
            <w:pPr>
              <w:spacing w:line="400" w:lineRule="exact"/>
              <w:jc w:val="center"/>
              <w:rPr>
                <w:rFonts w:asciiTheme="minorEastAsia" w:hAnsiTheme="minorEastAsia" w:eastAsiaTheme="minorEastAsia" w:cstheme="minorEastAsia"/>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4" w:hRule="atLeast"/>
        </w:trPr>
        <w:tc>
          <w:tcPr>
            <w:tcW w:w="673" w:type="dxa"/>
            <w:vAlign w:val="center"/>
          </w:tcPr>
          <w:p>
            <w:pPr>
              <w:spacing w:line="400" w:lineRule="exact"/>
              <w:jc w:val="center"/>
              <w:rPr>
                <w:rFonts w:asciiTheme="minorEastAsia" w:hAnsiTheme="minorEastAsia" w:eastAsiaTheme="minorEastAsia" w:cstheme="minorEastAsia"/>
                <w:sz w:val="18"/>
                <w:szCs w:val="18"/>
              </w:rPr>
            </w:pPr>
          </w:p>
        </w:tc>
        <w:tc>
          <w:tcPr>
            <w:tcW w:w="673" w:type="dxa"/>
            <w:vAlign w:val="center"/>
          </w:tcPr>
          <w:p>
            <w:pPr>
              <w:spacing w:line="400" w:lineRule="exact"/>
              <w:jc w:val="center"/>
              <w:rPr>
                <w:rFonts w:asciiTheme="minorEastAsia" w:hAnsiTheme="minorEastAsia" w:eastAsiaTheme="minorEastAsia" w:cstheme="minorEastAsia"/>
                <w:sz w:val="18"/>
                <w:szCs w:val="18"/>
              </w:rPr>
            </w:pPr>
          </w:p>
        </w:tc>
        <w:tc>
          <w:tcPr>
            <w:tcW w:w="1030" w:type="dxa"/>
            <w:vAlign w:val="center"/>
          </w:tcPr>
          <w:p>
            <w:pPr>
              <w:spacing w:line="400" w:lineRule="exact"/>
              <w:jc w:val="center"/>
              <w:rPr>
                <w:rFonts w:asciiTheme="minorEastAsia" w:hAnsiTheme="minorEastAsia" w:eastAsiaTheme="minorEastAsia" w:cstheme="minorEastAsia"/>
                <w:sz w:val="18"/>
                <w:szCs w:val="18"/>
              </w:rPr>
            </w:pPr>
          </w:p>
        </w:tc>
        <w:tc>
          <w:tcPr>
            <w:tcW w:w="1134" w:type="dxa"/>
            <w:vAlign w:val="center"/>
          </w:tcPr>
          <w:p>
            <w:pPr>
              <w:spacing w:line="400" w:lineRule="exact"/>
              <w:jc w:val="center"/>
              <w:rPr>
                <w:rFonts w:asciiTheme="minorEastAsia" w:hAnsiTheme="minorEastAsia" w:eastAsiaTheme="minorEastAsia" w:cstheme="minorEastAsia"/>
                <w:sz w:val="18"/>
                <w:szCs w:val="18"/>
              </w:rPr>
            </w:pPr>
          </w:p>
        </w:tc>
        <w:tc>
          <w:tcPr>
            <w:tcW w:w="851" w:type="dxa"/>
            <w:vAlign w:val="center"/>
          </w:tcPr>
          <w:p>
            <w:pPr>
              <w:spacing w:line="400" w:lineRule="exact"/>
              <w:jc w:val="center"/>
              <w:rPr>
                <w:rFonts w:asciiTheme="minorEastAsia" w:hAnsiTheme="minorEastAsia" w:eastAsiaTheme="minorEastAsia" w:cstheme="minorEastAsia"/>
                <w:sz w:val="18"/>
                <w:szCs w:val="18"/>
              </w:rPr>
            </w:pPr>
          </w:p>
        </w:tc>
        <w:tc>
          <w:tcPr>
            <w:tcW w:w="2551" w:type="dxa"/>
            <w:vAlign w:val="center"/>
          </w:tcPr>
          <w:p>
            <w:pPr>
              <w:spacing w:line="400" w:lineRule="exact"/>
              <w:jc w:val="center"/>
              <w:rPr>
                <w:rFonts w:asciiTheme="minorEastAsia" w:hAnsiTheme="minorEastAsia" w:eastAsiaTheme="minorEastAsia" w:cstheme="minorEastAsia"/>
                <w:sz w:val="18"/>
                <w:szCs w:val="18"/>
              </w:rPr>
            </w:pPr>
          </w:p>
        </w:tc>
        <w:tc>
          <w:tcPr>
            <w:tcW w:w="1701" w:type="dxa"/>
            <w:vAlign w:val="center"/>
          </w:tcPr>
          <w:p>
            <w:pPr>
              <w:spacing w:line="400" w:lineRule="exact"/>
              <w:jc w:val="center"/>
              <w:rPr>
                <w:rFonts w:asciiTheme="minorEastAsia" w:hAnsiTheme="minorEastAsia" w:eastAsiaTheme="minorEastAsia" w:cstheme="minorEastAsia"/>
                <w:color w:val="000000" w:themeColor="text1"/>
                <w:sz w:val="18"/>
                <w:szCs w:val="1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4" w:hRule="atLeast"/>
        </w:trPr>
        <w:tc>
          <w:tcPr>
            <w:tcW w:w="673" w:type="dxa"/>
            <w:vAlign w:val="center"/>
          </w:tcPr>
          <w:p>
            <w:pPr>
              <w:spacing w:line="400" w:lineRule="exact"/>
              <w:jc w:val="center"/>
              <w:rPr>
                <w:rFonts w:asciiTheme="minorEastAsia" w:hAnsiTheme="minorEastAsia" w:eastAsiaTheme="minorEastAsia" w:cstheme="minorEastAsia"/>
                <w:sz w:val="18"/>
                <w:szCs w:val="18"/>
              </w:rPr>
            </w:pPr>
          </w:p>
        </w:tc>
        <w:tc>
          <w:tcPr>
            <w:tcW w:w="673" w:type="dxa"/>
            <w:vAlign w:val="center"/>
          </w:tcPr>
          <w:p>
            <w:pPr>
              <w:spacing w:line="400" w:lineRule="exact"/>
              <w:jc w:val="center"/>
              <w:rPr>
                <w:rFonts w:asciiTheme="minorEastAsia" w:hAnsiTheme="minorEastAsia" w:eastAsiaTheme="minorEastAsia" w:cstheme="minorEastAsia"/>
                <w:sz w:val="18"/>
                <w:szCs w:val="18"/>
              </w:rPr>
            </w:pPr>
          </w:p>
        </w:tc>
        <w:tc>
          <w:tcPr>
            <w:tcW w:w="1030" w:type="dxa"/>
            <w:vAlign w:val="center"/>
          </w:tcPr>
          <w:p>
            <w:pPr>
              <w:spacing w:line="400" w:lineRule="exact"/>
              <w:jc w:val="center"/>
              <w:rPr>
                <w:rFonts w:asciiTheme="minorEastAsia" w:hAnsiTheme="minorEastAsia" w:eastAsiaTheme="minorEastAsia" w:cstheme="minorEastAsia"/>
                <w:sz w:val="18"/>
                <w:szCs w:val="18"/>
              </w:rPr>
            </w:pPr>
          </w:p>
        </w:tc>
        <w:tc>
          <w:tcPr>
            <w:tcW w:w="1134" w:type="dxa"/>
            <w:vAlign w:val="center"/>
          </w:tcPr>
          <w:p>
            <w:pPr>
              <w:spacing w:line="400" w:lineRule="exact"/>
              <w:jc w:val="center"/>
              <w:rPr>
                <w:rFonts w:asciiTheme="minorEastAsia" w:hAnsiTheme="minorEastAsia" w:eastAsiaTheme="minorEastAsia" w:cstheme="minorEastAsia"/>
                <w:sz w:val="18"/>
                <w:szCs w:val="18"/>
              </w:rPr>
            </w:pPr>
          </w:p>
        </w:tc>
        <w:tc>
          <w:tcPr>
            <w:tcW w:w="851" w:type="dxa"/>
            <w:vAlign w:val="center"/>
          </w:tcPr>
          <w:p>
            <w:pPr>
              <w:spacing w:line="400" w:lineRule="exact"/>
              <w:jc w:val="center"/>
              <w:rPr>
                <w:rFonts w:asciiTheme="minorEastAsia" w:hAnsiTheme="minorEastAsia" w:eastAsiaTheme="minorEastAsia" w:cstheme="minorEastAsia"/>
                <w:sz w:val="18"/>
                <w:szCs w:val="18"/>
              </w:rPr>
            </w:pPr>
          </w:p>
        </w:tc>
        <w:tc>
          <w:tcPr>
            <w:tcW w:w="2551" w:type="dxa"/>
            <w:vAlign w:val="center"/>
          </w:tcPr>
          <w:p>
            <w:pPr>
              <w:spacing w:line="400" w:lineRule="exact"/>
              <w:jc w:val="center"/>
              <w:rPr>
                <w:rFonts w:asciiTheme="minorEastAsia" w:hAnsiTheme="minorEastAsia" w:eastAsiaTheme="minorEastAsia" w:cstheme="minorEastAsia"/>
                <w:sz w:val="18"/>
                <w:szCs w:val="18"/>
              </w:rPr>
            </w:pPr>
          </w:p>
        </w:tc>
        <w:tc>
          <w:tcPr>
            <w:tcW w:w="1701" w:type="dxa"/>
            <w:vAlign w:val="center"/>
          </w:tcPr>
          <w:p>
            <w:pPr>
              <w:spacing w:line="400" w:lineRule="exact"/>
              <w:jc w:val="center"/>
              <w:rPr>
                <w:rFonts w:asciiTheme="minorEastAsia" w:hAnsiTheme="minorEastAsia" w:eastAsiaTheme="minorEastAsia" w:cstheme="minorEastAsia"/>
                <w:color w:val="000000" w:themeColor="text1"/>
                <w:sz w:val="18"/>
                <w:szCs w:val="1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4" w:hRule="atLeast"/>
        </w:trPr>
        <w:tc>
          <w:tcPr>
            <w:tcW w:w="673" w:type="dxa"/>
            <w:tcBorders>
              <w:bottom w:val="single" w:color="auto" w:sz="12" w:space="0"/>
            </w:tcBorders>
            <w:vAlign w:val="center"/>
          </w:tcPr>
          <w:p>
            <w:pPr>
              <w:spacing w:line="400" w:lineRule="exact"/>
              <w:jc w:val="center"/>
              <w:rPr>
                <w:rFonts w:asciiTheme="minorEastAsia" w:hAnsiTheme="minorEastAsia" w:eastAsiaTheme="minorEastAsia" w:cstheme="minorEastAsia"/>
                <w:sz w:val="18"/>
                <w:szCs w:val="18"/>
              </w:rPr>
            </w:pPr>
          </w:p>
        </w:tc>
        <w:tc>
          <w:tcPr>
            <w:tcW w:w="673" w:type="dxa"/>
            <w:tcBorders>
              <w:bottom w:val="single" w:color="auto" w:sz="12" w:space="0"/>
            </w:tcBorders>
            <w:vAlign w:val="center"/>
          </w:tcPr>
          <w:p>
            <w:pPr>
              <w:spacing w:line="400" w:lineRule="exact"/>
              <w:jc w:val="center"/>
              <w:rPr>
                <w:rFonts w:asciiTheme="minorEastAsia" w:hAnsiTheme="minorEastAsia" w:eastAsiaTheme="minorEastAsia" w:cstheme="minorEastAsia"/>
                <w:sz w:val="18"/>
                <w:szCs w:val="18"/>
              </w:rPr>
            </w:pPr>
          </w:p>
        </w:tc>
        <w:tc>
          <w:tcPr>
            <w:tcW w:w="1030" w:type="dxa"/>
            <w:tcBorders>
              <w:bottom w:val="single" w:color="auto" w:sz="12" w:space="0"/>
            </w:tcBorders>
            <w:vAlign w:val="center"/>
          </w:tcPr>
          <w:p>
            <w:pPr>
              <w:spacing w:line="400" w:lineRule="exact"/>
              <w:jc w:val="center"/>
              <w:rPr>
                <w:rFonts w:asciiTheme="minorEastAsia" w:hAnsiTheme="minorEastAsia" w:eastAsiaTheme="minorEastAsia" w:cstheme="minorEastAsia"/>
                <w:sz w:val="18"/>
                <w:szCs w:val="18"/>
              </w:rPr>
            </w:pPr>
          </w:p>
        </w:tc>
        <w:tc>
          <w:tcPr>
            <w:tcW w:w="1134" w:type="dxa"/>
            <w:tcBorders>
              <w:bottom w:val="single" w:color="auto" w:sz="12" w:space="0"/>
            </w:tcBorders>
            <w:vAlign w:val="center"/>
          </w:tcPr>
          <w:p>
            <w:pPr>
              <w:spacing w:line="400" w:lineRule="exact"/>
              <w:jc w:val="center"/>
              <w:rPr>
                <w:rFonts w:asciiTheme="minorEastAsia" w:hAnsiTheme="minorEastAsia" w:eastAsiaTheme="minorEastAsia" w:cstheme="minorEastAsia"/>
                <w:sz w:val="18"/>
                <w:szCs w:val="18"/>
              </w:rPr>
            </w:pPr>
          </w:p>
        </w:tc>
        <w:tc>
          <w:tcPr>
            <w:tcW w:w="851" w:type="dxa"/>
            <w:tcBorders>
              <w:bottom w:val="single" w:color="auto" w:sz="12" w:space="0"/>
            </w:tcBorders>
            <w:vAlign w:val="center"/>
          </w:tcPr>
          <w:p>
            <w:pPr>
              <w:spacing w:line="400" w:lineRule="exact"/>
              <w:jc w:val="center"/>
              <w:rPr>
                <w:rFonts w:asciiTheme="minorEastAsia" w:hAnsiTheme="minorEastAsia" w:eastAsiaTheme="minorEastAsia" w:cstheme="minorEastAsia"/>
                <w:sz w:val="18"/>
                <w:szCs w:val="18"/>
              </w:rPr>
            </w:pPr>
          </w:p>
        </w:tc>
        <w:tc>
          <w:tcPr>
            <w:tcW w:w="2551" w:type="dxa"/>
            <w:tcBorders>
              <w:bottom w:val="single" w:color="auto" w:sz="12" w:space="0"/>
            </w:tcBorders>
            <w:vAlign w:val="center"/>
          </w:tcPr>
          <w:p>
            <w:pPr>
              <w:spacing w:line="400" w:lineRule="exact"/>
              <w:jc w:val="center"/>
              <w:rPr>
                <w:rFonts w:asciiTheme="minorEastAsia" w:hAnsiTheme="minorEastAsia" w:eastAsiaTheme="minorEastAsia" w:cstheme="minorEastAsia"/>
                <w:sz w:val="18"/>
                <w:szCs w:val="18"/>
              </w:rPr>
            </w:pPr>
          </w:p>
        </w:tc>
        <w:tc>
          <w:tcPr>
            <w:tcW w:w="1701" w:type="dxa"/>
            <w:tcBorders>
              <w:bottom w:val="single" w:color="auto" w:sz="12" w:space="0"/>
            </w:tcBorders>
            <w:vAlign w:val="center"/>
          </w:tcPr>
          <w:p>
            <w:pPr>
              <w:spacing w:line="400" w:lineRule="exact"/>
              <w:jc w:val="center"/>
              <w:rPr>
                <w:rFonts w:asciiTheme="minorEastAsia" w:hAnsiTheme="minorEastAsia" w:eastAsiaTheme="minorEastAsia" w:cstheme="minorEastAsia"/>
                <w:sz w:val="18"/>
                <w:szCs w:val="18"/>
              </w:rPr>
            </w:pPr>
          </w:p>
        </w:tc>
      </w:tr>
    </w:tbl>
    <w:p>
      <w:pPr>
        <w:ind w:firstLine="435"/>
        <w:rPr>
          <w:color w:val="000000"/>
          <w:szCs w:val="21"/>
        </w:rPr>
      </w:pPr>
      <w:r>
        <w:rPr>
          <w:rFonts w:hint="eastAsia"/>
          <w:color w:val="000000"/>
          <w:szCs w:val="21"/>
        </w:rPr>
        <w:t>说明</w:t>
      </w:r>
      <w:r>
        <w:rPr>
          <w:color w:val="000000"/>
          <w:szCs w:val="21"/>
        </w:rPr>
        <w:t>：</w:t>
      </w:r>
      <w:r>
        <w:rPr>
          <w:rFonts w:hint="eastAsia"/>
          <w:color w:val="000000"/>
          <w:szCs w:val="21"/>
        </w:rPr>
        <w:t>1、</w:t>
      </w:r>
      <w:r>
        <w:rPr>
          <w:color w:val="000000"/>
          <w:szCs w:val="21"/>
        </w:rPr>
        <w:t>项目管理机构人员是指项目经理。</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szCs w:val="21"/>
        </w:rPr>
        <w:t xml:space="preserve"> 2、附项目经理注册证书、安全生产考核合格证书。</w:t>
      </w:r>
    </w:p>
    <w:p>
      <w:pPr>
        <w:spacing w:line="400" w:lineRule="exact"/>
        <w:rPr>
          <w:rFonts w:asciiTheme="minorEastAsia" w:hAnsiTheme="minorEastAsia" w:eastAsiaTheme="minorEastAsia" w:cstheme="minorEastAsia"/>
          <w:sz w:val="18"/>
          <w:szCs w:val="18"/>
        </w:rPr>
      </w:pPr>
    </w:p>
    <w:p>
      <w:pPr>
        <w:spacing w:line="400" w:lineRule="exact"/>
        <w:jc w:val="center"/>
        <w:rPr>
          <w:rFonts w:asciiTheme="minorEastAsia" w:hAnsiTheme="minorEastAsia" w:eastAsiaTheme="minorEastAsia" w:cstheme="minorEastAsia"/>
          <w:b/>
          <w:sz w:val="32"/>
          <w:szCs w:val="32"/>
        </w:rPr>
      </w:pPr>
    </w:p>
    <w:p>
      <w:pPr>
        <w:spacing w:line="400" w:lineRule="exact"/>
        <w:jc w:val="center"/>
        <w:rPr>
          <w:rFonts w:asciiTheme="minorEastAsia" w:hAnsiTheme="minorEastAsia" w:eastAsiaTheme="minorEastAsia" w:cstheme="minorEastAsia"/>
          <w:b/>
          <w:sz w:val="32"/>
          <w:szCs w:val="32"/>
        </w:rPr>
      </w:pPr>
    </w:p>
    <w:p>
      <w:pPr>
        <w:spacing w:line="400" w:lineRule="exact"/>
        <w:jc w:val="center"/>
        <w:rPr>
          <w:rFonts w:asciiTheme="minorEastAsia" w:hAnsiTheme="minorEastAsia" w:eastAsiaTheme="minorEastAsia" w:cstheme="minorEastAsia"/>
          <w:b/>
          <w:sz w:val="32"/>
          <w:szCs w:val="32"/>
        </w:rPr>
      </w:pPr>
    </w:p>
    <w:p>
      <w:pPr>
        <w:spacing w:line="400" w:lineRule="exact"/>
        <w:jc w:val="center"/>
        <w:rPr>
          <w:rFonts w:asciiTheme="minorEastAsia" w:hAnsiTheme="minorEastAsia" w:eastAsiaTheme="minorEastAsia" w:cstheme="minorEastAsia"/>
          <w:b/>
          <w:sz w:val="32"/>
          <w:szCs w:val="32"/>
        </w:rPr>
      </w:pPr>
    </w:p>
    <w:p>
      <w:pPr>
        <w:spacing w:line="400" w:lineRule="exact"/>
        <w:jc w:val="center"/>
        <w:rPr>
          <w:rFonts w:asciiTheme="minorEastAsia" w:hAnsiTheme="minorEastAsia" w:eastAsiaTheme="minorEastAsia" w:cstheme="minorEastAsia"/>
          <w:b/>
          <w:sz w:val="32"/>
          <w:szCs w:val="32"/>
        </w:rPr>
      </w:pPr>
    </w:p>
    <w:p>
      <w:pPr>
        <w:spacing w:line="400" w:lineRule="exact"/>
        <w:jc w:val="center"/>
        <w:rPr>
          <w:rFonts w:asciiTheme="minorEastAsia" w:hAnsiTheme="minorEastAsia" w:eastAsiaTheme="minorEastAsia" w:cstheme="minorEastAsia"/>
          <w:b/>
          <w:sz w:val="32"/>
          <w:szCs w:val="32"/>
        </w:rPr>
      </w:pPr>
    </w:p>
    <w:p>
      <w:pPr>
        <w:spacing w:line="400" w:lineRule="exact"/>
        <w:jc w:val="center"/>
        <w:rPr>
          <w:rFonts w:asciiTheme="minorEastAsia" w:hAnsiTheme="minorEastAsia" w:eastAsiaTheme="minorEastAsia" w:cstheme="minorEastAsia"/>
          <w:b/>
          <w:sz w:val="32"/>
          <w:szCs w:val="32"/>
        </w:rPr>
      </w:pPr>
    </w:p>
    <w:p>
      <w:pPr>
        <w:spacing w:line="400" w:lineRule="exact"/>
        <w:jc w:val="center"/>
        <w:rPr>
          <w:rFonts w:asciiTheme="minorEastAsia" w:hAnsiTheme="minorEastAsia" w:eastAsiaTheme="minorEastAsia" w:cstheme="minorEastAsia"/>
          <w:b/>
          <w:sz w:val="32"/>
          <w:szCs w:val="32"/>
        </w:rPr>
      </w:pPr>
    </w:p>
    <w:p>
      <w:pPr>
        <w:spacing w:line="400" w:lineRule="exact"/>
        <w:jc w:val="center"/>
        <w:rPr>
          <w:rFonts w:asciiTheme="minorEastAsia" w:hAnsiTheme="minorEastAsia" w:eastAsiaTheme="minorEastAsia" w:cstheme="minorEastAsia"/>
          <w:b/>
          <w:sz w:val="32"/>
          <w:szCs w:val="32"/>
        </w:rPr>
      </w:pPr>
    </w:p>
    <w:p>
      <w:pPr>
        <w:spacing w:line="400" w:lineRule="exact"/>
        <w:jc w:val="center"/>
        <w:rPr>
          <w:rFonts w:asciiTheme="minorEastAsia" w:hAnsiTheme="minorEastAsia" w:eastAsiaTheme="minorEastAsia" w:cstheme="minorEastAsia"/>
          <w:b/>
          <w:sz w:val="32"/>
          <w:szCs w:val="32"/>
        </w:rPr>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spacing w:line="400" w:lineRule="exact"/>
        <w:jc w:val="center"/>
        <w:rPr>
          <w:rFonts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六、资格审查资料</w:t>
      </w:r>
    </w:p>
    <w:p>
      <w:pPr>
        <w:keepNext/>
        <w:keepLines/>
        <w:spacing w:before="280" w:after="290" w:line="400" w:lineRule="exact"/>
        <w:outlineLvl w:val="3"/>
        <w:rPr>
          <w:rFonts w:asciiTheme="minorEastAsia" w:hAnsiTheme="minorEastAsia" w:eastAsiaTheme="minorEastAsia" w:cstheme="minorEastAsia"/>
          <w:sz w:val="18"/>
          <w:szCs w:val="18"/>
        </w:rPr>
      </w:pPr>
      <w:bookmarkStart w:id="80" w:name="_Toc300678586"/>
      <w:bookmarkStart w:id="81" w:name="_Toc300678591"/>
      <w:bookmarkStart w:id="82" w:name="_Toc303865010"/>
      <w:r>
        <w:rPr>
          <w:rFonts w:hint="eastAsia" w:asciiTheme="minorEastAsia" w:hAnsiTheme="minorEastAsia" w:eastAsiaTheme="minorEastAsia" w:cstheme="minorEastAsia"/>
          <w:sz w:val="18"/>
          <w:szCs w:val="18"/>
        </w:rPr>
        <w:t>附：证件复印件</w:t>
      </w:r>
      <w:bookmarkEnd w:id="80"/>
    </w:p>
    <w:p>
      <w:pPr>
        <w:spacing w:line="400" w:lineRule="exact"/>
        <w:ind w:firstLine="450" w:firstLineChars="25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包含：企业营业执照、资质证书、安全生产许可证书、组织机构代码证（若已三证合一的则无须提供）、开户许可证、</w:t>
      </w:r>
      <w:r>
        <w:rPr>
          <w:rFonts w:hint="eastAsia" w:ascii="宋体" w:hAnsi="宋体" w:cs="宋体"/>
          <w:color w:val="000000" w:themeColor="text1"/>
          <w:szCs w:val="21"/>
          <w14:textFill>
            <w14:solidFill>
              <w14:schemeClr w14:val="tx1"/>
            </w14:solidFill>
          </w14:textFill>
        </w:rPr>
        <w:t>投标保证金承诺、</w:t>
      </w:r>
      <w:r>
        <w:rPr>
          <w:rFonts w:hint="eastAsia" w:asciiTheme="minorEastAsia" w:hAnsiTheme="minorEastAsia" w:eastAsiaTheme="minorEastAsia" w:cstheme="minorEastAsia"/>
          <w:bCs/>
          <w:kern w:val="0"/>
          <w:sz w:val="18"/>
          <w:szCs w:val="18"/>
        </w:rPr>
        <w:t>湖南省外企业入湘施工登记证（仅省外企业提供）</w:t>
      </w:r>
      <w:r>
        <w:rPr>
          <w:rFonts w:hint="eastAsia" w:asciiTheme="minorEastAsia" w:hAnsiTheme="minorEastAsia" w:eastAsiaTheme="minorEastAsia" w:cstheme="minorEastAsia"/>
          <w:sz w:val="18"/>
          <w:szCs w:val="18"/>
        </w:rPr>
        <w:t>的复印件。</w:t>
      </w:r>
    </w:p>
    <w:p>
      <w:pPr>
        <w:spacing w:line="400" w:lineRule="exact"/>
        <w:rPr>
          <w:rFonts w:asciiTheme="minorEastAsia" w:hAnsiTheme="minorEastAsia" w:eastAsiaTheme="minorEastAsia" w:cstheme="minorEastAsia"/>
          <w:sz w:val="18"/>
          <w:szCs w:val="18"/>
        </w:rPr>
      </w:pPr>
      <w:bookmarkStart w:id="83" w:name="_Toc300678587"/>
    </w:p>
    <w:p>
      <w:pPr>
        <w:spacing w:line="400" w:lineRule="exact"/>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rPr>
        <w:t>注：复印件均须盖单位公章</w:t>
      </w:r>
      <w:bookmarkEnd w:id="81"/>
      <w:bookmarkEnd w:id="82"/>
      <w:bookmarkEnd w:id="83"/>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360" w:lineRule="auto"/>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附件：投标保证金承诺格式</w:t>
      </w:r>
    </w:p>
    <w:p>
      <w:pPr>
        <w:spacing w:line="500" w:lineRule="exact"/>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投标承诺</w:t>
      </w:r>
    </w:p>
    <w:p>
      <w:pPr>
        <w:spacing w:line="500" w:lineRule="exact"/>
        <w:rPr>
          <w:rFonts w:asciiTheme="minorEastAsia" w:hAnsiTheme="minorEastAsia" w:eastAsiaTheme="minorEastAsia" w:cstheme="minorEastAsia"/>
          <w:color w:val="000000" w:themeColor="text1"/>
          <w:szCs w:val="21"/>
          <w14:textFill>
            <w14:solidFill>
              <w14:schemeClr w14:val="tx1"/>
            </w14:solidFill>
          </w14:textFill>
        </w:rPr>
      </w:pPr>
    </w:p>
    <w:p>
      <w:pPr>
        <w:spacing w:line="50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14:textFill>
            <w14:solidFill>
              <w14:schemeClr w14:val="tx1"/>
            </w14:solidFill>
          </w14:textFill>
        </w:rPr>
        <w:t xml:space="preserve"> （招标人名称）：</w:t>
      </w:r>
    </w:p>
    <w:p>
      <w:pPr>
        <w:spacing w:line="500" w:lineRule="exact"/>
        <w:ind w:firstLine="420" w:firstLineChars="200"/>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经慎重研究，我公司</w:t>
      </w:r>
      <w:r>
        <w:rPr>
          <w:rFonts w:hint="eastAsia" w:asciiTheme="minorEastAsia" w:hAnsiTheme="minorEastAsia" w:eastAsiaTheme="minorEastAsia" w:cstheme="minorEastAsia"/>
          <w:color w:val="000000" w:themeColor="text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14:textFill>
            <w14:solidFill>
              <w14:schemeClr w14:val="tx1"/>
            </w14:solidFill>
          </w14:textFill>
        </w:rPr>
        <w:t>（投标人名称，以下称“投标人”）决定于</w:t>
      </w:r>
      <w:r>
        <w:rPr>
          <w:rFonts w:hint="eastAsia" w:asciiTheme="minorEastAsia" w:hAnsiTheme="minorEastAsia" w:eastAsiaTheme="minorEastAsia" w:cstheme="minorEastAsia"/>
          <w:color w:val="000000" w:themeColor="text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14:textFill>
            <w14:solidFill>
              <w14:schemeClr w14:val="tx1"/>
            </w14:solidFill>
          </w14:textFill>
        </w:rPr>
        <w:t>年____月_____日参与你方组织的</w:t>
      </w:r>
      <w:r>
        <w:rPr>
          <w:rFonts w:hint="eastAsia" w:asciiTheme="minorEastAsia" w:hAnsiTheme="minorEastAsia" w:eastAsiaTheme="minorEastAsia" w:cstheme="minorEastAsia"/>
          <w:color w:val="000000" w:themeColor="text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14:textFill>
            <w14:solidFill>
              <w14:schemeClr w14:val="tx1"/>
            </w14:solidFill>
          </w14:textFill>
        </w:rPr>
        <w:t>（工程名称）的招标投标，我方承诺严格按照《招标投标法》及其实施条例等法律法规和政策文件的要求，履行投标义务。</w:t>
      </w:r>
    </w:p>
    <w:p>
      <w:pPr>
        <w:spacing w:line="500" w:lineRule="exact"/>
        <w:ind w:firstLine="420" w:firstLineChars="200"/>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如果发生不履行相关投标义务的行为，愿意接受法律法规和招标文件作出的处理。</w:t>
      </w:r>
    </w:p>
    <w:p>
      <w:pPr>
        <w:spacing w:line="500" w:lineRule="exact"/>
        <w:ind w:firstLine="420" w:firstLineChars="200"/>
        <w:rPr>
          <w:rFonts w:asciiTheme="minorEastAsia" w:hAnsiTheme="minorEastAsia" w:eastAsiaTheme="minorEastAsia" w:cstheme="minorEastAsia"/>
          <w:color w:val="000000" w:themeColor="text1"/>
          <w:szCs w:val="21"/>
          <w14:textFill>
            <w14:solidFill>
              <w14:schemeClr w14:val="tx1"/>
            </w14:solidFill>
          </w14:textFill>
        </w:rPr>
      </w:pPr>
    </w:p>
    <w:p>
      <w:pPr>
        <w:spacing w:line="500" w:lineRule="exact"/>
        <w:ind w:firstLine="420" w:firstLineChars="200"/>
        <w:rPr>
          <w:rFonts w:asciiTheme="minorEastAsia" w:hAnsiTheme="minorEastAsia" w:eastAsiaTheme="minorEastAsia" w:cstheme="minorEastAsia"/>
          <w:color w:val="000000" w:themeColor="text1"/>
          <w:szCs w:val="21"/>
          <w14:textFill>
            <w14:solidFill>
              <w14:schemeClr w14:val="tx1"/>
            </w14:solidFill>
          </w14:textFill>
        </w:rPr>
      </w:pPr>
    </w:p>
    <w:p>
      <w:pPr>
        <w:spacing w:line="500" w:lineRule="exact"/>
        <w:ind w:firstLine="420" w:firstLineChars="200"/>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投标人：</w:t>
      </w:r>
      <w:r>
        <w:rPr>
          <w:rFonts w:hint="eastAsia" w:asciiTheme="minorEastAsia" w:hAnsiTheme="minorEastAsia" w:eastAsiaTheme="minorEastAsia" w:cstheme="minorEastAsia"/>
          <w:color w:val="000000" w:themeColor="text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14:textFill>
            <w14:solidFill>
              <w14:schemeClr w14:val="tx1"/>
            </w14:solidFill>
          </w14:textFill>
        </w:rPr>
        <w:t>（盖章）</w:t>
      </w:r>
    </w:p>
    <w:p>
      <w:pPr>
        <w:spacing w:line="500" w:lineRule="exact"/>
        <w:ind w:firstLine="420" w:firstLineChars="200"/>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法定代表人：</w:t>
      </w:r>
      <w:r>
        <w:rPr>
          <w:rFonts w:hint="eastAsia" w:asciiTheme="minorEastAsia" w:hAnsiTheme="minorEastAsia" w:eastAsiaTheme="minorEastAsia" w:cstheme="minorEastAsia"/>
          <w:color w:val="000000" w:themeColor="text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14:textFill>
            <w14:solidFill>
              <w14:schemeClr w14:val="tx1"/>
            </w14:solidFill>
          </w14:textFill>
        </w:rPr>
        <w:t>（签字或盖章）</w:t>
      </w:r>
    </w:p>
    <w:p>
      <w:pPr>
        <w:spacing w:line="500" w:lineRule="exact"/>
        <w:ind w:firstLine="420" w:firstLineChars="200"/>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地址：</w:t>
      </w:r>
      <w:r>
        <w:rPr>
          <w:rFonts w:hint="eastAsia" w:asciiTheme="minorEastAsia" w:hAnsiTheme="minorEastAsia" w:eastAsiaTheme="minorEastAsia" w:cstheme="minorEastAsia"/>
          <w:color w:val="000000" w:themeColor="text1"/>
          <w:szCs w:val="21"/>
          <w:u w:val="single"/>
          <w14:textFill>
            <w14:solidFill>
              <w14:schemeClr w14:val="tx1"/>
            </w14:solidFill>
          </w14:textFill>
        </w:rPr>
        <w:t xml:space="preserve">                                      </w:t>
      </w:r>
    </w:p>
    <w:p>
      <w:pPr>
        <w:spacing w:line="500" w:lineRule="exact"/>
        <w:ind w:firstLine="420" w:firstLineChars="200"/>
        <w:rPr>
          <w:rFonts w:asciiTheme="minorEastAsia" w:hAnsiTheme="minorEastAsia" w:eastAsiaTheme="minorEastAsia" w:cstheme="minorEastAsia"/>
          <w:color w:val="000000" w:themeColor="text1"/>
          <w:szCs w:val="21"/>
          <w:u w:val="single"/>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电话：</w:t>
      </w:r>
      <w:r>
        <w:rPr>
          <w:rFonts w:hint="eastAsia" w:asciiTheme="minorEastAsia" w:hAnsiTheme="minorEastAsia" w:eastAsiaTheme="minorEastAsia" w:cstheme="minorEastAsia"/>
          <w:color w:val="000000" w:themeColor="text1"/>
          <w:szCs w:val="21"/>
          <w:u w:val="single"/>
          <w14:textFill>
            <w14:solidFill>
              <w14:schemeClr w14:val="tx1"/>
            </w14:solidFill>
          </w14:textFill>
        </w:rPr>
        <w:t xml:space="preserve">                                      </w:t>
      </w:r>
    </w:p>
    <w:p>
      <w:pPr>
        <w:spacing w:line="500" w:lineRule="exact"/>
        <w:ind w:firstLine="420" w:firstLineChars="200"/>
        <w:rPr>
          <w:rFonts w:asciiTheme="minorEastAsia" w:hAnsiTheme="minorEastAsia" w:eastAsiaTheme="minorEastAsia" w:cstheme="minorEastAsia"/>
          <w:color w:val="000000" w:themeColor="text1"/>
          <w:szCs w:val="21"/>
          <w:u w:val="single"/>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传真：</w:t>
      </w:r>
      <w:r>
        <w:rPr>
          <w:rFonts w:hint="eastAsia" w:asciiTheme="minorEastAsia" w:hAnsiTheme="minorEastAsia" w:eastAsiaTheme="minorEastAsia" w:cstheme="minorEastAsia"/>
          <w:color w:val="000000" w:themeColor="text1"/>
          <w:szCs w:val="21"/>
          <w:u w:val="single"/>
          <w14:textFill>
            <w14:solidFill>
              <w14:schemeClr w14:val="tx1"/>
            </w14:solidFill>
          </w14:textFill>
        </w:rPr>
        <w:t xml:space="preserve">                                      </w:t>
      </w:r>
    </w:p>
    <w:p>
      <w:pPr>
        <w:spacing w:line="500" w:lineRule="exact"/>
        <w:ind w:firstLine="420" w:firstLineChars="200"/>
        <w:rPr>
          <w:rFonts w:asciiTheme="minorEastAsia" w:hAnsiTheme="minorEastAsia" w:eastAsiaTheme="minorEastAsia" w:cstheme="minorEastAsia"/>
          <w:color w:val="000000" w:themeColor="text1"/>
          <w:szCs w:val="21"/>
          <w:u w:val="single"/>
          <w14:textFill>
            <w14:solidFill>
              <w14:schemeClr w14:val="tx1"/>
            </w14:solidFill>
          </w14:textFill>
        </w:rPr>
      </w:pPr>
    </w:p>
    <w:p>
      <w:pPr>
        <w:spacing w:line="50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14:textFill>
            <w14:solidFill>
              <w14:schemeClr w14:val="tx1"/>
            </w14:solidFill>
          </w14:textFill>
        </w:rPr>
        <w:t>年</w:t>
      </w:r>
      <w:r>
        <w:rPr>
          <w:rFonts w:hint="eastAsia" w:asciiTheme="minorEastAsia" w:hAnsiTheme="minorEastAsia" w:eastAsiaTheme="minorEastAsia" w:cstheme="minorEastAsia"/>
          <w:color w:val="000000" w:themeColor="text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14:textFill>
            <w14:solidFill>
              <w14:schemeClr w14:val="tx1"/>
            </w14:solidFill>
          </w14:textFill>
        </w:rPr>
        <w:t>月</w:t>
      </w:r>
      <w:r>
        <w:rPr>
          <w:rFonts w:hint="eastAsia" w:asciiTheme="minorEastAsia" w:hAnsiTheme="minorEastAsia" w:eastAsiaTheme="minorEastAsia" w:cstheme="minorEastAsia"/>
          <w:color w:val="000000" w:themeColor="text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Cs w:val="21"/>
          <w14:textFill>
            <w14:solidFill>
              <w14:schemeClr w14:val="tx1"/>
            </w14:solidFill>
          </w14:textFill>
        </w:rPr>
        <w:t>日</w:t>
      </w: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jc w:val="center"/>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第五部分  评标办法</w:t>
      </w:r>
    </w:p>
    <w:p>
      <w:pPr>
        <w:spacing w:line="400" w:lineRule="exact"/>
        <w:ind w:firstLine="361" w:firstLineChars="200"/>
        <w:jc w:val="center"/>
        <w:rPr>
          <w:rFonts w:asciiTheme="minorEastAsia" w:hAnsiTheme="minorEastAsia" w:eastAsiaTheme="minorEastAsia" w:cstheme="minorEastAsia"/>
          <w:b/>
          <w:bCs/>
          <w:sz w:val="18"/>
          <w:szCs w:val="18"/>
        </w:rPr>
      </w:pPr>
    </w:p>
    <w:p>
      <w:pPr>
        <w:spacing w:line="400" w:lineRule="exact"/>
        <w:ind w:left="99" w:leftChars="47" w:firstLine="360" w:firstLineChars="2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本项目采用“合理定价评审抽取法”，评审委员会对投标文件进行资格审查。</w:t>
      </w:r>
    </w:p>
    <w:p>
      <w:pPr>
        <w:spacing w:line="400" w:lineRule="exact"/>
        <w:ind w:firstLine="312" w:firstLineChars="200"/>
        <w:rPr>
          <w:rFonts w:asciiTheme="minorEastAsia" w:hAnsiTheme="minorEastAsia" w:eastAsiaTheme="minorEastAsia" w:cstheme="minorEastAsia"/>
          <w:spacing w:val="-12"/>
          <w:sz w:val="18"/>
          <w:szCs w:val="18"/>
        </w:rPr>
      </w:pPr>
      <w:r>
        <w:rPr>
          <w:rFonts w:hint="eastAsia" w:asciiTheme="minorEastAsia" w:hAnsiTheme="minorEastAsia" w:eastAsiaTheme="minorEastAsia" w:cstheme="minorEastAsia"/>
          <w:spacing w:val="-12"/>
          <w:sz w:val="18"/>
          <w:szCs w:val="18"/>
        </w:rPr>
        <w:t>其评审程序分别为：投标文件资格审查、进入公开随机抽取、推荐投标候选人。</w:t>
      </w:r>
    </w:p>
    <w:p>
      <w:pPr>
        <w:spacing w:line="400" w:lineRule="exact"/>
        <w:ind w:firstLine="360" w:firstLineChars="2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1、投标文件文件资格评审</w:t>
      </w:r>
    </w:p>
    <w:p>
      <w:pPr>
        <w:spacing w:line="400" w:lineRule="exact"/>
        <w:ind w:firstLine="360" w:firstLineChars="2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1.1投标文件文件资格评审：评审委员会了解和熟悉招标文件和投标文件，可以要求投标人对投标文件中的内容作必要的澄清、说明或者纠正；进行形式评审、资格性评审，符合性评审；确定不合格投标人和进入随机抽取阶段的投标人名单。</w:t>
      </w:r>
    </w:p>
    <w:p>
      <w:pPr>
        <w:spacing w:line="400" w:lineRule="exact"/>
        <w:ind w:firstLine="360" w:firstLineChars="2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1.2 评审委员会可以书面方式要求投标人对投标文件中含义不明确、对同类问题表述不一致或者有明显文字和计算错误的内容作必要的澄清、说明或者纠正。澄清、说明或者补正应以书面方式进行并不得超出投标文件的范围或者改变投标文件的实质性内容。</w:t>
      </w:r>
    </w:p>
    <w:p>
      <w:pPr>
        <w:spacing w:line="400" w:lineRule="exact"/>
        <w:ind w:firstLine="462" w:firstLineChars="257"/>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文件中的大写金额和小写金额不一致的，以大写金额为准；总价金额与单价金额不一致的以单价金额为准，但单价金额小数点有明显错误的除外；对不同文字文本投标文件的解释发生异议的，以中文文本为准。</w:t>
      </w:r>
    </w:p>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澄清、说明、补正事项纪要表     </w:t>
      </w:r>
    </w:p>
    <w:tbl>
      <w:tblPr>
        <w:tblStyle w:val="39"/>
        <w:tblW w:w="8581"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5"/>
        <w:gridCol w:w="1183"/>
        <w:gridCol w:w="1620"/>
        <w:gridCol w:w="1260"/>
        <w:gridCol w:w="1521"/>
        <w:gridCol w:w="1226"/>
        <w:gridCol w:w="1226"/>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545" w:type="dxa"/>
            <w:tcBorders>
              <w:top w:val="double" w:color="auto" w:sz="4" w:space="0"/>
            </w:tcBorders>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序号</w:t>
            </w:r>
          </w:p>
        </w:tc>
        <w:tc>
          <w:tcPr>
            <w:tcW w:w="1183" w:type="dxa"/>
            <w:tcBorders>
              <w:top w:val="double" w:color="auto" w:sz="4" w:space="0"/>
            </w:tcBorders>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投标人</w:t>
            </w:r>
          </w:p>
        </w:tc>
        <w:tc>
          <w:tcPr>
            <w:tcW w:w="1620" w:type="dxa"/>
            <w:tcBorders>
              <w:top w:val="double" w:color="auto" w:sz="4" w:space="0"/>
            </w:tcBorders>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投标文件中需要澄清的页次</w:t>
            </w:r>
          </w:p>
        </w:tc>
        <w:tc>
          <w:tcPr>
            <w:tcW w:w="1260" w:type="dxa"/>
            <w:tcBorders>
              <w:top w:val="double" w:color="auto" w:sz="4" w:space="0"/>
            </w:tcBorders>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对投标文件中含义不明确</w:t>
            </w:r>
          </w:p>
        </w:tc>
        <w:tc>
          <w:tcPr>
            <w:tcW w:w="1521" w:type="dxa"/>
            <w:tcBorders>
              <w:top w:val="double" w:color="auto" w:sz="4" w:space="0"/>
            </w:tcBorders>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对同类问题</w:t>
            </w:r>
          </w:p>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表述不一致</w:t>
            </w:r>
          </w:p>
        </w:tc>
        <w:tc>
          <w:tcPr>
            <w:tcW w:w="1226" w:type="dxa"/>
            <w:tcBorders>
              <w:top w:val="double" w:color="auto" w:sz="4" w:space="0"/>
            </w:tcBorders>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明显文字和计算错误的内容</w:t>
            </w:r>
          </w:p>
        </w:tc>
        <w:tc>
          <w:tcPr>
            <w:tcW w:w="1226" w:type="dxa"/>
            <w:tcBorders>
              <w:top w:val="double" w:color="auto" w:sz="4" w:space="0"/>
            </w:tcBorders>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投标人签名</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545" w:type="dxa"/>
            <w:vAlign w:val="center"/>
          </w:tcPr>
          <w:p>
            <w:pPr>
              <w:spacing w:line="400" w:lineRule="exact"/>
              <w:jc w:val="center"/>
              <w:rPr>
                <w:rFonts w:asciiTheme="minorEastAsia" w:hAnsiTheme="minorEastAsia" w:eastAsiaTheme="minorEastAsia" w:cstheme="minorEastAsia"/>
                <w:sz w:val="18"/>
                <w:szCs w:val="18"/>
              </w:rPr>
            </w:pPr>
          </w:p>
        </w:tc>
        <w:tc>
          <w:tcPr>
            <w:tcW w:w="1183" w:type="dxa"/>
            <w:vAlign w:val="center"/>
          </w:tcPr>
          <w:p>
            <w:pPr>
              <w:spacing w:line="400" w:lineRule="exact"/>
              <w:jc w:val="center"/>
              <w:rPr>
                <w:rFonts w:asciiTheme="minorEastAsia" w:hAnsiTheme="minorEastAsia" w:eastAsiaTheme="minorEastAsia" w:cstheme="minorEastAsia"/>
                <w:sz w:val="18"/>
                <w:szCs w:val="18"/>
              </w:rPr>
            </w:pPr>
          </w:p>
        </w:tc>
        <w:tc>
          <w:tcPr>
            <w:tcW w:w="1620" w:type="dxa"/>
            <w:vAlign w:val="center"/>
          </w:tcPr>
          <w:p>
            <w:pPr>
              <w:spacing w:line="400" w:lineRule="exact"/>
              <w:jc w:val="center"/>
              <w:rPr>
                <w:rFonts w:asciiTheme="minorEastAsia" w:hAnsiTheme="minorEastAsia" w:eastAsiaTheme="minorEastAsia" w:cstheme="minorEastAsia"/>
                <w:sz w:val="18"/>
                <w:szCs w:val="18"/>
              </w:rPr>
            </w:pPr>
          </w:p>
        </w:tc>
        <w:tc>
          <w:tcPr>
            <w:tcW w:w="1260" w:type="dxa"/>
            <w:vAlign w:val="center"/>
          </w:tcPr>
          <w:p>
            <w:pPr>
              <w:spacing w:line="400" w:lineRule="exact"/>
              <w:jc w:val="center"/>
              <w:rPr>
                <w:rFonts w:asciiTheme="minorEastAsia" w:hAnsiTheme="minorEastAsia" w:eastAsiaTheme="minorEastAsia" w:cstheme="minorEastAsia"/>
                <w:sz w:val="18"/>
                <w:szCs w:val="18"/>
              </w:rPr>
            </w:pPr>
          </w:p>
        </w:tc>
        <w:tc>
          <w:tcPr>
            <w:tcW w:w="1521" w:type="dxa"/>
            <w:vAlign w:val="center"/>
          </w:tcPr>
          <w:p>
            <w:pPr>
              <w:spacing w:line="400" w:lineRule="exact"/>
              <w:jc w:val="center"/>
              <w:rPr>
                <w:rFonts w:asciiTheme="minorEastAsia" w:hAnsiTheme="minorEastAsia" w:eastAsiaTheme="minorEastAsia" w:cstheme="minorEastAsia"/>
                <w:sz w:val="18"/>
                <w:szCs w:val="18"/>
              </w:rPr>
            </w:pPr>
          </w:p>
        </w:tc>
        <w:tc>
          <w:tcPr>
            <w:tcW w:w="1226" w:type="dxa"/>
            <w:vAlign w:val="center"/>
          </w:tcPr>
          <w:p>
            <w:pPr>
              <w:spacing w:line="400" w:lineRule="exact"/>
              <w:jc w:val="center"/>
              <w:rPr>
                <w:rFonts w:asciiTheme="minorEastAsia" w:hAnsiTheme="minorEastAsia" w:eastAsiaTheme="minorEastAsia" w:cstheme="minorEastAsia"/>
                <w:sz w:val="18"/>
                <w:szCs w:val="18"/>
              </w:rPr>
            </w:pPr>
          </w:p>
        </w:tc>
        <w:tc>
          <w:tcPr>
            <w:tcW w:w="1226" w:type="dxa"/>
            <w:vAlign w:val="center"/>
          </w:tcPr>
          <w:p>
            <w:pPr>
              <w:spacing w:line="400" w:lineRule="exact"/>
              <w:jc w:val="center"/>
              <w:rPr>
                <w:rFonts w:asciiTheme="minorEastAsia" w:hAnsiTheme="minorEastAsia" w:eastAsiaTheme="minorEastAsia" w:cstheme="minorEastAsia"/>
                <w:sz w:val="18"/>
                <w:szCs w:val="1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545" w:type="dxa"/>
            <w:vAlign w:val="center"/>
          </w:tcPr>
          <w:p>
            <w:pPr>
              <w:spacing w:line="400" w:lineRule="exact"/>
              <w:jc w:val="center"/>
              <w:rPr>
                <w:rFonts w:asciiTheme="minorEastAsia" w:hAnsiTheme="minorEastAsia" w:eastAsiaTheme="minorEastAsia" w:cstheme="minorEastAsia"/>
                <w:sz w:val="18"/>
                <w:szCs w:val="18"/>
              </w:rPr>
            </w:pPr>
          </w:p>
        </w:tc>
        <w:tc>
          <w:tcPr>
            <w:tcW w:w="1183" w:type="dxa"/>
            <w:vAlign w:val="center"/>
          </w:tcPr>
          <w:p>
            <w:pPr>
              <w:spacing w:line="400" w:lineRule="exact"/>
              <w:jc w:val="center"/>
              <w:rPr>
                <w:rFonts w:asciiTheme="minorEastAsia" w:hAnsiTheme="minorEastAsia" w:eastAsiaTheme="minorEastAsia" w:cstheme="minorEastAsia"/>
                <w:sz w:val="18"/>
                <w:szCs w:val="18"/>
              </w:rPr>
            </w:pPr>
          </w:p>
        </w:tc>
        <w:tc>
          <w:tcPr>
            <w:tcW w:w="1620" w:type="dxa"/>
            <w:vAlign w:val="center"/>
          </w:tcPr>
          <w:p>
            <w:pPr>
              <w:spacing w:line="400" w:lineRule="exact"/>
              <w:jc w:val="center"/>
              <w:rPr>
                <w:rFonts w:asciiTheme="minorEastAsia" w:hAnsiTheme="minorEastAsia" w:eastAsiaTheme="minorEastAsia" w:cstheme="minorEastAsia"/>
                <w:sz w:val="18"/>
                <w:szCs w:val="18"/>
              </w:rPr>
            </w:pPr>
          </w:p>
        </w:tc>
        <w:tc>
          <w:tcPr>
            <w:tcW w:w="1260" w:type="dxa"/>
            <w:vAlign w:val="center"/>
          </w:tcPr>
          <w:p>
            <w:pPr>
              <w:spacing w:line="400" w:lineRule="exact"/>
              <w:jc w:val="center"/>
              <w:rPr>
                <w:rFonts w:asciiTheme="minorEastAsia" w:hAnsiTheme="minorEastAsia" w:eastAsiaTheme="minorEastAsia" w:cstheme="minorEastAsia"/>
                <w:sz w:val="18"/>
                <w:szCs w:val="18"/>
              </w:rPr>
            </w:pPr>
          </w:p>
        </w:tc>
        <w:tc>
          <w:tcPr>
            <w:tcW w:w="1521" w:type="dxa"/>
            <w:vAlign w:val="center"/>
          </w:tcPr>
          <w:p>
            <w:pPr>
              <w:spacing w:line="400" w:lineRule="exact"/>
              <w:jc w:val="center"/>
              <w:rPr>
                <w:rFonts w:asciiTheme="minorEastAsia" w:hAnsiTheme="minorEastAsia" w:eastAsiaTheme="minorEastAsia" w:cstheme="minorEastAsia"/>
                <w:sz w:val="18"/>
                <w:szCs w:val="18"/>
              </w:rPr>
            </w:pPr>
          </w:p>
        </w:tc>
        <w:tc>
          <w:tcPr>
            <w:tcW w:w="1226" w:type="dxa"/>
            <w:vAlign w:val="center"/>
          </w:tcPr>
          <w:p>
            <w:pPr>
              <w:spacing w:line="400" w:lineRule="exact"/>
              <w:jc w:val="center"/>
              <w:rPr>
                <w:rFonts w:asciiTheme="minorEastAsia" w:hAnsiTheme="minorEastAsia" w:eastAsiaTheme="minorEastAsia" w:cstheme="minorEastAsia"/>
                <w:sz w:val="18"/>
                <w:szCs w:val="18"/>
              </w:rPr>
            </w:pPr>
          </w:p>
        </w:tc>
        <w:tc>
          <w:tcPr>
            <w:tcW w:w="1226" w:type="dxa"/>
            <w:vAlign w:val="center"/>
          </w:tcPr>
          <w:p>
            <w:pPr>
              <w:spacing w:line="400" w:lineRule="exact"/>
              <w:jc w:val="center"/>
              <w:rPr>
                <w:rFonts w:asciiTheme="minorEastAsia" w:hAnsiTheme="minorEastAsia" w:eastAsiaTheme="minorEastAsia" w:cstheme="minorEastAsia"/>
                <w:sz w:val="18"/>
                <w:szCs w:val="1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545" w:type="dxa"/>
            <w:tcBorders>
              <w:bottom w:val="double" w:color="auto" w:sz="4" w:space="0"/>
            </w:tcBorders>
            <w:vAlign w:val="center"/>
          </w:tcPr>
          <w:p>
            <w:pPr>
              <w:spacing w:line="400" w:lineRule="exact"/>
              <w:jc w:val="center"/>
              <w:rPr>
                <w:rFonts w:asciiTheme="minorEastAsia" w:hAnsiTheme="minorEastAsia" w:eastAsiaTheme="minorEastAsia" w:cstheme="minorEastAsia"/>
                <w:sz w:val="18"/>
                <w:szCs w:val="18"/>
              </w:rPr>
            </w:pPr>
          </w:p>
        </w:tc>
        <w:tc>
          <w:tcPr>
            <w:tcW w:w="1183" w:type="dxa"/>
            <w:tcBorders>
              <w:bottom w:val="double" w:color="auto" w:sz="4" w:space="0"/>
            </w:tcBorders>
            <w:vAlign w:val="center"/>
          </w:tcPr>
          <w:p>
            <w:pPr>
              <w:spacing w:line="400" w:lineRule="exact"/>
              <w:jc w:val="center"/>
              <w:rPr>
                <w:rFonts w:asciiTheme="minorEastAsia" w:hAnsiTheme="minorEastAsia" w:eastAsiaTheme="minorEastAsia" w:cstheme="minorEastAsia"/>
                <w:sz w:val="18"/>
                <w:szCs w:val="18"/>
              </w:rPr>
            </w:pPr>
          </w:p>
        </w:tc>
        <w:tc>
          <w:tcPr>
            <w:tcW w:w="1620" w:type="dxa"/>
            <w:tcBorders>
              <w:bottom w:val="double" w:color="auto" w:sz="4" w:space="0"/>
            </w:tcBorders>
            <w:vAlign w:val="center"/>
          </w:tcPr>
          <w:p>
            <w:pPr>
              <w:spacing w:line="400" w:lineRule="exact"/>
              <w:jc w:val="center"/>
              <w:rPr>
                <w:rFonts w:asciiTheme="minorEastAsia" w:hAnsiTheme="minorEastAsia" w:eastAsiaTheme="minorEastAsia" w:cstheme="minorEastAsia"/>
                <w:sz w:val="18"/>
                <w:szCs w:val="18"/>
              </w:rPr>
            </w:pPr>
          </w:p>
        </w:tc>
        <w:tc>
          <w:tcPr>
            <w:tcW w:w="1260" w:type="dxa"/>
            <w:tcBorders>
              <w:bottom w:val="double" w:color="auto" w:sz="4" w:space="0"/>
            </w:tcBorders>
            <w:vAlign w:val="center"/>
          </w:tcPr>
          <w:p>
            <w:pPr>
              <w:spacing w:line="400" w:lineRule="exact"/>
              <w:jc w:val="center"/>
              <w:rPr>
                <w:rFonts w:asciiTheme="minorEastAsia" w:hAnsiTheme="minorEastAsia" w:eastAsiaTheme="minorEastAsia" w:cstheme="minorEastAsia"/>
                <w:sz w:val="18"/>
                <w:szCs w:val="18"/>
              </w:rPr>
            </w:pPr>
          </w:p>
        </w:tc>
        <w:tc>
          <w:tcPr>
            <w:tcW w:w="1521" w:type="dxa"/>
            <w:tcBorders>
              <w:bottom w:val="double" w:color="auto" w:sz="4" w:space="0"/>
            </w:tcBorders>
            <w:vAlign w:val="center"/>
          </w:tcPr>
          <w:p>
            <w:pPr>
              <w:spacing w:line="400" w:lineRule="exact"/>
              <w:jc w:val="center"/>
              <w:rPr>
                <w:rFonts w:asciiTheme="minorEastAsia" w:hAnsiTheme="minorEastAsia" w:eastAsiaTheme="minorEastAsia" w:cstheme="minorEastAsia"/>
                <w:sz w:val="18"/>
                <w:szCs w:val="18"/>
              </w:rPr>
            </w:pPr>
          </w:p>
        </w:tc>
        <w:tc>
          <w:tcPr>
            <w:tcW w:w="1226" w:type="dxa"/>
            <w:tcBorders>
              <w:bottom w:val="double" w:color="auto" w:sz="4" w:space="0"/>
            </w:tcBorders>
            <w:vAlign w:val="center"/>
          </w:tcPr>
          <w:p>
            <w:pPr>
              <w:spacing w:line="400" w:lineRule="exact"/>
              <w:jc w:val="center"/>
              <w:rPr>
                <w:rFonts w:asciiTheme="minorEastAsia" w:hAnsiTheme="minorEastAsia" w:eastAsiaTheme="minorEastAsia" w:cstheme="minorEastAsia"/>
                <w:sz w:val="18"/>
                <w:szCs w:val="18"/>
              </w:rPr>
            </w:pPr>
          </w:p>
        </w:tc>
        <w:tc>
          <w:tcPr>
            <w:tcW w:w="1226" w:type="dxa"/>
            <w:tcBorders>
              <w:bottom w:val="double" w:color="auto" w:sz="4" w:space="0"/>
            </w:tcBorders>
            <w:vAlign w:val="center"/>
          </w:tcPr>
          <w:p>
            <w:pPr>
              <w:spacing w:line="400" w:lineRule="exact"/>
              <w:jc w:val="center"/>
              <w:rPr>
                <w:rFonts w:asciiTheme="minorEastAsia" w:hAnsiTheme="minorEastAsia" w:eastAsiaTheme="minorEastAsia" w:cstheme="minorEastAsia"/>
                <w:sz w:val="18"/>
                <w:szCs w:val="18"/>
              </w:rPr>
            </w:pPr>
          </w:p>
        </w:tc>
      </w:tr>
    </w:tbl>
    <w:p>
      <w:pPr>
        <w:spacing w:line="400" w:lineRule="exact"/>
        <w:ind w:left="1" w:firstLine="360" w:firstLineChars="2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1.3  进行资格性评审：资格性评审是评审委员会根据法律法规和招标文件的规定，对投标文件的证明文件、资格文件、投标保证金进行检查和评价。</w:t>
      </w:r>
    </w:p>
    <w:p>
      <w:pPr>
        <w:spacing w:line="400" w:lineRule="exact"/>
        <w:jc w:val="center"/>
        <w:rPr>
          <w:rFonts w:asciiTheme="minorEastAsia" w:hAnsiTheme="minorEastAsia" w:eastAsiaTheme="minorEastAsia" w:cstheme="minorEastAsia"/>
          <w:b/>
          <w:sz w:val="28"/>
          <w:szCs w:val="28"/>
        </w:rPr>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pStyle w:val="50"/>
      </w:pPr>
    </w:p>
    <w:p>
      <w:pPr>
        <w:spacing w:line="400" w:lineRule="exact"/>
        <w:jc w:val="center"/>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形式评审记录表</w:t>
      </w:r>
    </w:p>
    <w:p>
      <w:pPr>
        <w:pStyle w:val="50"/>
      </w:pPr>
    </w:p>
    <w:p>
      <w:pPr>
        <w:pStyle w:val="50"/>
      </w:pPr>
      <w:r>
        <w:rPr>
          <w:rFonts w:hint="eastAsia"/>
        </w:rPr>
        <w:t>项目名称：</w:t>
      </w:r>
    </w:p>
    <w:tbl>
      <w:tblPr>
        <w:tblStyle w:val="39"/>
        <w:tblW w:w="974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57"/>
        <w:gridCol w:w="1510"/>
        <w:gridCol w:w="3611"/>
        <w:gridCol w:w="993"/>
        <w:gridCol w:w="992"/>
        <w:gridCol w:w="992"/>
        <w:gridCol w:w="99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57" w:type="dxa"/>
            <w:vMerge w:val="restart"/>
            <w:tcBorders>
              <w:top w:val="single" w:color="auto" w:sz="12" w:space="0"/>
            </w:tcBorders>
            <w:vAlign w:val="center"/>
          </w:tcPr>
          <w:p>
            <w:pPr>
              <w:snapToGrid w:val="0"/>
              <w:jc w:val="center"/>
              <w:rPr>
                <w:rFonts w:ascii="宋体"/>
                <w:sz w:val="18"/>
              </w:rPr>
            </w:pPr>
            <w:r>
              <w:rPr>
                <w:rFonts w:hint="eastAsia" w:ascii="宋体" w:hAnsi="宋体"/>
                <w:sz w:val="18"/>
              </w:rPr>
              <w:t>序号</w:t>
            </w:r>
          </w:p>
        </w:tc>
        <w:tc>
          <w:tcPr>
            <w:tcW w:w="5121" w:type="dxa"/>
            <w:gridSpan w:val="2"/>
            <w:vMerge w:val="restart"/>
            <w:tcBorders>
              <w:top w:val="single" w:color="auto" w:sz="12" w:space="0"/>
            </w:tcBorders>
            <w:vAlign w:val="center"/>
          </w:tcPr>
          <w:p>
            <w:pPr>
              <w:spacing w:line="440" w:lineRule="exact"/>
              <w:jc w:val="center"/>
              <w:rPr>
                <w:rFonts w:ascii="宋体"/>
                <w:sz w:val="18"/>
              </w:rPr>
            </w:pPr>
            <w:r>
              <w:rPr>
                <w:rFonts w:hint="eastAsia" w:ascii="宋体" w:hAnsi="宋体"/>
                <w:sz w:val="18"/>
              </w:rPr>
              <w:t>评审因素</w:t>
            </w:r>
          </w:p>
        </w:tc>
        <w:tc>
          <w:tcPr>
            <w:tcW w:w="3969" w:type="dxa"/>
            <w:gridSpan w:val="4"/>
            <w:tcBorders>
              <w:top w:val="single" w:color="auto" w:sz="12" w:space="0"/>
            </w:tcBorders>
          </w:tcPr>
          <w:p>
            <w:pPr>
              <w:spacing w:line="440" w:lineRule="exact"/>
              <w:jc w:val="center"/>
              <w:rPr>
                <w:rFonts w:ascii="宋体" w:hAnsi="宋体"/>
                <w:sz w:val="18"/>
              </w:rPr>
            </w:pPr>
            <w:r>
              <w:rPr>
                <w:rFonts w:hint="eastAsia" w:ascii="宋体" w:hAnsi="宋体"/>
                <w:sz w:val="18"/>
              </w:rPr>
              <w:t>投标人名称及评审意见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7" w:hRule="exact"/>
        </w:trPr>
        <w:tc>
          <w:tcPr>
            <w:tcW w:w="657" w:type="dxa"/>
            <w:vMerge w:val="continue"/>
            <w:vAlign w:val="center"/>
          </w:tcPr>
          <w:p>
            <w:pPr>
              <w:snapToGrid w:val="0"/>
              <w:jc w:val="center"/>
              <w:rPr>
                <w:rFonts w:ascii="宋体" w:hAnsi="宋体"/>
                <w:sz w:val="18"/>
              </w:rPr>
            </w:pPr>
          </w:p>
        </w:tc>
        <w:tc>
          <w:tcPr>
            <w:tcW w:w="5121" w:type="dxa"/>
            <w:gridSpan w:val="2"/>
            <w:vMerge w:val="continue"/>
            <w:vAlign w:val="center"/>
          </w:tcPr>
          <w:p>
            <w:pPr>
              <w:spacing w:line="440" w:lineRule="exact"/>
              <w:jc w:val="center"/>
              <w:rPr>
                <w:rFonts w:ascii="宋体" w:hAnsi="宋体"/>
                <w:sz w:val="18"/>
              </w:rPr>
            </w:pPr>
          </w:p>
        </w:tc>
        <w:tc>
          <w:tcPr>
            <w:tcW w:w="993" w:type="dxa"/>
            <w:tcBorders>
              <w:top w:val="single" w:color="auto" w:sz="12" w:space="0"/>
            </w:tcBorders>
          </w:tcPr>
          <w:p>
            <w:pPr>
              <w:spacing w:line="440" w:lineRule="exact"/>
              <w:jc w:val="center"/>
              <w:rPr>
                <w:rFonts w:ascii="宋体" w:hAnsi="宋体"/>
                <w:sz w:val="18"/>
              </w:rPr>
            </w:pPr>
          </w:p>
        </w:tc>
        <w:tc>
          <w:tcPr>
            <w:tcW w:w="992" w:type="dxa"/>
            <w:tcBorders>
              <w:top w:val="single" w:color="auto" w:sz="12" w:space="0"/>
            </w:tcBorders>
          </w:tcPr>
          <w:p>
            <w:pPr>
              <w:spacing w:line="440" w:lineRule="exact"/>
              <w:jc w:val="center"/>
              <w:rPr>
                <w:rFonts w:ascii="宋体" w:hAnsi="宋体"/>
                <w:sz w:val="18"/>
              </w:rPr>
            </w:pPr>
          </w:p>
        </w:tc>
        <w:tc>
          <w:tcPr>
            <w:tcW w:w="992" w:type="dxa"/>
            <w:tcBorders>
              <w:top w:val="single" w:color="auto" w:sz="12" w:space="0"/>
            </w:tcBorders>
          </w:tcPr>
          <w:p>
            <w:pPr>
              <w:spacing w:line="440" w:lineRule="exact"/>
              <w:jc w:val="center"/>
              <w:rPr>
                <w:rFonts w:ascii="宋体" w:hAnsi="宋体"/>
                <w:sz w:val="18"/>
              </w:rPr>
            </w:pPr>
          </w:p>
        </w:tc>
        <w:tc>
          <w:tcPr>
            <w:tcW w:w="992" w:type="dxa"/>
            <w:tcBorders>
              <w:top w:val="single" w:color="auto" w:sz="12" w:space="0"/>
            </w:tcBorders>
          </w:tcPr>
          <w:p>
            <w:pPr>
              <w:spacing w:line="440" w:lineRule="exact"/>
              <w:jc w:val="center"/>
              <w:rPr>
                <w:rFonts w:ascii="宋体" w:hAnsi="宋体"/>
                <w:sz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97" w:hRule="exact"/>
        </w:trPr>
        <w:tc>
          <w:tcPr>
            <w:tcW w:w="657" w:type="dxa"/>
            <w:vAlign w:val="center"/>
          </w:tcPr>
          <w:p>
            <w:pPr>
              <w:spacing w:line="440" w:lineRule="exact"/>
              <w:jc w:val="center"/>
              <w:rPr>
                <w:rFonts w:ascii="宋体"/>
                <w:sz w:val="18"/>
              </w:rPr>
            </w:pPr>
            <w:r>
              <w:rPr>
                <w:rFonts w:ascii="宋体" w:hAnsi="宋体"/>
                <w:sz w:val="18"/>
              </w:rPr>
              <w:t>1</w:t>
            </w:r>
          </w:p>
        </w:tc>
        <w:tc>
          <w:tcPr>
            <w:tcW w:w="1510" w:type="dxa"/>
            <w:vAlign w:val="center"/>
          </w:tcPr>
          <w:p>
            <w:pPr>
              <w:jc w:val="center"/>
              <w:rPr>
                <w:rFonts w:ascii="宋体"/>
                <w:sz w:val="18"/>
              </w:rPr>
            </w:pPr>
            <w:r>
              <w:rPr>
                <w:rFonts w:hint="eastAsia" w:ascii="宋体" w:hAnsi="宋体"/>
                <w:sz w:val="18"/>
                <w:szCs w:val="21"/>
              </w:rPr>
              <w:t>投标人名称</w:t>
            </w:r>
          </w:p>
        </w:tc>
        <w:tc>
          <w:tcPr>
            <w:tcW w:w="3611" w:type="dxa"/>
            <w:vAlign w:val="center"/>
          </w:tcPr>
          <w:p>
            <w:pPr>
              <w:adjustRightInd w:val="0"/>
              <w:snapToGrid w:val="0"/>
              <w:rPr>
                <w:rFonts w:ascii="宋体"/>
                <w:sz w:val="18"/>
              </w:rPr>
            </w:pPr>
            <w:r>
              <w:rPr>
                <w:rFonts w:hint="eastAsia" w:ascii="宋体" w:hAnsi="宋体"/>
                <w:sz w:val="18"/>
                <w:szCs w:val="21"/>
              </w:rPr>
              <w:t>与投标报名、营业执照、资质证书、安全生产许可证上的名称是否一致；</w:t>
            </w:r>
            <w:r>
              <w:rPr>
                <w:rFonts w:hint="eastAsia" w:ascii="宋体" w:hAnsi="宋体"/>
                <w:color w:val="000000"/>
                <w:sz w:val="18"/>
                <w:szCs w:val="18"/>
              </w:rPr>
              <w:t>湖南省外企业在“湖南省住房和城乡建设网”查询的名称【或</w:t>
            </w:r>
            <w:r>
              <w:rPr>
                <w:rFonts w:hint="eastAsia" w:ascii="宋体" w:hAnsi="宋体"/>
                <w:color w:val="000000"/>
                <w:sz w:val="18"/>
                <w:szCs w:val="21"/>
              </w:rPr>
              <w:t>省外企业入湘登记证上的名称】</w:t>
            </w:r>
            <w:r>
              <w:rPr>
                <w:rFonts w:hint="eastAsia" w:ascii="宋体" w:hAnsi="宋体"/>
                <w:sz w:val="18"/>
                <w:szCs w:val="21"/>
              </w:rPr>
              <w:t>（仅省外企业）上的名称是否一致</w:t>
            </w:r>
          </w:p>
        </w:tc>
        <w:tc>
          <w:tcPr>
            <w:tcW w:w="993" w:type="dxa"/>
            <w:vAlign w:val="center"/>
          </w:tcPr>
          <w:p>
            <w:pPr>
              <w:spacing w:line="440" w:lineRule="exact"/>
              <w:jc w:val="center"/>
              <w:rPr>
                <w:rFonts w:ascii="宋体"/>
                <w:sz w:val="18"/>
              </w:rPr>
            </w:pPr>
          </w:p>
        </w:tc>
        <w:tc>
          <w:tcPr>
            <w:tcW w:w="992" w:type="dxa"/>
          </w:tcPr>
          <w:p>
            <w:pPr>
              <w:spacing w:line="440" w:lineRule="exact"/>
              <w:jc w:val="center"/>
              <w:rPr>
                <w:rFonts w:ascii="宋体"/>
                <w:sz w:val="18"/>
              </w:rPr>
            </w:pPr>
          </w:p>
        </w:tc>
        <w:tc>
          <w:tcPr>
            <w:tcW w:w="992" w:type="dxa"/>
          </w:tcPr>
          <w:p>
            <w:pPr>
              <w:spacing w:line="440" w:lineRule="exact"/>
              <w:jc w:val="center"/>
              <w:rPr>
                <w:rFonts w:ascii="宋体"/>
                <w:sz w:val="18"/>
              </w:rPr>
            </w:pPr>
          </w:p>
        </w:tc>
        <w:tc>
          <w:tcPr>
            <w:tcW w:w="992" w:type="dxa"/>
          </w:tcPr>
          <w:p>
            <w:pPr>
              <w:spacing w:line="440" w:lineRule="exact"/>
              <w:jc w:val="center"/>
              <w:rPr>
                <w:rFonts w:ascii="宋体"/>
                <w:sz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9" w:hRule="exact"/>
        </w:trPr>
        <w:tc>
          <w:tcPr>
            <w:tcW w:w="657" w:type="dxa"/>
            <w:vAlign w:val="center"/>
          </w:tcPr>
          <w:p>
            <w:pPr>
              <w:spacing w:line="440" w:lineRule="exact"/>
              <w:jc w:val="center"/>
              <w:rPr>
                <w:rFonts w:ascii="宋体"/>
                <w:sz w:val="18"/>
              </w:rPr>
            </w:pPr>
            <w:r>
              <w:rPr>
                <w:rFonts w:ascii="宋体" w:hAnsi="宋体"/>
                <w:sz w:val="18"/>
              </w:rPr>
              <w:t>2</w:t>
            </w:r>
          </w:p>
        </w:tc>
        <w:tc>
          <w:tcPr>
            <w:tcW w:w="1510" w:type="dxa"/>
            <w:vAlign w:val="center"/>
          </w:tcPr>
          <w:p>
            <w:pPr>
              <w:jc w:val="center"/>
              <w:rPr>
                <w:rFonts w:ascii="宋体"/>
                <w:sz w:val="18"/>
              </w:rPr>
            </w:pPr>
            <w:r>
              <w:rPr>
                <w:rFonts w:hint="eastAsia" w:ascii="宋体" w:hAnsi="宋体"/>
                <w:sz w:val="18"/>
                <w:szCs w:val="21"/>
              </w:rPr>
              <w:t>投标文件签字盖章</w:t>
            </w:r>
          </w:p>
        </w:tc>
        <w:tc>
          <w:tcPr>
            <w:tcW w:w="3611" w:type="dxa"/>
            <w:vAlign w:val="center"/>
          </w:tcPr>
          <w:p>
            <w:pPr>
              <w:snapToGrid w:val="0"/>
              <w:rPr>
                <w:rFonts w:ascii="宋体"/>
                <w:sz w:val="18"/>
                <w:szCs w:val="21"/>
              </w:rPr>
            </w:pPr>
            <w:r>
              <w:rPr>
                <w:rFonts w:hint="eastAsia" w:ascii="宋体" w:hAnsi="宋体"/>
                <w:sz w:val="18"/>
                <w:szCs w:val="21"/>
              </w:rPr>
              <w:t>是否符合</w:t>
            </w:r>
            <w:r>
              <w:rPr>
                <w:rFonts w:hint="eastAsia" w:ascii="宋体" w:hAnsi="宋体"/>
                <w:color w:val="00B0F0"/>
                <w:sz w:val="18"/>
                <w:szCs w:val="21"/>
              </w:rPr>
              <w:t>第三部分</w:t>
            </w:r>
            <w:r>
              <w:rPr>
                <w:rFonts w:hint="eastAsia" w:ascii="宋体" w:hAnsi="宋体"/>
                <w:sz w:val="18"/>
                <w:szCs w:val="21"/>
              </w:rPr>
              <w:t>“投标人须知”第</w:t>
            </w:r>
            <w:r>
              <w:rPr>
                <w:rFonts w:ascii="宋体" w:hAnsi="宋体"/>
                <w:sz w:val="18"/>
                <w:szCs w:val="21"/>
              </w:rPr>
              <w:t>3.</w:t>
            </w:r>
            <w:r>
              <w:rPr>
                <w:rFonts w:hint="eastAsia" w:ascii="宋体" w:hAnsi="宋体"/>
                <w:sz w:val="18"/>
                <w:szCs w:val="21"/>
              </w:rPr>
              <w:t>5</w:t>
            </w:r>
            <w:r>
              <w:rPr>
                <w:rFonts w:ascii="宋体" w:hAnsi="宋体"/>
                <w:sz w:val="18"/>
                <w:szCs w:val="21"/>
              </w:rPr>
              <w:t>.3</w:t>
            </w:r>
            <w:r>
              <w:rPr>
                <w:rFonts w:hint="eastAsia" w:ascii="宋体" w:hAnsi="宋体"/>
                <w:sz w:val="18"/>
                <w:szCs w:val="21"/>
              </w:rPr>
              <w:t>项签字盖章要求</w:t>
            </w:r>
          </w:p>
        </w:tc>
        <w:tc>
          <w:tcPr>
            <w:tcW w:w="993" w:type="dxa"/>
            <w:vAlign w:val="center"/>
          </w:tcPr>
          <w:p>
            <w:pPr>
              <w:spacing w:line="440" w:lineRule="exact"/>
              <w:jc w:val="center"/>
              <w:rPr>
                <w:rFonts w:ascii="宋体"/>
                <w:sz w:val="18"/>
              </w:rPr>
            </w:pPr>
          </w:p>
        </w:tc>
        <w:tc>
          <w:tcPr>
            <w:tcW w:w="992" w:type="dxa"/>
          </w:tcPr>
          <w:p>
            <w:pPr>
              <w:spacing w:line="440" w:lineRule="exact"/>
              <w:jc w:val="center"/>
              <w:rPr>
                <w:rFonts w:ascii="宋体"/>
                <w:sz w:val="18"/>
              </w:rPr>
            </w:pPr>
          </w:p>
        </w:tc>
        <w:tc>
          <w:tcPr>
            <w:tcW w:w="992" w:type="dxa"/>
          </w:tcPr>
          <w:p>
            <w:pPr>
              <w:spacing w:line="440" w:lineRule="exact"/>
              <w:jc w:val="center"/>
              <w:rPr>
                <w:rFonts w:ascii="宋体"/>
                <w:sz w:val="18"/>
              </w:rPr>
            </w:pPr>
          </w:p>
        </w:tc>
        <w:tc>
          <w:tcPr>
            <w:tcW w:w="992" w:type="dxa"/>
          </w:tcPr>
          <w:p>
            <w:pPr>
              <w:spacing w:line="440" w:lineRule="exact"/>
              <w:jc w:val="center"/>
              <w:rPr>
                <w:rFonts w:ascii="宋体"/>
                <w:sz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60" w:hRule="exact"/>
        </w:trPr>
        <w:tc>
          <w:tcPr>
            <w:tcW w:w="657" w:type="dxa"/>
            <w:vAlign w:val="center"/>
          </w:tcPr>
          <w:p>
            <w:pPr>
              <w:spacing w:line="440" w:lineRule="exact"/>
              <w:jc w:val="center"/>
              <w:rPr>
                <w:rFonts w:ascii="宋体"/>
                <w:sz w:val="18"/>
              </w:rPr>
            </w:pPr>
            <w:r>
              <w:rPr>
                <w:rFonts w:ascii="宋体" w:hAnsi="宋体"/>
                <w:sz w:val="18"/>
              </w:rPr>
              <w:t>3</w:t>
            </w:r>
          </w:p>
        </w:tc>
        <w:tc>
          <w:tcPr>
            <w:tcW w:w="1510" w:type="dxa"/>
            <w:vAlign w:val="center"/>
          </w:tcPr>
          <w:p>
            <w:pPr>
              <w:jc w:val="center"/>
              <w:rPr>
                <w:rFonts w:ascii="宋体"/>
                <w:sz w:val="18"/>
              </w:rPr>
            </w:pPr>
            <w:r>
              <w:rPr>
                <w:rFonts w:hint="eastAsia" w:ascii="宋体" w:hAnsi="宋体"/>
                <w:sz w:val="18"/>
                <w:szCs w:val="21"/>
              </w:rPr>
              <w:t>投标文件格式</w:t>
            </w:r>
          </w:p>
        </w:tc>
        <w:tc>
          <w:tcPr>
            <w:tcW w:w="3611" w:type="dxa"/>
            <w:vAlign w:val="center"/>
          </w:tcPr>
          <w:p>
            <w:pPr>
              <w:snapToGrid w:val="0"/>
              <w:rPr>
                <w:rFonts w:ascii="宋体"/>
                <w:sz w:val="18"/>
                <w:szCs w:val="21"/>
              </w:rPr>
            </w:pPr>
            <w:r>
              <w:rPr>
                <w:rFonts w:hint="eastAsia" w:ascii="宋体" w:hAnsi="宋体"/>
                <w:sz w:val="18"/>
                <w:szCs w:val="21"/>
              </w:rPr>
              <w:t>是否符合第四章“投标文件格式”的要求。投标文件未按规定的格式填写的，内容不全或关键字迹模糊、无法辨认的，</w:t>
            </w:r>
            <w:r>
              <w:rPr>
                <w:rFonts w:hint="eastAsia" w:ascii="宋体" w:hAnsi="宋体"/>
                <w:kern w:val="0"/>
                <w:sz w:val="18"/>
              </w:rPr>
              <w:t>为不合格的投标人</w:t>
            </w:r>
          </w:p>
        </w:tc>
        <w:tc>
          <w:tcPr>
            <w:tcW w:w="993" w:type="dxa"/>
            <w:vAlign w:val="center"/>
          </w:tcPr>
          <w:p>
            <w:pPr>
              <w:spacing w:line="440" w:lineRule="exact"/>
              <w:jc w:val="center"/>
              <w:rPr>
                <w:rFonts w:ascii="宋体"/>
                <w:sz w:val="18"/>
              </w:rPr>
            </w:pPr>
          </w:p>
        </w:tc>
        <w:tc>
          <w:tcPr>
            <w:tcW w:w="992" w:type="dxa"/>
          </w:tcPr>
          <w:p>
            <w:pPr>
              <w:spacing w:line="440" w:lineRule="exact"/>
              <w:jc w:val="center"/>
              <w:rPr>
                <w:rFonts w:ascii="宋体"/>
                <w:sz w:val="18"/>
              </w:rPr>
            </w:pPr>
          </w:p>
        </w:tc>
        <w:tc>
          <w:tcPr>
            <w:tcW w:w="992" w:type="dxa"/>
          </w:tcPr>
          <w:p>
            <w:pPr>
              <w:spacing w:line="440" w:lineRule="exact"/>
              <w:jc w:val="center"/>
              <w:rPr>
                <w:rFonts w:ascii="宋体"/>
                <w:sz w:val="18"/>
              </w:rPr>
            </w:pPr>
          </w:p>
        </w:tc>
        <w:tc>
          <w:tcPr>
            <w:tcW w:w="992" w:type="dxa"/>
          </w:tcPr>
          <w:p>
            <w:pPr>
              <w:spacing w:line="440" w:lineRule="exact"/>
              <w:jc w:val="center"/>
              <w:rPr>
                <w:rFonts w:ascii="宋体"/>
                <w:sz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57" w:type="dxa"/>
            <w:vAlign w:val="center"/>
          </w:tcPr>
          <w:p>
            <w:pPr>
              <w:spacing w:line="440" w:lineRule="exact"/>
              <w:jc w:val="center"/>
              <w:rPr>
                <w:rFonts w:ascii="宋体"/>
                <w:sz w:val="18"/>
              </w:rPr>
            </w:pPr>
            <w:r>
              <w:rPr>
                <w:rFonts w:hint="eastAsia" w:ascii="宋体" w:hAnsi="宋体"/>
                <w:sz w:val="18"/>
              </w:rPr>
              <w:t>4</w:t>
            </w:r>
          </w:p>
        </w:tc>
        <w:tc>
          <w:tcPr>
            <w:tcW w:w="1510" w:type="dxa"/>
            <w:vAlign w:val="center"/>
          </w:tcPr>
          <w:p>
            <w:pPr>
              <w:jc w:val="center"/>
              <w:rPr>
                <w:rFonts w:ascii="宋体"/>
                <w:sz w:val="18"/>
              </w:rPr>
            </w:pPr>
            <w:r>
              <w:rPr>
                <w:rFonts w:hint="eastAsia" w:ascii="宋体" w:hAnsi="宋体"/>
                <w:sz w:val="18"/>
                <w:szCs w:val="21"/>
              </w:rPr>
              <w:t>报价</w:t>
            </w:r>
          </w:p>
        </w:tc>
        <w:tc>
          <w:tcPr>
            <w:tcW w:w="3611" w:type="dxa"/>
            <w:vAlign w:val="center"/>
          </w:tcPr>
          <w:p>
            <w:pPr>
              <w:spacing w:line="440" w:lineRule="exact"/>
              <w:jc w:val="left"/>
              <w:rPr>
                <w:rFonts w:ascii="宋体"/>
                <w:sz w:val="18"/>
              </w:rPr>
            </w:pPr>
            <w:r>
              <w:rPr>
                <w:rFonts w:hint="eastAsia" w:ascii="宋体" w:hAnsi="宋体"/>
                <w:sz w:val="18"/>
                <w:szCs w:val="21"/>
              </w:rPr>
              <w:t>是否只有一个有效报价</w:t>
            </w:r>
          </w:p>
        </w:tc>
        <w:tc>
          <w:tcPr>
            <w:tcW w:w="993" w:type="dxa"/>
            <w:vAlign w:val="center"/>
          </w:tcPr>
          <w:p>
            <w:pPr>
              <w:spacing w:line="440" w:lineRule="exact"/>
              <w:jc w:val="center"/>
              <w:rPr>
                <w:rFonts w:ascii="宋体"/>
                <w:sz w:val="18"/>
              </w:rPr>
            </w:pPr>
          </w:p>
        </w:tc>
        <w:tc>
          <w:tcPr>
            <w:tcW w:w="992" w:type="dxa"/>
          </w:tcPr>
          <w:p>
            <w:pPr>
              <w:spacing w:line="440" w:lineRule="exact"/>
              <w:jc w:val="center"/>
              <w:rPr>
                <w:rFonts w:ascii="宋体"/>
                <w:sz w:val="18"/>
              </w:rPr>
            </w:pPr>
          </w:p>
        </w:tc>
        <w:tc>
          <w:tcPr>
            <w:tcW w:w="992" w:type="dxa"/>
          </w:tcPr>
          <w:p>
            <w:pPr>
              <w:spacing w:line="440" w:lineRule="exact"/>
              <w:jc w:val="center"/>
              <w:rPr>
                <w:rFonts w:ascii="宋体"/>
                <w:sz w:val="18"/>
              </w:rPr>
            </w:pPr>
          </w:p>
        </w:tc>
        <w:tc>
          <w:tcPr>
            <w:tcW w:w="992" w:type="dxa"/>
          </w:tcPr>
          <w:p>
            <w:pPr>
              <w:spacing w:line="440" w:lineRule="exact"/>
              <w:jc w:val="center"/>
              <w:rPr>
                <w:rFonts w:ascii="宋体"/>
                <w:sz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57" w:type="dxa"/>
            <w:tcBorders>
              <w:bottom w:val="single" w:color="auto" w:sz="12" w:space="0"/>
            </w:tcBorders>
            <w:vAlign w:val="center"/>
          </w:tcPr>
          <w:p>
            <w:pPr>
              <w:spacing w:line="440" w:lineRule="exact"/>
              <w:jc w:val="center"/>
              <w:rPr>
                <w:rFonts w:ascii="宋体"/>
                <w:sz w:val="18"/>
              </w:rPr>
            </w:pPr>
          </w:p>
        </w:tc>
        <w:tc>
          <w:tcPr>
            <w:tcW w:w="1510" w:type="dxa"/>
            <w:tcBorders>
              <w:bottom w:val="single" w:color="auto" w:sz="12" w:space="0"/>
            </w:tcBorders>
            <w:vAlign w:val="center"/>
          </w:tcPr>
          <w:p>
            <w:pPr>
              <w:spacing w:line="440" w:lineRule="exact"/>
              <w:jc w:val="center"/>
              <w:rPr>
                <w:rFonts w:ascii="宋体"/>
                <w:sz w:val="18"/>
              </w:rPr>
            </w:pPr>
            <w:r>
              <w:rPr>
                <w:rFonts w:hint="eastAsia" w:ascii="宋体" w:hAnsi="宋体"/>
                <w:sz w:val="18"/>
              </w:rPr>
              <w:t>评审结论</w:t>
            </w:r>
          </w:p>
        </w:tc>
        <w:tc>
          <w:tcPr>
            <w:tcW w:w="3611" w:type="dxa"/>
            <w:tcBorders>
              <w:bottom w:val="single" w:color="auto" w:sz="12" w:space="0"/>
            </w:tcBorders>
            <w:vAlign w:val="center"/>
          </w:tcPr>
          <w:p>
            <w:pPr>
              <w:spacing w:line="440" w:lineRule="exact"/>
              <w:jc w:val="center"/>
              <w:rPr>
                <w:rFonts w:ascii="宋体"/>
                <w:sz w:val="18"/>
              </w:rPr>
            </w:pPr>
            <w:r>
              <w:rPr>
                <w:rFonts w:hint="eastAsia" w:ascii="宋体" w:hAnsi="宋体"/>
                <w:sz w:val="18"/>
              </w:rPr>
              <w:t>合格或不合格</w:t>
            </w:r>
          </w:p>
        </w:tc>
        <w:tc>
          <w:tcPr>
            <w:tcW w:w="993" w:type="dxa"/>
            <w:tcBorders>
              <w:bottom w:val="single" w:color="auto" w:sz="12" w:space="0"/>
            </w:tcBorders>
            <w:vAlign w:val="center"/>
          </w:tcPr>
          <w:p>
            <w:pPr>
              <w:spacing w:line="440" w:lineRule="exact"/>
              <w:jc w:val="center"/>
              <w:rPr>
                <w:rFonts w:ascii="宋体"/>
                <w:sz w:val="18"/>
              </w:rPr>
            </w:pPr>
          </w:p>
        </w:tc>
        <w:tc>
          <w:tcPr>
            <w:tcW w:w="992" w:type="dxa"/>
            <w:tcBorders>
              <w:bottom w:val="single" w:color="auto" w:sz="12" w:space="0"/>
            </w:tcBorders>
          </w:tcPr>
          <w:p>
            <w:pPr>
              <w:spacing w:line="440" w:lineRule="exact"/>
              <w:jc w:val="center"/>
              <w:rPr>
                <w:rFonts w:ascii="宋体"/>
                <w:sz w:val="18"/>
              </w:rPr>
            </w:pPr>
          </w:p>
        </w:tc>
        <w:tc>
          <w:tcPr>
            <w:tcW w:w="992" w:type="dxa"/>
            <w:tcBorders>
              <w:bottom w:val="single" w:color="auto" w:sz="12" w:space="0"/>
            </w:tcBorders>
          </w:tcPr>
          <w:p>
            <w:pPr>
              <w:spacing w:line="440" w:lineRule="exact"/>
              <w:jc w:val="center"/>
              <w:rPr>
                <w:rFonts w:ascii="宋体"/>
                <w:sz w:val="18"/>
              </w:rPr>
            </w:pPr>
          </w:p>
        </w:tc>
        <w:tc>
          <w:tcPr>
            <w:tcW w:w="992" w:type="dxa"/>
            <w:tcBorders>
              <w:bottom w:val="single" w:color="auto" w:sz="12" w:space="0"/>
            </w:tcBorders>
          </w:tcPr>
          <w:p>
            <w:pPr>
              <w:spacing w:line="440" w:lineRule="exact"/>
              <w:jc w:val="center"/>
              <w:rPr>
                <w:rFonts w:ascii="宋体"/>
                <w:sz w:val="18"/>
              </w:rPr>
            </w:pPr>
          </w:p>
        </w:tc>
      </w:tr>
    </w:tbl>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napToGrid w:val="0"/>
        <w:spacing w:beforeLines="50" w:afterLines="50" w:line="360" w:lineRule="exact"/>
        <w:jc w:val="center"/>
        <w:rPr>
          <w:rFonts w:ascii="黑体" w:eastAsia="黑体"/>
          <w:sz w:val="28"/>
          <w:szCs w:val="28"/>
        </w:rPr>
      </w:pPr>
      <w:r>
        <w:rPr>
          <w:rFonts w:hint="eastAsia" w:asciiTheme="minorEastAsia" w:hAnsiTheme="minorEastAsia" w:eastAsiaTheme="minorEastAsia" w:cstheme="minorEastAsia"/>
          <w:sz w:val="18"/>
          <w:szCs w:val="18"/>
        </w:rPr>
        <w:t xml:space="preserve">     </w:t>
      </w:r>
      <w:r>
        <w:rPr>
          <w:rFonts w:hint="eastAsia" w:ascii="黑体" w:eastAsia="黑体"/>
          <w:sz w:val="28"/>
          <w:szCs w:val="28"/>
        </w:rPr>
        <w:t>资格评审记录表</w:t>
      </w:r>
    </w:p>
    <w:p>
      <w:pPr>
        <w:spacing w:afterLines="30" w:line="360" w:lineRule="exact"/>
        <w:ind w:firstLine="315" w:firstLineChars="150"/>
      </w:pPr>
      <w:r>
        <w:rPr>
          <w:rFonts w:hint="eastAsia" w:ascii="宋体" w:hAnsi="宋体"/>
        </w:rPr>
        <w:t>工程名称：（项目名称）</w:t>
      </w:r>
    </w:p>
    <w:tbl>
      <w:tblPr>
        <w:tblStyle w:val="39"/>
        <w:tblW w:w="827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07"/>
        <w:gridCol w:w="1883"/>
        <w:gridCol w:w="3655"/>
        <w:gridCol w:w="653"/>
        <w:gridCol w:w="639"/>
        <w:gridCol w:w="83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607" w:type="dxa"/>
            <w:tcBorders>
              <w:top w:val="single" w:color="auto" w:sz="12" w:space="0"/>
            </w:tcBorders>
            <w:vAlign w:val="center"/>
          </w:tcPr>
          <w:p>
            <w:pPr>
              <w:jc w:val="center"/>
              <w:rPr>
                <w:rFonts w:ascii="宋体"/>
                <w:sz w:val="18"/>
                <w:szCs w:val="21"/>
              </w:rPr>
            </w:pPr>
            <w:r>
              <w:rPr>
                <w:rFonts w:hint="eastAsia" w:ascii="宋体" w:hAnsi="宋体"/>
                <w:sz w:val="18"/>
                <w:szCs w:val="21"/>
              </w:rPr>
              <w:t>序号</w:t>
            </w:r>
          </w:p>
        </w:tc>
        <w:tc>
          <w:tcPr>
            <w:tcW w:w="5538" w:type="dxa"/>
            <w:gridSpan w:val="2"/>
            <w:tcBorders>
              <w:top w:val="single" w:color="auto" w:sz="12" w:space="0"/>
            </w:tcBorders>
            <w:vAlign w:val="center"/>
          </w:tcPr>
          <w:p>
            <w:pPr>
              <w:jc w:val="center"/>
              <w:rPr>
                <w:rFonts w:ascii="宋体"/>
                <w:sz w:val="18"/>
                <w:szCs w:val="21"/>
              </w:rPr>
            </w:pPr>
            <w:r>
              <w:rPr>
                <w:rFonts w:hint="eastAsia" w:ascii="宋体" w:hAnsi="宋体"/>
                <w:sz w:val="18"/>
                <w:szCs w:val="21"/>
              </w:rPr>
              <w:t>评审因素</w:t>
            </w:r>
          </w:p>
        </w:tc>
        <w:tc>
          <w:tcPr>
            <w:tcW w:w="2130" w:type="dxa"/>
            <w:gridSpan w:val="3"/>
            <w:tcBorders>
              <w:top w:val="single" w:color="auto" w:sz="12" w:space="0"/>
            </w:tcBorders>
            <w:vAlign w:val="center"/>
          </w:tcPr>
          <w:p>
            <w:pPr>
              <w:snapToGrid w:val="0"/>
              <w:jc w:val="center"/>
              <w:rPr>
                <w:rFonts w:ascii="宋体"/>
                <w:sz w:val="18"/>
                <w:szCs w:val="21"/>
              </w:rPr>
            </w:pPr>
            <w:r>
              <w:rPr>
                <w:rFonts w:hint="eastAsia" w:ascii="宋体" w:hAnsi="宋体"/>
                <w:sz w:val="18"/>
                <w:szCs w:val="21"/>
              </w:rPr>
              <w:t>投标人名称及评审意见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07" w:type="dxa"/>
            <w:vAlign w:val="center"/>
          </w:tcPr>
          <w:p>
            <w:pPr>
              <w:snapToGrid w:val="0"/>
              <w:jc w:val="center"/>
              <w:rPr>
                <w:rFonts w:ascii="宋体"/>
                <w:sz w:val="18"/>
                <w:szCs w:val="21"/>
              </w:rPr>
            </w:pPr>
            <w:r>
              <w:rPr>
                <w:rFonts w:ascii="宋体" w:hAnsi="宋体"/>
                <w:sz w:val="18"/>
                <w:szCs w:val="21"/>
              </w:rPr>
              <w:t>1</w:t>
            </w:r>
          </w:p>
        </w:tc>
        <w:tc>
          <w:tcPr>
            <w:tcW w:w="1883" w:type="dxa"/>
            <w:vAlign w:val="center"/>
          </w:tcPr>
          <w:p>
            <w:pPr>
              <w:snapToGrid w:val="0"/>
              <w:jc w:val="center"/>
              <w:rPr>
                <w:rFonts w:ascii="宋体"/>
                <w:sz w:val="18"/>
                <w:szCs w:val="21"/>
              </w:rPr>
            </w:pPr>
            <w:r>
              <w:rPr>
                <w:rFonts w:hint="eastAsia" w:ascii="宋体" w:hAnsi="宋体"/>
                <w:sz w:val="18"/>
                <w:szCs w:val="21"/>
              </w:rPr>
              <w:t>营业执照</w:t>
            </w:r>
          </w:p>
        </w:tc>
        <w:tc>
          <w:tcPr>
            <w:tcW w:w="3655" w:type="dxa"/>
            <w:vAlign w:val="center"/>
          </w:tcPr>
          <w:p>
            <w:pPr>
              <w:snapToGrid w:val="0"/>
              <w:rPr>
                <w:rFonts w:ascii="宋体"/>
                <w:sz w:val="18"/>
                <w:szCs w:val="21"/>
              </w:rPr>
            </w:pPr>
            <w:r>
              <w:rPr>
                <w:rFonts w:hint="eastAsia" w:ascii="宋体" w:hAnsi="宋体"/>
                <w:sz w:val="18"/>
                <w:szCs w:val="21"/>
              </w:rPr>
              <w:t>是否具备有效的营业执照</w:t>
            </w:r>
          </w:p>
        </w:tc>
        <w:tc>
          <w:tcPr>
            <w:tcW w:w="653" w:type="dxa"/>
            <w:vAlign w:val="center"/>
          </w:tcPr>
          <w:p>
            <w:pPr>
              <w:snapToGrid w:val="0"/>
              <w:rPr>
                <w:rFonts w:ascii="宋体"/>
                <w:sz w:val="18"/>
                <w:szCs w:val="21"/>
              </w:rPr>
            </w:pPr>
          </w:p>
        </w:tc>
        <w:tc>
          <w:tcPr>
            <w:tcW w:w="639" w:type="dxa"/>
            <w:vAlign w:val="center"/>
          </w:tcPr>
          <w:p>
            <w:pPr>
              <w:snapToGrid w:val="0"/>
              <w:rPr>
                <w:rFonts w:ascii="宋体"/>
                <w:sz w:val="18"/>
                <w:szCs w:val="21"/>
              </w:rPr>
            </w:pPr>
          </w:p>
        </w:tc>
        <w:tc>
          <w:tcPr>
            <w:tcW w:w="838" w:type="dxa"/>
            <w:vAlign w:val="center"/>
          </w:tcPr>
          <w:p>
            <w:pPr>
              <w:snapToGrid w:val="0"/>
              <w:rPr>
                <w:rFonts w:ascii="宋体"/>
                <w:sz w:val="18"/>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607" w:type="dxa"/>
            <w:vAlign w:val="center"/>
          </w:tcPr>
          <w:p>
            <w:pPr>
              <w:snapToGrid w:val="0"/>
              <w:jc w:val="center"/>
              <w:rPr>
                <w:rFonts w:ascii="宋体"/>
                <w:sz w:val="18"/>
                <w:szCs w:val="21"/>
              </w:rPr>
            </w:pPr>
            <w:r>
              <w:rPr>
                <w:rFonts w:ascii="宋体" w:hAnsi="宋体"/>
                <w:sz w:val="18"/>
                <w:szCs w:val="21"/>
              </w:rPr>
              <w:t>2</w:t>
            </w:r>
          </w:p>
        </w:tc>
        <w:tc>
          <w:tcPr>
            <w:tcW w:w="1883" w:type="dxa"/>
            <w:vAlign w:val="center"/>
          </w:tcPr>
          <w:p>
            <w:pPr>
              <w:snapToGrid w:val="0"/>
              <w:jc w:val="center"/>
              <w:rPr>
                <w:rFonts w:ascii="宋体"/>
                <w:sz w:val="18"/>
                <w:szCs w:val="21"/>
              </w:rPr>
            </w:pPr>
            <w:r>
              <w:rPr>
                <w:rFonts w:hint="eastAsia" w:ascii="宋体" w:hAnsi="宋体"/>
                <w:sz w:val="18"/>
                <w:szCs w:val="21"/>
              </w:rPr>
              <w:t>企业资质等级</w:t>
            </w:r>
          </w:p>
        </w:tc>
        <w:tc>
          <w:tcPr>
            <w:tcW w:w="3655" w:type="dxa"/>
            <w:vAlign w:val="center"/>
          </w:tcPr>
          <w:p>
            <w:pPr>
              <w:snapToGrid w:val="0"/>
              <w:rPr>
                <w:rFonts w:ascii="宋体"/>
                <w:sz w:val="18"/>
                <w:szCs w:val="21"/>
              </w:rPr>
            </w:pPr>
            <w:r>
              <w:rPr>
                <w:rFonts w:hint="eastAsia" w:ascii="宋体" w:hAnsi="宋体"/>
                <w:sz w:val="18"/>
                <w:szCs w:val="21"/>
              </w:rPr>
              <w:t>是否具备建设行政主管部门颁发的相应资质</w:t>
            </w:r>
          </w:p>
        </w:tc>
        <w:tc>
          <w:tcPr>
            <w:tcW w:w="653" w:type="dxa"/>
            <w:vAlign w:val="center"/>
          </w:tcPr>
          <w:p>
            <w:pPr>
              <w:snapToGrid w:val="0"/>
              <w:rPr>
                <w:rFonts w:ascii="宋体"/>
                <w:sz w:val="18"/>
                <w:szCs w:val="21"/>
              </w:rPr>
            </w:pPr>
          </w:p>
        </w:tc>
        <w:tc>
          <w:tcPr>
            <w:tcW w:w="639" w:type="dxa"/>
            <w:vAlign w:val="center"/>
          </w:tcPr>
          <w:p>
            <w:pPr>
              <w:snapToGrid w:val="0"/>
              <w:rPr>
                <w:rFonts w:ascii="宋体"/>
                <w:sz w:val="18"/>
                <w:szCs w:val="21"/>
              </w:rPr>
            </w:pPr>
          </w:p>
        </w:tc>
        <w:tc>
          <w:tcPr>
            <w:tcW w:w="838" w:type="dxa"/>
            <w:vAlign w:val="center"/>
          </w:tcPr>
          <w:p>
            <w:pPr>
              <w:snapToGrid w:val="0"/>
              <w:rPr>
                <w:rFonts w:ascii="宋体"/>
                <w:sz w:val="18"/>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607" w:type="dxa"/>
            <w:vAlign w:val="center"/>
          </w:tcPr>
          <w:p>
            <w:pPr>
              <w:snapToGrid w:val="0"/>
              <w:jc w:val="center"/>
              <w:rPr>
                <w:rFonts w:ascii="宋体"/>
                <w:sz w:val="18"/>
                <w:szCs w:val="21"/>
              </w:rPr>
            </w:pPr>
            <w:r>
              <w:rPr>
                <w:rFonts w:ascii="宋体" w:hAnsi="宋体"/>
                <w:sz w:val="18"/>
                <w:szCs w:val="21"/>
              </w:rPr>
              <w:t>3</w:t>
            </w:r>
          </w:p>
        </w:tc>
        <w:tc>
          <w:tcPr>
            <w:tcW w:w="1883" w:type="dxa"/>
            <w:vAlign w:val="center"/>
          </w:tcPr>
          <w:p>
            <w:pPr>
              <w:snapToGrid w:val="0"/>
              <w:jc w:val="center"/>
              <w:rPr>
                <w:rFonts w:ascii="宋体"/>
                <w:sz w:val="18"/>
                <w:szCs w:val="21"/>
              </w:rPr>
            </w:pPr>
            <w:r>
              <w:rPr>
                <w:rFonts w:hint="eastAsia" w:ascii="宋体" w:hAnsi="宋体"/>
                <w:sz w:val="18"/>
                <w:szCs w:val="21"/>
              </w:rPr>
              <w:t>企业安全生产许可证</w:t>
            </w:r>
          </w:p>
        </w:tc>
        <w:tc>
          <w:tcPr>
            <w:tcW w:w="3655" w:type="dxa"/>
            <w:vAlign w:val="center"/>
          </w:tcPr>
          <w:p>
            <w:pPr>
              <w:snapToGrid w:val="0"/>
              <w:rPr>
                <w:rFonts w:ascii="宋体"/>
                <w:sz w:val="18"/>
                <w:szCs w:val="21"/>
              </w:rPr>
            </w:pPr>
            <w:r>
              <w:rPr>
                <w:rFonts w:hint="eastAsia" w:ascii="宋体" w:hAnsi="宋体"/>
                <w:sz w:val="18"/>
                <w:szCs w:val="21"/>
              </w:rPr>
              <w:t>是否具备有效的安全生产许可证</w:t>
            </w:r>
          </w:p>
        </w:tc>
        <w:tc>
          <w:tcPr>
            <w:tcW w:w="653" w:type="dxa"/>
            <w:vAlign w:val="center"/>
          </w:tcPr>
          <w:p>
            <w:pPr>
              <w:snapToGrid w:val="0"/>
              <w:rPr>
                <w:rFonts w:ascii="宋体"/>
                <w:sz w:val="18"/>
                <w:szCs w:val="21"/>
              </w:rPr>
            </w:pPr>
          </w:p>
        </w:tc>
        <w:tc>
          <w:tcPr>
            <w:tcW w:w="639" w:type="dxa"/>
            <w:vAlign w:val="center"/>
          </w:tcPr>
          <w:p>
            <w:pPr>
              <w:jc w:val="center"/>
              <w:rPr>
                <w:rFonts w:ascii="宋体"/>
                <w:sz w:val="18"/>
                <w:szCs w:val="21"/>
              </w:rPr>
            </w:pPr>
          </w:p>
        </w:tc>
        <w:tc>
          <w:tcPr>
            <w:tcW w:w="838" w:type="dxa"/>
            <w:vAlign w:val="center"/>
          </w:tcPr>
          <w:p>
            <w:pPr>
              <w:jc w:val="center"/>
              <w:rPr>
                <w:rFonts w:ascii="宋体"/>
                <w:sz w:val="18"/>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51" w:hRule="atLeast"/>
          <w:jc w:val="center"/>
        </w:trPr>
        <w:tc>
          <w:tcPr>
            <w:tcW w:w="607" w:type="dxa"/>
            <w:vAlign w:val="center"/>
          </w:tcPr>
          <w:p>
            <w:pPr>
              <w:snapToGrid w:val="0"/>
              <w:jc w:val="center"/>
              <w:rPr>
                <w:rFonts w:ascii="宋体"/>
                <w:sz w:val="18"/>
                <w:szCs w:val="21"/>
              </w:rPr>
            </w:pPr>
            <w:r>
              <w:rPr>
                <w:rFonts w:ascii="宋体" w:hAnsi="宋体"/>
                <w:sz w:val="18"/>
                <w:szCs w:val="21"/>
              </w:rPr>
              <w:t>4</w:t>
            </w:r>
          </w:p>
        </w:tc>
        <w:tc>
          <w:tcPr>
            <w:tcW w:w="1883" w:type="dxa"/>
            <w:vAlign w:val="center"/>
          </w:tcPr>
          <w:p>
            <w:pPr>
              <w:snapToGrid w:val="0"/>
              <w:jc w:val="center"/>
              <w:rPr>
                <w:rFonts w:ascii="宋体"/>
                <w:sz w:val="18"/>
                <w:szCs w:val="21"/>
              </w:rPr>
            </w:pPr>
            <w:r>
              <w:rPr>
                <w:rFonts w:hint="eastAsia" w:ascii="宋体" w:hAnsi="宋体"/>
                <w:sz w:val="18"/>
                <w:szCs w:val="21"/>
              </w:rPr>
              <w:t>入湘施工</w:t>
            </w:r>
          </w:p>
          <w:p>
            <w:pPr>
              <w:snapToGrid w:val="0"/>
              <w:jc w:val="center"/>
              <w:rPr>
                <w:rFonts w:ascii="宋体"/>
                <w:sz w:val="18"/>
                <w:szCs w:val="21"/>
              </w:rPr>
            </w:pPr>
            <w:r>
              <w:rPr>
                <w:rFonts w:hint="eastAsia" w:ascii="宋体" w:hAnsi="宋体"/>
                <w:sz w:val="18"/>
                <w:szCs w:val="21"/>
              </w:rPr>
              <w:t>登记（仅省外企业）</w:t>
            </w:r>
          </w:p>
        </w:tc>
        <w:tc>
          <w:tcPr>
            <w:tcW w:w="3655" w:type="dxa"/>
            <w:vAlign w:val="center"/>
          </w:tcPr>
          <w:p>
            <w:pPr>
              <w:snapToGrid w:val="0"/>
              <w:rPr>
                <w:rFonts w:ascii="宋体"/>
                <w:sz w:val="18"/>
                <w:szCs w:val="21"/>
              </w:rPr>
            </w:pPr>
            <w:r>
              <w:rPr>
                <w:rFonts w:hint="eastAsia" w:ascii="宋体" w:hAnsi="宋体"/>
                <w:color w:val="000000"/>
                <w:sz w:val="18"/>
              </w:rPr>
              <w:t>湖南省外企业按照湘建建【</w:t>
            </w:r>
            <w:r>
              <w:rPr>
                <w:rFonts w:ascii="宋体" w:hAnsi="宋体"/>
                <w:color w:val="000000"/>
                <w:sz w:val="18"/>
              </w:rPr>
              <w:t>2015</w:t>
            </w:r>
            <w:r>
              <w:rPr>
                <w:rFonts w:hint="eastAsia" w:ascii="宋体" w:hAnsi="宋体"/>
                <w:color w:val="000000"/>
                <w:sz w:val="18"/>
              </w:rPr>
              <w:t>】</w:t>
            </w:r>
            <w:r>
              <w:rPr>
                <w:rFonts w:ascii="宋体" w:hAnsi="宋体"/>
                <w:color w:val="000000"/>
                <w:sz w:val="18"/>
              </w:rPr>
              <w:t>190</w:t>
            </w:r>
            <w:r>
              <w:rPr>
                <w:rFonts w:hint="eastAsia" w:ascii="宋体" w:hAnsi="宋体"/>
                <w:color w:val="000000"/>
                <w:sz w:val="18"/>
              </w:rPr>
              <w:t>号文件要求办理省外入湘企业基本情况登记（以“湖南省住房和城乡建设网”查询为准</w:t>
            </w:r>
            <w:r>
              <w:rPr>
                <w:rFonts w:hint="eastAsia" w:ascii="宋体" w:hAnsi="宋体"/>
                <w:color w:val="000000"/>
                <w:sz w:val="18"/>
                <w:szCs w:val="18"/>
              </w:rPr>
              <w:t>，且查询结果与其投标信息一致</w:t>
            </w:r>
            <w:r>
              <w:rPr>
                <w:rFonts w:hint="eastAsia" w:ascii="宋体" w:hAnsi="宋体"/>
                <w:color w:val="000000"/>
                <w:sz w:val="18"/>
              </w:rPr>
              <w:t>）。</w:t>
            </w:r>
          </w:p>
        </w:tc>
        <w:tc>
          <w:tcPr>
            <w:tcW w:w="653" w:type="dxa"/>
            <w:vAlign w:val="center"/>
          </w:tcPr>
          <w:p>
            <w:pPr>
              <w:snapToGrid w:val="0"/>
              <w:rPr>
                <w:rFonts w:ascii="宋体"/>
                <w:sz w:val="18"/>
                <w:szCs w:val="21"/>
              </w:rPr>
            </w:pPr>
          </w:p>
        </w:tc>
        <w:tc>
          <w:tcPr>
            <w:tcW w:w="639" w:type="dxa"/>
            <w:vAlign w:val="center"/>
          </w:tcPr>
          <w:p>
            <w:pPr>
              <w:jc w:val="center"/>
              <w:rPr>
                <w:rFonts w:ascii="宋体"/>
                <w:sz w:val="18"/>
                <w:szCs w:val="21"/>
              </w:rPr>
            </w:pPr>
          </w:p>
        </w:tc>
        <w:tc>
          <w:tcPr>
            <w:tcW w:w="838" w:type="dxa"/>
            <w:vAlign w:val="center"/>
          </w:tcPr>
          <w:p>
            <w:pPr>
              <w:jc w:val="center"/>
              <w:rPr>
                <w:rFonts w:ascii="宋体"/>
                <w:sz w:val="18"/>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607" w:type="dxa"/>
            <w:vAlign w:val="center"/>
          </w:tcPr>
          <w:p>
            <w:pPr>
              <w:snapToGrid w:val="0"/>
              <w:spacing w:line="240" w:lineRule="exact"/>
              <w:jc w:val="center"/>
              <w:rPr>
                <w:rFonts w:ascii="宋体" w:hAnsi="宋体"/>
                <w:sz w:val="18"/>
                <w:szCs w:val="21"/>
              </w:rPr>
            </w:pPr>
            <w:r>
              <w:rPr>
                <w:rFonts w:hint="eastAsia" w:ascii="宋体" w:hAnsi="宋体"/>
                <w:sz w:val="18"/>
                <w:szCs w:val="21"/>
              </w:rPr>
              <w:t>5</w:t>
            </w:r>
          </w:p>
        </w:tc>
        <w:tc>
          <w:tcPr>
            <w:tcW w:w="1883" w:type="dxa"/>
            <w:vAlign w:val="center"/>
          </w:tcPr>
          <w:p>
            <w:pPr>
              <w:spacing w:line="240" w:lineRule="exact"/>
              <w:jc w:val="center"/>
              <w:rPr>
                <w:rFonts w:ascii="宋体" w:hAnsi="宋体"/>
                <w:sz w:val="18"/>
              </w:rPr>
            </w:pPr>
            <w:r>
              <w:rPr>
                <w:rFonts w:hint="eastAsia" w:ascii="宋体" w:hAnsi="宋体"/>
                <w:sz w:val="18"/>
                <w:szCs w:val="21"/>
              </w:rPr>
              <w:t>项目负责人</w:t>
            </w:r>
          </w:p>
        </w:tc>
        <w:tc>
          <w:tcPr>
            <w:tcW w:w="3655" w:type="dxa"/>
            <w:vAlign w:val="center"/>
          </w:tcPr>
          <w:p>
            <w:pPr>
              <w:pStyle w:val="59"/>
              <w:spacing w:line="240" w:lineRule="exact"/>
              <w:rPr>
                <w:rFonts w:ascii="宋体" w:hAnsi="宋体"/>
                <w:sz w:val="18"/>
              </w:rPr>
            </w:pPr>
            <w:r>
              <w:rPr>
                <w:rFonts w:hint="eastAsia" w:ascii="宋体" w:hAnsi="宋体"/>
                <w:sz w:val="18"/>
              </w:rPr>
              <w:t>是否具备相应资格，是否具备有效的项目负责人安全生产考核合格证书</w:t>
            </w:r>
          </w:p>
        </w:tc>
        <w:tc>
          <w:tcPr>
            <w:tcW w:w="653" w:type="dxa"/>
            <w:vAlign w:val="center"/>
          </w:tcPr>
          <w:p>
            <w:pPr>
              <w:snapToGrid w:val="0"/>
              <w:rPr>
                <w:rFonts w:ascii="宋体"/>
                <w:sz w:val="18"/>
              </w:rPr>
            </w:pPr>
          </w:p>
        </w:tc>
        <w:tc>
          <w:tcPr>
            <w:tcW w:w="639" w:type="dxa"/>
            <w:vAlign w:val="center"/>
          </w:tcPr>
          <w:p>
            <w:pPr>
              <w:pStyle w:val="59"/>
              <w:rPr>
                <w:rFonts w:ascii="宋体"/>
                <w:sz w:val="18"/>
              </w:rPr>
            </w:pPr>
          </w:p>
        </w:tc>
        <w:tc>
          <w:tcPr>
            <w:tcW w:w="838" w:type="dxa"/>
            <w:vAlign w:val="center"/>
          </w:tcPr>
          <w:p>
            <w:pPr>
              <w:jc w:val="center"/>
              <w:rPr>
                <w:rFonts w:ascii="宋体"/>
                <w:sz w:val="18"/>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607" w:type="dxa"/>
            <w:vAlign w:val="center"/>
          </w:tcPr>
          <w:p>
            <w:pPr>
              <w:snapToGrid w:val="0"/>
              <w:spacing w:line="240" w:lineRule="exact"/>
              <w:jc w:val="center"/>
              <w:rPr>
                <w:rFonts w:hint="eastAsia" w:ascii="宋体" w:hAnsi="宋体" w:eastAsia="宋体"/>
                <w:sz w:val="18"/>
                <w:szCs w:val="21"/>
                <w:lang w:eastAsia="zh-CN"/>
              </w:rPr>
            </w:pPr>
            <w:r>
              <w:rPr>
                <w:rFonts w:hint="eastAsia" w:ascii="宋体" w:hAnsi="宋体"/>
                <w:sz w:val="18"/>
                <w:szCs w:val="21"/>
                <w:lang w:val="en-US" w:eastAsia="zh-CN"/>
              </w:rPr>
              <w:t>6</w:t>
            </w:r>
          </w:p>
        </w:tc>
        <w:tc>
          <w:tcPr>
            <w:tcW w:w="1883" w:type="dxa"/>
            <w:vAlign w:val="center"/>
          </w:tcPr>
          <w:p>
            <w:pPr>
              <w:spacing w:line="240" w:lineRule="exact"/>
              <w:jc w:val="center"/>
              <w:rPr>
                <w:rFonts w:ascii="宋体" w:hAnsi="宋体"/>
                <w:sz w:val="18"/>
              </w:rPr>
            </w:pPr>
            <w:r>
              <w:rPr>
                <w:rFonts w:hint="eastAsia" w:ascii="宋体" w:hAnsi="宋体"/>
                <w:sz w:val="18"/>
              </w:rPr>
              <w:t>投标保证金</w:t>
            </w:r>
          </w:p>
        </w:tc>
        <w:tc>
          <w:tcPr>
            <w:tcW w:w="3655" w:type="dxa"/>
            <w:vAlign w:val="center"/>
          </w:tcPr>
          <w:p>
            <w:pPr>
              <w:pStyle w:val="59"/>
              <w:spacing w:line="240" w:lineRule="exact"/>
              <w:rPr>
                <w:rFonts w:ascii="宋体" w:hAnsi="宋体"/>
                <w:sz w:val="18"/>
              </w:rPr>
            </w:pPr>
            <w:r>
              <w:rPr>
                <w:rFonts w:hint="eastAsia" w:ascii="宋体" w:hAnsi="宋体"/>
                <w:sz w:val="18"/>
              </w:rPr>
              <w:t>是否按格式提供投标承诺</w:t>
            </w:r>
          </w:p>
        </w:tc>
        <w:tc>
          <w:tcPr>
            <w:tcW w:w="653" w:type="dxa"/>
            <w:vAlign w:val="center"/>
          </w:tcPr>
          <w:p>
            <w:pPr>
              <w:snapToGrid w:val="0"/>
              <w:rPr>
                <w:rFonts w:ascii="宋体"/>
                <w:sz w:val="18"/>
              </w:rPr>
            </w:pPr>
          </w:p>
        </w:tc>
        <w:tc>
          <w:tcPr>
            <w:tcW w:w="639" w:type="dxa"/>
            <w:vAlign w:val="center"/>
          </w:tcPr>
          <w:p>
            <w:pPr>
              <w:pStyle w:val="59"/>
              <w:rPr>
                <w:rFonts w:ascii="宋体"/>
                <w:sz w:val="18"/>
              </w:rPr>
            </w:pPr>
          </w:p>
        </w:tc>
        <w:tc>
          <w:tcPr>
            <w:tcW w:w="838" w:type="dxa"/>
            <w:vAlign w:val="center"/>
          </w:tcPr>
          <w:p>
            <w:pPr>
              <w:jc w:val="center"/>
              <w:rPr>
                <w:rFonts w:ascii="宋体"/>
                <w:sz w:val="18"/>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6798" w:type="dxa"/>
            <w:gridSpan w:val="4"/>
            <w:tcBorders>
              <w:bottom w:val="single" w:color="auto" w:sz="12" w:space="0"/>
            </w:tcBorders>
            <w:vAlign w:val="center"/>
          </w:tcPr>
          <w:p>
            <w:pPr>
              <w:snapToGrid w:val="0"/>
              <w:rPr>
                <w:rFonts w:ascii="宋体"/>
                <w:sz w:val="18"/>
                <w:szCs w:val="21"/>
              </w:rPr>
            </w:pPr>
            <w:r>
              <w:rPr>
                <w:rFonts w:hint="eastAsia" w:ascii="宋体" w:hAnsi="宋体"/>
                <w:sz w:val="18"/>
              </w:rPr>
              <w:t>评审结论（合格或不合格）</w:t>
            </w:r>
          </w:p>
        </w:tc>
        <w:tc>
          <w:tcPr>
            <w:tcW w:w="639" w:type="dxa"/>
            <w:tcBorders>
              <w:bottom w:val="single" w:color="auto" w:sz="12" w:space="0"/>
            </w:tcBorders>
            <w:vAlign w:val="center"/>
          </w:tcPr>
          <w:p>
            <w:pPr>
              <w:jc w:val="center"/>
              <w:rPr>
                <w:rFonts w:ascii="宋体"/>
                <w:sz w:val="18"/>
                <w:szCs w:val="21"/>
              </w:rPr>
            </w:pPr>
          </w:p>
        </w:tc>
        <w:tc>
          <w:tcPr>
            <w:tcW w:w="838" w:type="dxa"/>
            <w:tcBorders>
              <w:bottom w:val="single" w:color="auto" w:sz="12" w:space="0"/>
            </w:tcBorders>
            <w:vAlign w:val="center"/>
          </w:tcPr>
          <w:p>
            <w:pPr>
              <w:jc w:val="center"/>
              <w:rPr>
                <w:rFonts w:ascii="宋体"/>
                <w:sz w:val="18"/>
                <w:szCs w:val="21"/>
              </w:rPr>
            </w:pPr>
          </w:p>
        </w:tc>
      </w:tr>
    </w:tbl>
    <w:p>
      <w:pPr>
        <w:spacing w:afterLines="50" w:line="300" w:lineRule="auto"/>
        <w:jc w:val="left"/>
        <w:rPr>
          <w:rFonts w:ascii="宋体" w:hAnsi="宋体"/>
          <w:szCs w:val="21"/>
        </w:rPr>
      </w:pPr>
      <w:r>
        <w:rPr>
          <w:rFonts w:hint="eastAsia" w:ascii="宋体" w:hAnsi="宋体"/>
          <w:szCs w:val="21"/>
        </w:rPr>
        <w:t>评标委员会全体成员签字：</w:t>
      </w:r>
    </w:p>
    <w:p>
      <w:pPr>
        <w:spacing w:afterLines="50" w:line="300" w:lineRule="auto"/>
        <w:jc w:val="left"/>
        <w:rPr>
          <w:rFonts w:ascii="宋体"/>
          <w:szCs w:val="21"/>
        </w:rPr>
      </w:pPr>
      <w:r>
        <w:rPr>
          <w:rFonts w:hint="eastAsia" w:ascii="宋体" w:hAnsi="宋体"/>
          <w:szCs w:val="21"/>
        </w:rPr>
        <w:t>日   期：    年   月   日</w:t>
      </w:r>
    </w:p>
    <w:p>
      <w:pPr>
        <w:spacing w:line="400" w:lineRule="exact"/>
        <w:rPr>
          <w:rFonts w:asciiTheme="minorEastAsia" w:hAnsiTheme="minorEastAsia" w:eastAsiaTheme="minorEastAsia" w:cstheme="minorEastAsia"/>
          <w:color w:val="000000" w:themeColor="text1"/>
          <w:sz w:val="18"/>
          <w:szCs w:val="18"/>
          <w14:textFill>
            <w14:solidFill>
              <w14:schemeClr w14:val="tx1"/>
            </w14:solidFill>
          </w14:textFill>
        </w:rPr>
      </w:pPr>
      <w:r>
        <w:rPr>
          <w:rFonts w:hint="eastAsia" w:asciiTheme="minorEastAsia" w:hAnsiTheme="minorEastAsia" w:eastAsiaTheme="minorEastAsia" w:cstheme="minorEastAsia"/>
          <w:color w:val="000000" w:themeColor="text1"/>
          <w:sz w:val="18"/>
          <w:szCs w:val="18"/>
          <w14:textFill>
            <w14:solidFill>
              <w14:schemeClr w14:val="tx1"/>
            </w14:solidFill>
          </w14:textFill>
        </w:rPr>
        <w:t>有下述情况之一的，评审委员会认定其为不合格投标人：</w:t>
      </w:r>
    </w:p>
    <w:p>
      <w:pPr>
        <w:spacing w:line="400" w:lineRule="exact"/>
        <w:ind w:left="239" w:leftChars="114" w:firstLine="360" w:firstLineChars="200"/>
        <w:rPr>
          <w:rFonts w:asciiTheme="minorEastAsia" w:hAnsiTheme="minorEastAsia" w:eastAsiaTheme="minorEastAsia" w:cstheme="minorEastAsia"/>
          <w:color w:val="000000" w:themeColor="text1"/>
          <w:sz w:val="18"/>
          <w:szCs w:val="18"/>
          <w14:textFill>
            <w14:solidFill>
              <w14:schemeClr w14:val="tx1"/>
            </w14:solidFill>
          </w14:textFill>
        </w:rPr>
      </w:pPr>
      <w:r>
        <w:rPr>
          <w:rFonts w:hint="eastAsia" w:asciiTheme="minorEastAsia" w:hAnsiTheme="minorEastAsia" w:eastAsiaTheme="minorEastAsia" w:cstheme="minorEastAsia"/>
          <w:color w:val="000000" w:themeColor="text1"/>
          <w:sz w:val="18"/>
          <w:szCs w:val="18"/>
          <w14:textFill>
            <w14:solidFill>
              <w14:schemeClr w14:val="tx1"/>
            </w14:solidFill>
          </w14:textFill>
        </w:rPr>
        <w:t>1.3.1  在评审过程中，评审委员会发现投标人以他人的名义投标的；串通投标的；以行贿手段谋取投标或者以其他弄虚作假方式投标的；</w:t>
      </w:r>
    </w:p>
    <w:p>
      <w:pPr>
        <w:spacing w:line="400" w:lineRule="exact"/>
        <w:ind w:left="239" w:leftChars="114" w:firstLine="360" w:firstLineChars="200"/>
        <w:rPr>
          <w:rFonts w:asciiTheme="minorEastAsia" w:hAnsiTheme="minorEastAsia" w:eastAsiaTheme="minorEastAsia" w:cstheme="minorEastAsia"/>
          <w:color w:val="000000" w:themeColor="text1"/>
          <w:sz w:val="18"/>
          <w:szCs w:val="18"/>
          <w14:textFill>
            <w14:solidFill>
              <w14:schemeClr w14:val="tx1"/>
            </w14:solidFill>
          </w14:textFill>
        </w:rPr>
      </w:pPr>
      <w:r>
        <w:rPr>
          <w:rFonts w:hint="eastAsia" w:asciiTheme="minorEastAsia" w:hAnsiTheme="minorEastAsia" w:eastAsiaTheme="minorEastAsia" w:cstheme="minorEastAsia"/>
          <w:color w:val="000000" w:themeColor="text1"/>
          <w:sz w:val="18"/>
          <w:szCs w:val="18"/>
          <w14:textFill>
            <w14:solidFill>
              <w14:schemeClr w14:val="tx1"/>
            </w14:solidFill>
          </w14:textFill>
        </w:rPr>
        <w:t>1.3.2  投标人拒不按照要求对投标文件进行澄清、说明或者补正；</w:t>
      </w:r>
    </w:p>
    <w:p>
      <w:pPr>
        <w:spacing w:line="400" w:lineRule="exact"/>
        <w:ind w:left="239" w:leftChars="114" w:firstLine="360" w:firstLineChars="200"/>
        <w:rPr>
          <w:rFonts w:asciiTheme="minorEastAsia" w:hAnsiTheme="minorEastAsia" w:eastAsiaTheme="minorEastAsia" w:cstheme="minorEastAsia"/>
          <w:color w:val="000000" w:themeColor="text1"/>
          <w:sz w:val="18"/>
          <w:szCs w:val="18"/>
          <w14:textFill>
            <w14:solidFill>
              <w14:schemeClr w14:val="tx1"/>
            </w14:solidFill>
          </w14:textFill>
        </w:rPr>
      </w:pPr>
      <w:r>
        <w:rPr>
          <w:rFonts w:hint="eastAsia" w:asciiTheme="minorEastAsia" w:hAnsiTheme="minorEastAsia" w:eastAsiaTheme="minorEastAsia" w:cstheme="minorEastAsia"/>
          <w:color w:val="000000" w:themeColor="text1"/>
          <w:sz w:val="18"/>
          <w:szCs w:val="18"/>
          <w14:textFill>
            <w14:solidFill>
              <w14:schemeClr w14:val="tx1"/>
            </w14:solidFill>
          </w14:textFill>
        </w:rPr>
        <w:t xml:space="preserve">1.3.3  </w:t>
      </w:r>
      <w:r>
        <w:rPr>
          <w:rFonts w:hint="eastAsia" w:asciiTheme="minorEastAsia" w:hAnsiTheme="minorEastAsia" w:eastAsiaTheme="minorEastAsia" w:cstheme="minorEastAsia"/>
          <w:color w:val="000000" w:themeColor="text1"/>
          <w:spacing w:val="-8"/>
          <w:sz w:val="18"/>
          <w:szCs w:val="18"/>
          <w14:textFill>
            <w14:solidFill>
              <w14:schemeClr w14:val="tx1"/>
            </w14:solidFill>
          </w14:textFill>
        </w:rPr>
        <w:t>投标文件没有投标人法人代表或授权委托人签字（或盖章）或者加盖公章的；</w:t>
      </w:r>
    </w:p>
    <w:p>
      <w:pPr>
        <w:spacing w:line="400" w:lineRule="exact"/>
        <w:ind w:left="239" w:leftChars="114" w:firstLine="360" w:firstLineChars="200"/>
        <w:rPr>
          <w:rFonts w:asciiTheme="minorEastAsia" w:hAnsiTheme="minorEastAsia" w:eastAsiaTheme="minorEastAsia" w:cstheme="minorEastAsia"/>
          <w:color w:val="000000" w:themeColor="text1"/>
          <w:sz w:val="18"/>
          <w:szCs w:val="18"/>
          <w14:textFill>
            <w14:solidFill>
              <w14:schemeClr w14:val="tx1"/>
            </w14:solidFill>
          </w14:textFill>
        </w:rPr>
      </w:pPr>
      <w:r>
        <w:rPr>
          <w:rFonts w:hint="eastAsia" w:asciiTheme="minorEastAsia" w:hAnsiTheme="minorEastAsia" w:eastAsiaTheme="minorEastAsia" w:cstheme="minorEastAsia"/>
          <w:color w:val="000000" w:themeColor="text1"/>
          <w:sz w:val="18"/>
          <w:szCs w:val="18"/>
          <w14:textFill>
            <w14:solidFill>
              <w14:schemeClr w14:val="tx1"/>
            </w14:solidFill>
          </w14:textFill>
        </w:rPr>
        <w:t>1.3.4  没有按照招标文件要求提供投标担保或者所提供的投标担</w:t>
      </w:r>
      <w:r>
        <w:rPr>
          <w:rFonts w:hint="eastAsia" w:asciiTheme="minorEastAsia" w:hAnsiTheme="minorEastAsia" w:eastAsiaTheme="minorEastAsia" w:cstheme="minorEastAsia"/>
          <w:color w:val="000000" w:themeColor="text1"/>
          <w:spacing w:val="-8"/>
          <w:sz w:val="18"/>
          <w:szCs w:val="18"/>
          <w14:textFill>
            <w14:solidFill>
              <w14:schemeClr w14:val="tx1"/>
            </w14:solidFill>
          </w14:textFill>
        </w:rPr>
        <w:t>保有瑕疵的；投标人不能提供合法的、真实的材料证明其为合格投标人的；</w:t>
      </w:r>
    </w:p>
    <w:p>
      <w:pPr>
        <w:spacing w:line="400" w:lineRule="exact"/>
        <w:ind w:left="239" w:leftChars="114" w:firstLine="360" w:firstLineChars="2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1.3.5投标人资格条件不符合国家有关规定或者招标文件要求的；其它不能满足法律法规资格性规定的。</w:t>
      </w:r>
    </w:p>
    <w:p>
      <w:pPr>
        <w:spacing w:line="400" w:lineRule="exact"/>
        <w:ind w:left="239" w:leftChars="114" w:firstLine="360" w:firstLineChars="2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1.4进行符合性检查：符合性检查是评审委员会根据招标文件的规定，对投标文件的完整性、响应性进行检查和评价。</w:t>
      </w:r>
    </w:p>
    <w:p>
      <w:pPr>
        <w:spacing w:line="400" w:lineRule="exact"/>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符合性检查一览表</w:t>
      </w:r>
    </w:p>
    <w:tbl>
      <w:tblPr>
        <w:tblStyle w:val="39"/>
        <w:tblW w:w="9048"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6"/>
        <w:gridCol w:w="1542"/>
        <w:gridCol w:w="1260"/>
        <w:gridCol w:w="1260"/>
        <w:gridCol w:w="720"/>
        <w:gridCol w:w="900"/>
        <w:gridCol w:w="540"/>
        <w:gridCol w:w="720"/>
        <w:gridCol w:w="1560"/>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546" w:type="dxa"/>
            <w:vMerge w:val="restart"/>
            <w:tcBorders>
              <w:top w:val="double" w:color="auto" w:sz="4" w:space="0"/>
            </w:tcBorders>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序号</w:t>
            </w:r>
          </w:p>
        </w:tc>
        <w:tc>
          <w:tcPr>
            <w:tcW w:w="1542" w:type="dxa"/>
            <w:vMerge w:val="restart"/>
            <w:tcBorders>
              <w:top w:val="double" w:color="auto" w:sz="4" w:space="0"/>
            </w:tcBorders>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投标人</w:t>
            </w:r>
          </w:p>
        </w:tc>
        <w:tc>
          <w:tcPr>
            <w:tcW w:w="4140" w:type="dxa"/>
            <w:gridSpan w:val="4"/>
            <w:tcBorders>
              <w:top w:val="double" w:color="auto" w:sz="4" w:space="0"/>
            </w:tcBorders>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完整性</w:t>
            </w:r>
          </w:p>
        </w:tc>
        <w:tc>
          <w:tcPr>
            <w:tcW w:w="2820" w:type="dxa"/>
            <w:gridSpan w:val="3"/>
            <w:tcBorders>
              <w:top w:val="double" w:color="auto" w:sz="4" w:space="0"/>
            </w:tcBorders>
            <w:vAlign w:val="center"/>
          </w:tcPr>
          <w:p>
            <w:pPr>
              <w:spacing w:line="400" w:lineRule="exac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实质性响应</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546" w:type="dxa"/>
            <w:vMerge w:val="continue"/>
            <w:vAlign w:val="center"/>
          </w:tcPr>
          <w:p>
            <w:pPr>
              <w:spacing w:line="400" w:lineRule="exact"/>
              <w:jc w:val="center"/>
              <w:rPr>
                <w:rFonts w:asciiTheme="minorEastAsia" w:hAnsiTheme="minorEastAsia" w:eastAsiaTheme="minorEastAsia" w:cstheme="minorEastAsia"/>
                <w:sz w:val="18"/>
                <w:szCs w:val="18"/>
              </w:rPr>
            </w:pPr>
          </w:p>
        </w:tc>
        <w:tc>
          <w:tcPr>
            <w:tcW w:w="1542" w:type="dxa"/>
            <w:vMerge w:val="continue"/>
            <w:vAlign w:val="center"/>
          </w:tcPr>
          <w:p>
            <w:pPr>
              <w:spacing w:line="400" w:lineRule="exact"/>
              <w:jc w:val="center"/>
              <w:rPr>
                <w:rFonts w:asciiTheme="minorEastAsia" w:hAnsiTheme="minorEastAsia" w:eastAsiaTheme="minorEastAsia" w:cstheme="minorEastAsia"/>
                <w:sz w:val="18"/>
                <w:szCs w:val="18"/>
              </w:rPr>
            </w:pPr>
          </w:p>
        </w:tc>
        <w:tc>
          <w:tcPr>
            <w:tcW w:w="1260" w:type="dxa"/>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投标文件</w:t>
            </w:r>
          </w:p>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的组成</w:t>
            </w:r>
          </w:p>
        </w:tc>
        <w:tc>
          <w:tcPr>
            <w:tcW w:w="1260" w:type="dxa"/>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投标文件的格式</w:t>
            </w:r>
          </w:p>
        </w:tc>
        <w:tc>
          <w:tcPr>
            <w:tcW w:w="720" w:type="dxa"/>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报价范围</w:t>
            </w:r>
          </w:p>
        </w:tc>
        <w:tc>
          <w:tcPr>
            <w:tcW w:w="900" w:type="dxa"/>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质量</w:t>
            </w:r>
          </w:p>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等级</w:t>
            </w:r>
          </w:p>
        </w:tc>
        <w:tc>
          <w:tcPr>
            <w:tcW w:w="540" w:type="dxa"/>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完成期限</w:t>
            </w:r>
          </w:p>
        </w:tc>
        <w:tc>
          <w:tcPr>
            <w:tcW w:w="720" w:type="dxa"/>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保修承诺</w:t>
            </w:r>
          </w:p>
        </w:tc>
        <w:tc>
          <w:tcPr>
            <w:tcW w:w="1560" w:type="dxa"/>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其它实质性内容</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546" w:type="dxa"/>
            <w:vAlign w:val="center"/>
          </w:tcPr>
          <w:p>
            <w:pPr>
              <w:spacing w:line="400" w:lineRule="exact"/>
              <w:jc w:val="center"/>
              <w:rPr>
                <w:rFonts w:asciiTheme="minorEastAsia" w:hAnsiTheme="minorEastAsia" w:eastAsiaTheme="minorEastAsia" w:cstheme="minorEastAsia"/>
                <w:sz w:val="18"/>
                <w:szCs w:val="18"/>
              </w:rPr>
            </w:pPr>
          </w:p>
        </w:tc>
        <w:tc>
          <w:tcPr>
            <w:tcW w:w="1542" w:type="dxa"/>
            <w:vAlign w:val="center"/>
          </w:tcPr>
          <w:p>
            <w:pPr>
              <w:spacing w:line="400" w:lineRule="exact"/>
              <w:jc w:val="center"/>
              <w:rPr>
                <w:rFonts w:asciiTheme="minorEastAsia" w:hAnsiTheme="minorEastAsia" w:eastAsiaTheme="minorEastAsia" w:cstheme="minorEastAsia"/>
                <w:sz w:val="18"/>
                <w:szCs w:val="18"/>
              </w:rPr>
            </w:pPr>
          </w:p>
        </w:tc>
        <w:tc>
          <w:tcPr>
            <w:tcW w:w="1260" w:type="dxa"/>
            <w:vAlign w:val="center"/>
          </w:tcPr>
          <w:p>
            <w:pPr>
              <w:spacing w:line="400" w:lineRule="exact"/>
              <w:jc w:val="center"/>
              <w:rPr>
                <w:rFonts w:asciiTheme="minorEastAsia" w:hAnsiTheme="minorEastAsia" w:eastAsiaTheme="minorEastAsia" w:cstheme="minorEastAsia"/>
                <w:sz w:val="18"/>
                <w:szCs w:val="18"/>
              </w:rPr>
            </w:pPr>
          </w:p>
        </w:tc>
        <w:tc>
          <w:tcPr>
            <w:tcW w:w="1260" w:type="dxa"/>
            <w:vAlign w:val="center"/>
          </w:tcPr>
          <w:p>
            <w:pPr>
              <w:spacing w:line="400" w:lineRule="exact"/>
              <w:jc w:val="center"/>
              <w:rPr>
                <w:rFonts w:asciiTheme="minorEastAsia" w:hAnsiTheme="minorEastAsia" w:eastAsiaTheme="minorEastAsia" w:cstheme="minorEastAsia"/>
                <w:sz w:val="18"/>
                <w:szCs w:val="18"/>
              </w:rPr>
            </w:pPr>
          </w:p>
        </w:tc>
        <w:tc>
          <w:tcPr>
            <w:tcW w:w="720" w:type="dxa"/>
            <w:vAlign w:val="center"/>
          </w:tcPr>
          <w:p>
            <w:pPr>
              <w:spacing w:line="400" w:lineRule="exact"/>
              <w:jc w:val="center"/>
              <w:rPr>
                <w:rFonts w:asciiTheme="minorEastAsia" w:hAnsiTheme="minorEastAsia" w:eastAsiaTheme="minorEastAsia" w:cstheme="minorEastAsia"/>
                <w:sz w:val="18"/>
                <w:szCs w:val="18"/>
              </w:rPr>
            </w:pPr>
          </w:p>
        </w:tc>
        <w:tc>
          <w:tcPr>
            <w:tcW w:w="900" w:type="dxa"/>
            <w:vAlign w:val="center"/>
          </w:tcPr>
          <w:p>
            <w:pPr>
              <w:spacing w:line="400" w:lineRule="exact"/>
              <w:jc w:val="center"/>
              <w:rPr>
                <w:rFonts w:asciiTheme="minorEastAsia" w:hAnsiTheme="minorEastAsia" w:eastAsiaTheme="minorEastAsia" w:cstheme="minorEastAsia"/>
                <w:sz w:val="18"/>
                <w:szCs w:val="18"/>
              </w:rPr>
            </w:pPr>
          </w:p>
        </w:tc>
        <w:tc>
          <w:tcPr>
            <w:tcW w:w="540" w:type="dxa"/>
            <w:vAlign w:val="center"/>
          </w:tcPr>
          <w:p>
            <w:pPr>
              <w:spacing w:line="400" w:lineRule="exact"/>
              <w:jc w:val="center"/>
              <w:rPr>
                <w:rFonts w:asciiTheme="minorEastAsia" w:hAnsiTheme="minorEastAsia" w:eastAsiaTheme="minorEastAsia" w:cstheme="minorEastAsia"/>
                <w:sz w:val="18"/>
                <w:szCs w:val="18"/>
              </w:rPr>
            </w:pPr>
          </w:p>
        </w:tc>
        <w:tc>
          <w:tcPr>
            <w:tcW w:w="720" w:type="dxa"/>
            <w:vAlign w:val="center"/>
          </w:tcPr>
          <w:p>
            <w:pPr>
              <w:spacing w:line="400" w:lineRule="exact"/>
              <w:jc w:val="center"/>
              <w:rPr>
                <w:rFonts w:asciiTheme="minorEastAsia" w:hAnsiTheme="minorEastAsia" w:eastAsiaTheme="minorEastAsia" w:cstheme="minorEastAsia"/>
                <w:sz w:val="18"/>
                <w:szCs w:val="18"/>
              </w:rPr>
            </w:pPr>
          </w:p>
        </w:tc>
        <w:tc>
          <w:tcPr>
            <w:tcW w:w="1560" w:type="dxa"/>
            <w:vAlign w:val="center"/>
          </w:tcPr>
          <w:p>
            <w:pPr>
              <w:spacing w:line="400" w:lineRule="exact"/>
              <w:jc w:val="center"/>
              <w:rPr>
                <w:rFonts w:asciiTheme="minorEastAsia" w:hAnsiTheme="minorEastAsia" w:eastAsiaTheme="minorEastAsia" w:cstheme="minorEastAsia"/>
                <w:sz w:val="18"/>
                <w:szCs w:val="1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546" w:type="dxa"/>
            <w:tcBorders>
              <w:bottom w:val="double" w:color="auto" w:sz="4" w:space="0"/>
            </w:tcBorders>
            <w:vAlign w:val="center"/>
          </w:tcPr>
          <w:p>
            <w:pPr>
              <w:spacing w:line="400" w:lineRule="exact"/>
              <w:jc w:val="center"/>
              <w:rPr>
                <w:rFonts w:asciiTheme="minorEastAsia" w:hAnsiTheme="minorEastAsia" w:eastAsiaTheme="minorEastAsia" w:cstheme="minorEastAsia"/>
                <w:sz w:val="18"/>
                <w:szCs w:val="18"/>
              </w:rPr>
            </w:pPr>
          </w:p>
        </w:tc>
        <w:tc>
          <w:tcPr>
            <w:tcW w:w="1542" w:type="dxa"/>
            <w:tcBorders>
              <w:bottom w:val="double" w:color="auto" w:sz="4" w:space="0"/>
            </w:tcBorders>
            <w:vAlign w:val="center"/>
          </w:tcPr>
          <w:p>
            <w:pPr>
              <w:spacing w:line="400" w:lineRule="exact"/>
              <w:jc w:val="center"/>
              <w:rPr>
                <w:rFonts w:asciiTheme="minorEastAsia" w:hAnsiTheme="minorEastAsia" w:eastAsiaTheme="minorEastAsia" w:cstheme="minorEastAsia"/>
                <w:sz w:val="18"/>
                <w:szCs w:val="18"/>
              </w:rPr>
            </w:pPr>
          </w:p>
        </w:tc>
        <w:tc>
          <w:tcPr>
            <w:tcW w:w="1260" w:type="dxa"/>
            <w:tcBorders>
              <w:bottom w:val="double" w:color="auto" w:sz="4" w:space="0"/>
            </w:tcBorders>
            <w:vAlign w:val="center"/>
          </w:tcPr>
          <w:p>
            <w:pPr>
              <w:spacing w:line="400" w:lineRule="exact"/>
              <w:jc w:val="center"/>
              <w:rPr>
                <w:rFonts w:asciiTheme="minorEastAsia" w:hAnsiTheme="minorEastAsia" w:eastAsiaTheme="minorEastAsia" w:cstheme="minorEastAsia"/>
                <w:sz w:val="18"/>
                <w:szCs w:val="18"/>
              </w:rPr>
            </w:pPr>
          </w:p>
        </w:tc>
        <w:tc>
          <w:tcPr>
            <w:tcW w:w="1260" w:type="dxa"/>
            <w:tcBorders>
              <w:bottom w:val="double" w:color="auto" w:sz="4" w:space="0"/>
            </w:tcBorders>
            <w:vAlign w:val="center"/>
          </w:tcPr>
          <w:p>
            <w:pPr>
              <w:spacing w:line="400" w:lineRule="exact"/>
              <w:jc w:val="center"/>
              <w:rPr>
                <w:rFonts w:asciiTheme="minorEastAsia" w:hAnsiTheme="minorEastAsia" w:eastAsiaTheme="minorEastAsia" w:cstheme="minorEastAsia"/>
                <w:sz w:val="18"/>
                <w:szCs w:val="18"/>
              </w:rPr>
            </w:pPr>
          </w:p>
        </w:tc>
        <w:tc>
          <w:tcPr>
            <w:tcW w:w="720" w:type="dxa"/>
            <w:tcBorders>
              <w:bottom w:val="double" w:color="auto" w:sz="4" w:space="0"/>
            </w:tcBorders>
            <w:vAlign w:val="center"/>
          </w:tcPr>
          <w:p>
            <w:pPr>
              <w:spacing w:line="400" w:lineRule="exact"/>
              <w:jc w:val="center"/>
              <w:rPr>
                <w:rFonts w:asciiTheme="minorEastAsia" w:hAnsiTheme="minorEastAsia" w:eastAsiaTheme="minorEastAsia" w:cstheme="minorEastAsia"/>
                <w:sz w:val="18"/>
                <w:szCs w:val="18"/>
              </w:rPr>
            </w:pPr>
          </w:p>
        </w:tc>
        <w:tc>
          <w:tcPr>
            <w:tcW w:w="900" w:type="dxa"/>
            <w:tcBorders>
              <w:bottom w:val="double" w:color="auto" w:sz="4" w:space="0"/>
            </w:tcBorders>
            <w:vAlign w:val="center"/>
          </w:tcPr>
          <w:p>
            <w:pPr>
              <w:spacing w:line="400" w:lineRule="exact"/>
              <w:jc w:val="center"/>
              <w:rPr>
                <w:rFonts w:asciiTheme="minorEastAsia" w:hAnsiTheme="minorEastAsia" w:eastAsiaTheme="minorEastAsia" w:cstheme="minorEastAsia"/>
                <w:sz w:val="18"/>
                <w:szCs w:val="18"/>
              </w:rPr>
            </w:pPr>
          </w:p>
        </w:tc>
        <w:tc>
          <w:tcPr>
            <w:tcW w:w="540" w:type="dxa"/>
            <w:tcBorders>
              <w:bottom w:val="double" w:color="auto" w:sz="4" w:space="0"/>
            </w:tcBorders>
            <w:vAlign w:val="center"/>
          </w:tcPr>
          <w:p>
            <w:pPr>
              <w:spacing w:line="400" w:lineRule="exact"/>
              <w:jc w:val="center"/>
              <w:rPr>
                <w:rFonts w:asciiTheme="minorEastAsia" w:hAnsiTheme="minorEastAsia" w:eastAsiaTheme="minorEastAsia" w:cstheme="minorEastAsia"/>
                <w:sz w:val="18"/>
                <w:szCs w:val="18"/>
              </w:rPr>
            </w:pPr>
          </w:p>
        </w:tc>
        <w:tc>
          <w:tcPr>
            <w:tcW w:w="720" w:type="dxa"/>
            <w:tcBorders>
              <w:bottom w:val="double" w:color="auto" w:sz="4" w:space="0"/>
            </w:tcBorders>
            <w:vAlign w:val="center"/>
          </w:tcPr>
          <w:p>
            <w:pPr>
              <w:spacing w:line="400" w:lineRule="exact"/>
              <w:jc w:val="center"/>
              <w:rPr>
                <w:rFonts w:asciiTheme="minorEastAsia" w:hAnsiTheme="minorEastAsia" w:eastAsiaTheme="minorEastAsia" w:cstheme="minorEastAsia"/>
                <w:sz w:val="18"/>
                <w:szCs w:val="18"/>
              </w:rPr>
            </w:pPr>
          </w:p>
        </w:tc>
        <w:tc>
          <w:tcPr>
            <w:tcW w:w="1560" w:type="dxa"/>
            <w:tcBorders>
              <w:bottom w:val="double" w:color="auto" w:sz="4" w:space="0"/>
            </w:tcBorders>
            <w:vAlign w:val="center"/>
          </w:tcPr>
          <w:p>
            <w:pPr>
              <w:spacing w:line="400" w:lineRule="exact"/>
              <w:jc w:val="center"/>
              <w:rPr>
                <w:rFonts w:asciiTheme="minorEastAsia" w:hAnsiTheme="minorEastAsia" w:eastAsiaTheme="minorEastAsia" w:cstheme="minorEastAsia"/>
                <w:sz w:val="18"/>
                <w:szCs w:val="18"/>
              </w:rPr>
            </w:pPr>
          </w:p>
        </w:tc>
      </w:tr>
    </w:tbl>
    <w:p>
      <w:pPr>
        <w:spacing w:line="400" w:lineRule="exact"/>
        <w:ind w:firstLine="360" w:firstLineChars="2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有下述情况之一的，评审委员会认定其为不合格投标人：</w:t>
      </w:r>
    </w:p>
    <w:p>
      <w:pPr>
        <w:spacing w:line="400" w:lineRule="exact"/>
        <w:ind w:firstLine="360" w:firstLineChars="2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1.4.1  投标文件载明的招标范围小于招标文件规定的</w:t>
      </w:r>
      <w:r>
        <w:rPr>
          <w:rFonts w:hint="eastAsia" w:asciiTheme="minorEastAsia" w:hAnsiTheme="minorEastAsia" w:eastAsiaTheme="minorEastAsia" w:cstheme="minorEastAsia"/>
          <w:spacing w:val="-9"/>
          <w:sz w:val="18"/>
          <w:szCs w:val="18"/>
        </w:rPr>
        <w:t>招标</w:t>
      </w:r>
      <w:r>
        <w:rPr>
          <w:rFonts w:hint="eastAsia" w:asciiTheme="minorEastAsia" w:hAnsiTheme="minorEastAsia" w:eastAsiaTheme="minorEastAsia" w:cstheme="minorEastAsia"/>
          <w:sz w:val="18"/>
          <w:szCs w:val="18"/>
        </w:rPr>
        <w:t>范围；</w:t>
      </w:r>
    </w:p>
    <w:p>
      <w:pPr>
        <w:spacing w:line="400" w:lineRule="exact"/>
        <w:ind w:firstLine="360" w:firstLineChars="2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1.4.2  投标文件载明的质量等级低于招标文件规定的；</w:t>
      </w:r>
    </w:p>
    <w:p>
      <w:pPr>
        <w:spacing w:line="400" w:lineRule="exact"/>
        <w:ind w:left="239" w:leftChars="114" w:firstLine="180" w:firstLineChars="1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1.4.3  投标文件载明的工期超过招标文件规定的；</w:t>
      </w:r>
    </w:p>
    <w:p>
      <w:pPr>
        <w:spacing w:line="400" w:lineRule="exact"/>
        <w:ind w:left="239" w:leftChars="114" w:firstLine="180" w:firstLineChars="1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1.4.4  投标文件附有招标人不能接受的条件的；</w:t>
      </w:r>
    </w:p>
    <w:p>
      <w:pPr>
        <w:spacing w:line="400" w:lineRule="exact"/>
        <w:ind w:left="239" w:leftChars="114" w:firstLine="180" w:firstLineChars="1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1.4.5  其他未能实质响应招标文件条件和要求的。</w:t>
      </w:r>
    </w:p>
    <w:p>
      <w:pPr>
        <w:spacing w:line="400" w:lineRule="exact"/>
        <w:ind w:firstLine="360" w:firstLineChars="2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1.5  评审委员会认定资格性、符合性检查不合格，确定为不合格投标人。</w:t>
      </w:r>
    </w:p>
    <w:p>
      <w:pPr>
        <w:spacing w:line="400" w:lineRule="exact"/>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不合格投标人名单表</w:t>
      </w:r>
    </w:p>
    <w:tbl>
      <w:tblPr>
        <w:tblStyle w:val="39"/>
        <w:tblW w:w="9036"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2605"/>
        <w:gridCol w:w="1071"/>
        <w:gridCol w:w="1072"/>
        <w:gridCol w:w="1072"/>
        <w:gridCol w:w="1072"/>
        <w:gridCol w:w="1072"/>
        <w:gridCol w:w="1072"/>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84" w:hRule="atLeast"/>
        </w:trPr>
        <w:tc>
          <w:tcPr>
            <w:tcW w:w="2605" w:type="dxa"/>
            <w:tcBorders>
              <w:top w:val="double" w:color="auto" w:sz="4" w:space="0"/>
              <w:left w:val="double" w:color="auto" w:sz="4" w:space="0"/>
              <w:tl2br w:val="single" w:color="000000" w:sz="6" w:space="0"/>
            </w:tcBorders>
          </w:tcPr>
          <w:p>
            <w:pPr>
              <w:spacing w:line="400" w:lineRule="exac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不合格情况         投标人</w:t>
            </w:r>
          </w:p>
        </w:tc>
        <w:tc>
          <w:tcPr>
            <w:tcW w:w="1071" w:type="dxa"/>
            <w:tcBorders>
              <w:top w:val="double" w:color="auto" w:sz="4" w:space="0"/>
            </w:tcBorders>
          </w:tcPr>
          <w:p>
            <w:pPr>
              <w:spacing w:line="400" w:lineRule="exact"/>
              <w:rPr>
                <w:rFonts w:asciiTheme="minorEastAsia" w:hAnsiTheme="minorEastAsia" w:eastAsiaTheme="minorEastAsia" w:cstheme="minorEastAsia"/>
                <w:sz w:val="18"/>
                <w:szCs w:val="18"/>
              </w:rPr>
            </w:pPr>
          </w:p>
        </w:tc>
        <w:tc>
          <w:tcPr>
            <w:tcW w:w="1072" w:type="dxa"/>
            <w:tcBorders>
              <w:top w:val="double" w:color="auto" w:sz="4" w:space="0"/>
            </w:tcBorders>
          </w:tcPr>
          <w:p>
            <w:pPr>
              <w:spacing w:line="400" w:lineRule="exact"/>
              <w:rPr>
                <w:rFonts w:asciiTheme="minorEastAsia" w:hAnsiTheme="minorEastAsia" w:eastAsiaTheme="minorEastAsia" w:cstheme="minorEastAsia"/>
                <w:sz w:val="18"/>
                <w:szCs w:val="18"/>
              </w:rPr>
            </w:pPr>
          </w:p>
        </w:tc>
        <w:tc>
          <w:tcPr>
            <w:tcW w:w="1072" w:type="dxa"/>
            <w:tcBorders>
              <w:top w:val="double" w:color="auto" w:sz="4" w:space="0"/>
            </w:tcBorders>
          </w:tcPr>
          <w:p>
            <w:pPr>
              <w:spacing w:line="400" w:lineRule="exact"/>
              <w:rPr>
                <w:rFonts w:asciiTheme="minorEastAsia" w:hAnsiTheme="minorEastAsia" w:eastAsiaTheme="minorEastAsia" w:cstheme="minorEastAsia"/>
                <w:sz w:val="18"/>
                <w:szCs w:val="18"/>
              </w:rPr>
            </w:pPr>
          </w:p>
        </w:tc>
        <w:tc>
          <w:tcPr>
            <w:tcW w:w="1072" w:type="dxa"/>
            <w:tcBorders>
              <w:top w:val="double" w:color="auto" w:sz="4" w:space="0"/>
            </w:tcBorders>
          </w:tcPr>
          <w:p>
            <w:pPr>
              <w:spacing w:line="400" w:lineRule="exact"/>
              <w:rPr>
                <w:rFonts w:asciiTheme="minorEastAsia" w:hAnsiTheme="minorEastAsia" w:eastAsiaTheme="minorEastAsia" w:cstheme="minorEastAsia"/>
                <w:sz w:val="18"/>
                <w:szCs w:val="18"/>
              </w:rPr>
            </w:pPr>
          </w:p>
        </w:tc>
        <w:tc>
          <w:tcPr>
            <w:tcW w:w="1072" w:type="dxa"/>
            <w:tcBorders>
              <w:top w:val="double" w:color="auto" w:sz="4" w:space="0"/>
            </w:tcBorders>
          </w:tcPr>
          <w:p>
            <w:pPr>
              <w:spacing w:line="400" w:lineRule="exact"/>
              <w:rPr>
                <w:rFonts w:asciiTheme="minorEastAsia" w:hAnsiTheme="minorEastAsia" w:eastAsiaTheme="minorEastAsia" w:cstheme="minorEastAsia"/>
                <w:sz w:val="18"/>
                <w:szCs w:val="18"/>
              </w:rPr>
            </w:pPr>
          </w:p>
        </w:tc>
        <w:tc>
          <w:tcPr>
            <w:tcW w:w="1072" w:type="dxa"/>
            <w:tcBorders>
              <w:top w:val="double" w:color="auto" w:sz="4" w:space="0"/>
              <w:right w:val="double" w:color="auto" w:sz="4" w:space="0"/>
            </w:tcBorders>
          </w:tcPr>
          <w:p>
            <w:pPr>
              <w:spacing w:line="400" w:lineRule="exact"/>
              <w:rPr>
                <w:rFonts w:asciiTheme="minorEastAsia" w:hAnsiTheme="minorEastAsia" w:eastAsiaTheme="minorEastAsia" w:cs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84" w:hRule="atLeast"/>
        </w:trPr>
        <w:tc>
          <w:tcPr>
            <w:tcW w:w="2605" w:type="dxa"/>
            <w:tcBorders>
              <w:left w:val="double" w:color="auto" w:sz="4" w:space="0"/>
            </w:tcBorders>
          </w:tcPr>
          <w:p>
            <w:pPr>
              <w:spacing w:line="400" w:lineRule="exact"/>
              <w:rPr>
                <w:rFonts w:asciiTheme="minorEastAsia" w:hAnsiTheme="minorEastAsia" w:eastAsiaTheme="minorEastAsia" w:cstheme="minorEastAsia"/>
                <w:sz w:val="18"/>
                <w:szCs w:val="18"/>
              </w:rPr>
            </w:pPr>
          </w:p>
        </w:tc>
        <w:tc>
          <w:tcPr>
            <w:tcW w:w="1071" w:type="dxa"/>
          </w:tcPr>
          <w:p>
            <w:pPr>
              <w:spacing w:line="400" w:lineRule="exact"/>
              <w:rPr>
                <w:rFonts w:asciiTheme="minorEastAsia" w:hAnsiTheme="minorEastAsia" w:eastAsiaTheme="minorEastAsia" w:cstheme="minorEastAsia"/>
                <w:b/>
                <w:bCs/>
                <w:sz w:val="18"/>
                <w:szCs w:val="18"/>
              </w:rPr>
            </w:pPr>
          </w:p>
        </w:tc>
        <w:tc>
          <w:tcPr>
            <w:tcW w:w="1072" w:type="dxa"/>
          </w:tcPr>
          <w:p>
            <w:pPr>
              <w:spacing w:line="400" w:lineRule="exact"/>
              <w:rPr>
                <w:rFonts w:asciiTheme="minorEastAsia" w:hAnsiTheme="minorEastAsia" w:eastAsiaTheme="minorEastAsia" w:cstheme="minorEastAsia"/>
                <w:b/>
                <w:bCs/>
                <w:sz w:val="18"/>
                <w:szCs w:val="18"/>
              </w:rPr>
            </w:pPr>
          </w:p>
        </w:tc>
        <w:tc>
          <w:tcPr>
            <w:tcW w:w="1072" w:type="dxa"/>
          </w:tcPr>
          <w:p>
            <w:pPr>
              <w:spacing w:line="400" w:lineRule="exact"/>
              <w:rPr>
                <w:rFonts w:asciiTheme="minorEastAsia" w:hAnsiTheme="minorEastAsia" w:eastAsiaTheme="minorEastAsia" w:cstheme="minorEastAsia"/>
                <w:b/>
                <w:bCs/>
                <w:sz w:val="18"/>
                <w:szCs w:val="18"/>
              </w:rPr>
            </w:pPr>
          </w:p>
        </w:tc>
        <w:tc>
          <w:tcPr>
            <w:tcW w:w="1072" w:type="dxa"/>
          </w:tcPr>
          <w:p>
            <w:pPr>
              <w:spacing w:line="400" w:lineRule="exact"/>
              <w:rPr>
                <w:rFonts w:asciiTheme="minorEastAsia" w:hAnsiTheme="minorEastAsia" w:eastAsiaTheme="minorEastAsia" w:cstheme="minorEastAsia"/>
                <w:b/>
                <w:bCs/>
                <w:sz w:val="18"/>
                <w:szCs w:val="18"/>
              </w:rPr>
            </w:pPr>
          </w:p>
        </w:tc>
        <w:tc>
          <w:tcPr>
            <w:tcW w:w="1072" w:type="dxa"/>
          </w:tcPr>
          <w:p>
            <w:pPr>
              <w:spacing w:line="400" w:lineRule="exact"/>
              <w:rPr>
                <w:rFonts w:asciiTheme="minorEastAsia" w:hAnsiTheme="minorEastAsia" w:eastAsiaTheme="minorEastAsia" w:cstheme="minorEastAsia"/>
                <w:b/>
                <w:bCs/>
                <w:sz w:val="18"/>
                <w:szCs w:val="18"/>
              </w:rPr>
            </w:pPr>
          </w:p>
        </w:tc>
        <w:tc>
          <w:tcPr>
            <w:tcW w:w="1072" w:type="dxa"/>
            <w:tcBorders>
              <w:right w:val="double" w:color="auto" w:sz="4" w:space="0"/>
            </w:tcBorders>
          </w:tcPr>
          <w:p>
            <w:pPr>
              <w:spacing w:line="400" w:lineRule="exact"/>
              <w:rPr>
                <w:rFonts w:asciiTheme="minorEastAsia" w:hAnsiTheme="minorEastAsia" w:eastAsiaTheme="minorEastAsia" w:cstheme="minorEastAsia"/>
                <w:b/>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84" w:hRule="atLeast"/>
        </w:trPr>
        <w:tc>
          <w:tcPr>
            <w:tcW w:w="2605" w:type="dxa"/>
            <w:tcBorders>
              <w:left w:val="double" w:color="auto" w:sz="4" w:space="0"/>
            </w:tcBorders>
          </w:tcPr>
          <w:p>
            <w:pPr>
              <w:spacing w:line="400" w:lineRule="exact"/>
              <w:rPr>
                <w:rFonts w:asciiTheme="minorEastAsia" w:hAnsiTheme="minorEastAsia" w:eastAsiaTheme="minorEastAsia" w:cstheme="minorEastAsia"/>
                <w:sz w:val="18"/>
                <w:szCs w:val="18"/>
              </w:rPr>
            </w:pPr>
          </w:p>
        </w:tc>
        <w:tc>
          <w:tcPr>
            <w:tcW w:w="1071" w:type="dxa"/>
          </w:tcPr>
          <w:p>
            <w:pPr>
              <w:spacing w:line="400" w:lineRule="exact"/>
              <w:rPr>
                <w:rFonts w:asciiTheme="minorEastAsia" w:hAnsiTheme="minorEastAsia" w:eastAsiaTheme="minorEastAsia" w:cstheme="minorEastAsia"/>
                <w:b/>
                <w:bCs/>
                <w:sz w:val="18"/>
                <w:szCs w:val="18"/>
              </w:rPr>
            </w:pPr>
          </w:p>
        </w:tc>
        <w:tc>
          <w:tcPr>
            <w:tcW w:w="1072" w:type="dxa"/>
          </w:tcPr>
          <w:p>
            <w:pPr>
              <w:spacing w:line="400" w:lineRule="exact"/>
              <w:rPr>
                <w:rFonts w:asciiTheme="minorEastAsia" w:hAnsiTheme="minorEastAsia" w:eastAsiaTheme="minorEastAsia" w:cstheme="minorEastAsia"/>
                <w:b/>
                <w:bCs/>
                <w:sz w:val="18"/>
                <w:szCs w:val="18"/>
              </w:rPr>
            </w:pPr>
          </w:p>
        </w:tc>
        <w:tc>
          <w:tcPr>
            <w:tcW w:w="1072" w:type="dxa"/>
          </w:tcPr>
          <w:p>
            <w:pPr>
              <w:spacing w:line="400" w:lineRule="exact"/>
              <w:rPr>
                <w:rFonts w:asciiTheme="minorEastAsia" w:hAnsiTheme="minorEastAsia" w:eastAsiaTheme="minorEastAsia" w:cstheme="minorEastAsia"/>
                <w:b/>
                <w:bCs/>
                <w:sz w:val="18"/>
                <w:szCs w:val="18"/>
              </w:rPr>
            </w:pPr>
          </w:p>
        </w:tc>
        <w:tc>
          <w:tcPr>
            <w:tcW w:w="1072" w:type="dxa"/>
          </w:tcPr>
          <w:p>
            <w:pPr>
              <w:spacing w:line="400" w:lineRule="exact"/>
              <w:rPr>
                <w:rFonts w:asciiTheme="minorEastAsia" w:hAnsiTheme="minorEastAsia" w:eastAsiaTheme="minorEastAsia" w:cstheme="minorEastAsia"/>
                <w:b/>
                <w:bCs/>
                <w:sz w:val="18"/>
                <w:szCs w:val="18"/>
              </w:rPr>
            </w:pPr>
          </w:p>
        </w:tc>
        <w:tc>
          <w:tcPr>
            <w:tcW w:w="1072" w:type="dxa"/>
          </w:tcPr>
          <w:p>
            <w:pPr>
              <w:spacing w:line="400" w:lineRule="exact"/>
              <w:rPr>
                <w:rFonts w:asciiTheme="minorEastAsia" w:hAnsiTheme="minorEastAsia" w:eastAsiaTheme="minorEastAsia" w:cstheme="minorEastAsia"/>
                <w:b/>
                <w:bCs/>
                <w:sz w:val="18"/>
                <w:szCs w:val="18"/>
              </w:rPr>
            </w:pPr>
          </w:p>
        </w:tc>
        <w:tc>
          <w:tcPr>
            <w:tcW w:w="1072" w:type="dxa"/>
            <w:tcBorders>
              <w:right w:val="double" w:color="auto" w:sz="4" w:space="0"/>
            </w:tcBorders>
          </w:tcPr>
          <w:p>
            <w:pPr>
              <w:spacing w:line="400" w:lineRule="exact"/>
              <w:rPr>
                <w:rFonts w:asciiTheme="minorEastAsia" w:hAnsiTheme="minorEastAsia" w:eastAsiaTheme="minorEastAsia" w:cstheme="minorEastAsia"/>
                <w:b/>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84" w:hRule="atLeast"/>
        </w:trPr>
        <w:tc>
          <w:tcPr>
            <w:tcW w:w="2605" w:type="dxa"/>
            <w:tcBorders>
              <w:left w:val="double" w:color="auto" w:sz="4" w:space="0"/>
            </w:tcBorders>
          </w:tcPr>
          <w:p>
            <w:pPr>
              <w:spacing w:line="400" w:lineRule="exact"/>
              <w:rPr>
                <w:rFonts w:asciiTheme="minorEastAsia" w:hAnsiTheme="minorEastAsia" w:eastAsiaTheme="minorEastAsia" w:cstheme="minorEastAsia"/>
                <w:sz w:val="18"/>
                <w:szCs w:val="18"/>
              </w:rPr>
            </w:pPr>
          </w:p>
        </w:tc>
        <w:tc>
          <w:tcPr>
            <w:tcW w:w="1071" w:type="dxa"/>
          </w:tcPr>
          <w:p>
            <w:pPr>
              <w:spacing w:line="400" w:lineRule="exact"/>
              <w:rPr>
                <w:rFonts w:asciiTheme="minorEastAsia" w:hAnsiTheme="minorEastAsia" w:eastAsiaTheme="minorEastAsia" w:cstheme="minorEastAsia"/>
                <w:b/>
                <w:bCs/>
                <w:sz w:val="18"/>
                <w:szCs w:val="18"/>
              </w:rPr>
            </w:pPr>
          </w:p>
        </w:tc>
        <w:tc>
          <w:tcPr>
            <w:tcW w:w="1072" w:type="dxa"/>
          </w:tcPr>
          <w:p>
            <w:pPr>
              <w:spacing w:line="400" w:lineRule="exact"/>
              <w:rPr>
                <w:rFonts w:asciiTheme="minorEastAsia" w:hAnsiTheme="minorEastAsia" w:eastAsiaTheme="minorEastAsia" w:cstheme="minorEastAsia"/>
                <w:b/>
                <w:bCs/>
                <w:sz w:val="18"/>
                <w:szCs w:val="18"/>
              </w:rPr>
            </w:pPr>
          </w:p>
        </w:tc>
        <w:tc>
          <w:tcPr>
            <w:tcW w:w="1072" w:type="dxa"/>
          </w:tcPr>
          <w:p>
            <w:pPr>
              <w:spacing w:line="400" w:lineRule="exact"/>
              <w:rPr>
                <w:rFonts w:asciiTheme="minorEastAsia" w:hAnsiTheme="minorEastAsia" w:eastAsiaTheme="minorEastAsia" w:cstheme="minorEastAsia"/>
                <w:b/>
                <w:bCs/>
                <w:sz w:val="18"/>
                <w:szCs w:val="18"/>
              </w:rPr>
            </w:pPr>
          </w:p>
        </w:tc>
        <w:tc>
          <w:tcPr>
            <w:tcW w:w="1072" w:type="dxa"/>
          </w:tcPr>
          <w:p>
            <w:pPr>
              <w:spacing w:line="400" w:lineRule="exact"/>
              <w:rPr>
                <w:rFonts w:asciiTheme="minorEastAsia" w:hAnsiTheme="minorEastAsia" w:eastAsiaTheme="minorEastAsia" w:cstheme="minorEastAsia"/>
                <w:b/>
                <w:bCs/>
                <w:sz w:val="18"/>
                <w:szCs w:val="18"/>
              </w:rPr>
            </w:pPr>
          </w:p>
        </w:tc>
        <w:tc>
          <w:tcPr>
            <w:tcW w:w="1072" w:type="dxa"/>
          </w:tcPr>
          <w:p>
            <w:pPr>
              <w:spacing w:line="400" w:lineRule="exact"/>
              <w:rPr>
                <w:rFonts w:asciiTheme="minorEastAsia" w:hAnsiTheme="minorEastAsia" w:eastAsiaTheme="minorEastAsia" w:cstheme="minorEastAsia"/>
                <w:b/>
                <w:bCs/>
                <w:sz w:val="18"/>
                <w:szCs w:val="18"/>
              </w:rPr>
            </w:pPr>
          </w:p>
        </w:tc>
        <w:tc>
          <w:tcPr>
            <w:tcW w:w="1072" w:type="dxa"/>
            <w:tcBorders>
              <w:right w:val="double" w:color="auto" w:sz="4" w:space="0"/>
            </w:tcBorders>
          </w:tcPr>
          <w:p>
            <w:pPr>
              <w:spacing w:line="400" w:lineRule="exact"/>
              <w:rPr>
                <w:rFonts w:asciiTheme="minorEastAsia" w:hAnsiTheme="minorEastAsia" w:eastAsiaTheme="minorEastAsia" w:cstheme="minorEastAsia"/>
                <w:b/>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84" w:hRule="atLeast"/>
        </w:trPr>
        <w:tc>
          <w:tcPr>
            <w:tcW w:w="2605" w:type="dxa"/>
            <w:tcBorders>
              <w:left w:val="double" w:color="auto" w:sz="4" w:space="0"/>
            </w:tcBorders>
          </w:tcPr>
          <w:p>
            <w:pPr>
              <w:spacing w:line="400" w:lineRule="exact"/>
              <w:rPr>
                <w:rFonts w:asciiTheme="minorEastAsia" w:hAnsiTheme="minorEastAsia" w:eastAsiaTheme="minorEastAsia" w:cstheme="minorEastAsia"/>
                <w:sz w:val="18"/>
                <w:szCs w:val="18"/>
              </w:rPr>
            </w:pPr>
          </w:p>
        </w:tc>
        <w:tc>
          <w:tcPr>
            <w:tcW w:w="1071" w:type="dxa"/>
          </w:tcPr>
          <w:p>
            <w:pPr>
              <w:spacing w:line="400" w:lineRule="exact"/>
              <w:rPr>
                <w:rFonts w:asciiTheme="minorEastAsia" w:hAnsiTheme="minorEastAsia" w:eastAsiaTheme="minorEastAsia" w:cstheme="minorEastAsia"/>
                <w:b/>
                <w:bCs/>
                <w:sz w:val="18"/>
                <w:szCs w:val="18"/>
              </w:rPr>
            </w:pPr>
          </w:p>
        </w:tc>
        <w:tc>
          <w:tcPr>
            <w:tcW w:w="1072" w:type="dxa"/>
          </w:tcPr>
          <w:p>
            <w:pPr>
              <w:spacing w:line="400" w:lineRule="exact"/>
              <w:rPr>
                <w:rFonts w:asciiTheme="minorEastAsia" w:hAnsiTheme="minorEastAsia" w:eastAsiaTheme="minorEastAsia" w:cstheme="minorEastAsia"/>
                <w:b/>
                <w:bCs/>
                <w:sz w:val="18"/>
                <w:szCs w:val="18"/>
              </w:rPr>
            </w:pPr>
          </w:p>
        </w:tc>
        <w:tc>
          <w:tcPr>
            <w:tcW w:w="1072" w:type="dxa"/>
          </w:tcPr>
          <w:p>
            <w:pPr>
              <w:spacing w:line="400" w:lineRule="exact"/>
              <w:rPr>
                <w:rFonts w:asciiTheme="minorEastAsia" w:hAnsiTheme="minorEastAsia" w:eastAsiaTheme="minorEastAsia" w:cstheme="minorEastAsia"/>
                <w:b/>
                <w:bCs/>
                <w:sz w:val="18"/>
                <w:szCs w:val="18"/>
              </w:rPr>
            </w:pPr>
          </w:p>
        </w:tc>
        <w:tc>
          <w:tcPr>
            <w:tcW w:w="1072" w:type="dxa"/>
          </w:tcPr>
          <w:p>
            <w:pPr>
              <w:spacing w:line="400" w:lineRule="exact"/>
              <w:rPr>
                <w:rFonts w:asciiTheme="minorEastAsia" w:hAnsiTheme="minorEastAsia" w:eastAsiaTheme="minorEastAsia" w:cstheme="minorEastAsia"/>
                <w:b/>
                <w:bCs/>
                <w:sz w:val="18"/>
                <w:szCs w:val="18"/>
              </w:rPr>
            </w:pPr>
          </w:p>
        </w:tc>
        <w:tc>
          <w:tcPr>
            <w:tcW w:w="1072" w:type="dxa"/>
          </w:tcPr>
          <w:p>
            <w:pPr>
              <w:spacing w:line="400" w:lineRule="exact"/>
              <w:rPr>
                <w:rFonts w:asciiTheme="minorEastAsia" w:hAnsiTheme="minorEastAsia" w:eastAsiaTheme="minorEastAsia" w:cstheme="minorEastAsia"/>
                <w:b/>
                <w:bCs/>
                <w:sz w:val="18"/>
                <w:szCs w:val="18"/>
              </w:rPr>
            </w:pPr>
          </w:p>
        </w:tc>
        <w:tc>
          <w:tcPr>
            <w:tcW w:w="1072" w:type="dxa"/>
            <w:tcBorders>
              <w:right w:val="double" w:color="auto" w:sz="4" w:space="0"/>
            </w:tcBorders>
          </w:tcPr>
          <w:p>
            <w:pPr>
              <w:spacing w:line="400" w:lineRule="exact"/>
              <w:rPr>
                <w:rFonts w:asciiTheme="minorEastAsia" w:hAnsiTheme="minorEastAsia" w:eastAsiaTheme="minorEastAsia" w:cstheme="minorEastAsia"/>
                <w:b/>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84" w:hRule="atLeast"/>
        </w:trPr>
        <w:tc>
          <w:tcPr>
            <w:tcW w:w="2605" w:type="dxa"/>
            <w:tcBorders>
              <w:left w:val="double" w:color="auto" w:sz="4" w:space="0"/>
            </w:tcBorders>
          </w:tcPr>
          <w:p>
            <w:pPr>
              <w:spacing w:line="400" w:lineRule="exact"/>
              <w:rPr>
                <w:rFonts w:asciiTheme="minorEastAsia" w:hAnsiTheme="minorEastAsia" w:eastAsiaTheme="minorEastAsia" w:cstheme="minorEastAsia"/>
                <w:sz w:val="18"/>
                <w:szCs w:val="18"/>
              </w:rPr>
            </w:pPr>
          </w:p>
        </w:tc>
        <w:tc>
          <w:tcPr>
            <w:tcW w:w="1071" w:type="dxa"/>
          </w:tcPr>
          <w:p>
            <w:pPr>
              <w:spacing w:line="400" w:lineRule="exact"/>
              <w:rPr>
                <w:rFonts w:asciiTheme="minorEastAsia" w:hAnsiTheme="minorEastAsia" w:eastAsiaTheme="minorEastAsia" w:cstheme="minorEastAsia"/>
                <w:b/>
                <w:bCs/>
                <w:sz w:val="18"/>
                <w:szCs w:val="18"/>
              </w:rPr>
            </w:pPr>
          </w:p>
        </w:tc>
        <w:tc>
          <w:tcPr>
            <w:tcW w:w="1072" w:type="dxa"/>
          </w:tcPr>
          <w:p>
            <w:pPr>
              <w:spacing w:line="400" w:lineRule="exact"/>
              <w:rPr>
                <w:rFonts w:asciiTheme="minorEastAsia" w:hAnsiTheme="minorEastAsia" w:eastAsiaTheme="minorEastAsia" w:cstheme="minorEastAsia"/>
                <w:b/>
                <w:bCs/>
                <w:sz w:val="18"/>
                <w:szCs w:val="18"/>
              </w:rPr>
            </w:pPr>
          </w:p>
        </w:tc>
        <w:tc>
          <w:tcPr>
            <w:tcW w:w="1072" w:type="dxa"/>
          </w:tcPr>
          <w:p>
            <w:pPr>
              <w:spacing w:line="400" w:lineRule="exact"/>
              <w:rPr>
                <w:rFonts w:asciiTheme="minorEastAsia" w:hAnsiTheme="minorEastAsia" w:eastAsiaTheme="minorEastAsia" w:cstheme="minorEastAsia"/>
                <w:b/>
                <w:bCs/>
                <w:sz w:val="18"/>
                <w:szCs w:val="18"/>
              </w:rPr>
            </w:pPr>
          </w:p>
        </w:tc>
        <w:tc>
          <w:tcPr>
            <w:tcW w:w="1072" w:type="dxa"/>
          </w:tcPr>
          <w:p>
            <w:pPr>
              <w:spacing w:line="400" w:lineRule="exact"/>
              <w:rPr>
                <w:rFonts w:asciiTheme="minorEastAsia" w:hAnsiTheme="minorEastAsia" w:eastAsiaTheme="minorEastAsia" w:cstheme="minorEastAsia"/>
                <w:b/>
                <w:bCs/>
                <w:sz w:val="18"/>
                <w:szCs w:val="18"/>
              </w:rPr>
            </w:pPr>
          </w:p>
        </w:tc>
        <w:tc>
          <w:tcPr>
            <w:tcW w:w="1072" w:type="dxa"/>
          </w:tcPr>
          <w:p>
            <w:pPr>
              <w:spacing w:line="400" w:lineRule="exact"/>
              <w:rPr>
                <w:rFonts w:asciiTheme="minorEastAsia" w:hAnsiTheme="minorEastAsia" w:eastAsiaTheme="minorEastAsia" w:cstheme="minorEastAsia"/>
                <w:b/>
                <w:bCs/>
                <w:sz w:val="18"/>
                <w:szCs w:val="18"/>
              </w:rPr>
            </w:pPr>
          </w:p>
        </w:tc>
        <w:tc>
          <w:tcPr>
            <w:tcW w:w="1072" w:type="dxa"/>
            <w:tcBorders>
              <w:right w:val="double" w:color="auto" w:sz="4" w:space="0"/>
            </w:tcBorders>
          </w:tcPr>
          <w:p>
            <w:pPr>
              <w:spacing w:line="400" w:lineRule="exact"/>
              <w:rPr>
                <w:rFonts w:asciiTheme="minorEastAsia" w:hAnsiTheme="minorEastAsia" w:eastAsiaTheme="minorEastAsia" w:cstheme="minorEastAsia"/>
                <w:b/>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84" w:hRule="atLeast"/>
        </w:trPr>
        <w:tc>
          <w:tcPr>
            <w:tcW w:w="2605" w:type="dxa"/>
            <w:tcBorders>
              <w:left w:val="double" w:color="auto" w:sz="4" w:space="0"/>
              <w:bottom w:val="double" w:color="auto" w:sz="4" w:space="0"/>
            </w:tcBorders>
          </w:tcPr>
          <w:p>
            <w:pPr>
              <w:spacing w:line="400" w:lineRule="exact"/>
              <w:rPr>
                <w:rFonts w:asciiTheme="minorEastAsia" w:hAnsiTheme="minorEastAsia" w:eastAsiaTheme="minorEastAsia" w:cstheme="minorEastAsia"/>
                <w:sz w:val="18"/>
                <w:szCs w:val="18"/>
              </w:rPr>
            </w:pPr>
          </w:p>
        </w:tc>
        <w:tc>
          <w:tcPr>
            <w:tcW w:w="1071" w:type="dxa"/>
            <w:tcBorders>
              <w:bottom w:val="double" w:color="auto" w:sz="4" w:space="0"/>
            </w:tcBorders>
          </w:tcPr>
          <w:p>
            <w:pPr>
              <w:spacing w:line="400" w:lineRule="exact"/>
              <w:rPr>
                <w:rFonts w:asciiTheme="minorEastAsia" w:hAnsiTheme="minorEastAsia" w:eastAsiaTheme="minorEastAsia" w:cstheme="minorEastAsia"/>
                <w:b/>
                <w:bCs/>
                <w:sz w:val="18"/>
                <w:szCs w:val="18"/>
              </w:rPr>
            </w:pPr>
          </w:p>
        </w:tc>
        <w:tc>
          <w:tcPr>
            <w:tcW w:w="1072" w:type="dxa"/>
            <w:tcBorders>
              <w:bottom w:val="double" w:color="auto" w:sz="4" w:space="0"/>
            </w:tcBorders>
          </w:tcPr>
          <w:p>
            <w:pPr>
              <w:spacing w:line="400" w:lineRule="exact"/>
              <w:rPr>
                <w:rFonts w:asciiTheme="minorEastAsia" w:hAnsiTheme="minorEastAsia" w:eastAsiaTheme="minorEastAsia" w:cstheme="minorEastAsia"/>
                <w:b/>
                <w:bCs/>
                <w:sz w:val="18"/>
                <w:szCs w:val="18"/>
              </w:rPr>
            </w:pPr>
          </w:p>
        </w:tc>
        <w:tc>
          <w:tcPr>
            <w:tcW w:w="1072" w:type="dxa"/>
            <w:tcBorders>
              <w:bottom w:val="double" w:color="auto" w:sz="4" w:space="0"/>
            </w:tcBorders>
          </w:tcPr>
          <w:p>
            <w:pPr>
              <w:spacing w:line="400" w:lineRule="exact"/>
              <w:rPr>
                <w:rFonts w:asciiTheme="minorEastAsia" w:hAnsiTheme="minorEastAsia" w:eastAsiaTheme="minorEastAsia" w:cstheme="minorEastAsia"/>
                <w:b/>
                <w:bCs/>
                <w:sz w:val="18"/>
                <w:szCs w:val="18"/>
              </w:rPr>
            </w:pPr>
          </w:p>
        </w:tc>
        <w:tc>
          <w:tcPr>
            <w:tcW w:w="1072" w:type="dxa"/>
            <w:tcBorders>
              <w:bottom w:val="double" w:color="auto" w:sz="4" w:space="0"/>
            </w:tcBorders>
          </w:tcPr>
          <w:p>
            <w:pPr>
              <w:spacing w:line="400" w:lineRule="exact"/>
              <w:rPr>
                <w:rFonts w:asciiTheme="minorEastAsia" w:hAnsiTheme="minorEastAsia" w:eastAsiaTheme="minorEastAsia" w:cstheme="minorEastAsia"/>
                <w:b/>
                <w:bCs/>
                <w:sz w:val="18"/>
                <w:szCs w:val="18"/>
              </w:rPr>
            </w:pPr>
          </w:p>
        </w:tc>
        <w:tc>
          <w:tcPr>
            <w:tcW w:w="1072" w:type="dxa"/>
            <w:tcBorders>
              <w:bottom w:val="double" w:color="auto" w:sz="4" w:space="0"/>
            </w:tcBorders>
          </w:tcPr>
          <w:p>
            <w:pPr>
              <w:spacing w:line="400" w:lineRule="exact"/>
              <w:rPr>
                <w:rFonts w:asciiTheme="minorEastAsia" w:hAnsiTheme="minorEastAsia" w:eastAsiaTheme="minorEastAsia" w:cstheme="minorEastAsia"/>
                <w:b/>
                <w:bCs/>
                <w:sz w:val="18"/>
                <w:szCs w:val="18"/>
              </w:rPr>
            </w:pPr>
          </w:p>
        </w:tc>
        <w:tc>
          <w:tcPr>
            <w:tcW w:w="1072" w:type="dxa"/>
            <w:tcBorders>
              <w:bottom w:val="double" w:color="auto" w:sz="4" w:space="0"/>
              <w:right w:val="double" w:color="auto" w:sz="4" w:space="0"/>
            </w:tcBorders>
          </w:tcPr>
          <w:p>
            <w:pPr>
              <w:spacing w:line="400" w:lineRule="exact"/>
              <w:rPr>
                <w:rFonts w:asciiTheme="minorEastAsia" w:hAnsiTheme="minorEastAsia" w:eastAsiaTheme="minorEastAsia" w:cstheme="minorEastAsia"/>
                <w:b/>
                <w:bCs/>
                <w:sz w:val="18"/>
                <w:szCs w:val="18"/>
              </w:rPr>
            </w:pPr>
          </w:p>
        </w:tc>
      </w:tr>
    </w:tbl>
    <w:p>
      <w:pPr>
        <w:spacing w:line="400" w:lineRule="exact"/>
        <w:ind w:left="1" w:firstLine="360" w:firstLineChars="200"/>
        <w:rPr>
          <w:rFonts w:asciiTheme="minorEastAsia" w:hAnsiTheme="minorEastAsia" w:eastAsiaTheme="minorEastAsia" w:cstheme="minorEastAsia"/>
          <w:spacing w:val="-8"/>
          <w:sz w:val="18"/>
          <w:szCs w:val="18"/>
        </w:rPr>
      </w:pPr>
      <w:r>
        <w:rPr>
          <w:rFonts w:hint="eastAsia" w:asciiTheme="minorEastAsia" w:hAnsiTheme="minorEastAsia" w:eastAsiaTheme="minorEastAsia" w:cstheme="minorEastAsia"/>
          <w:sz w:val="18"/>
          <w:szCs w:val="18"/>
        </w:rPr>
        <w:t>1.6</w:t>
      </w:r>
      <w:r>
        <w:rPr>
          <w:rFonts w:hint="eastAsia" w:asciiTheme="minorEastAsia" w:hAnsiTheme="minorEastAsia" w:eastAsiaTheme="minorEastAsia" w:cstheme="minorEastAsia"/>
          <w:spacing w:val="-8"/>
          <w:sz w:val="18"/>
          <w:szCs w:val="18"/>
        </w:rPr>
        <w:t>评审委员会认定资格性和符合性检查合格，确定可以进入详细评审的投标人。</w:t>
      </w:r>
    </w:p>
    <w:p>
      <w:pPr>
        <w:spacing w:line="400" w:lineRule="exact"/>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 xml:space="preserve">进入详细评审的投标人一览表   </w:t>
      </w:r>
    </w:p>
    <w:tbl>
      <w:tblPr>
        <w:tblStyle w:val="39"/>
        <w:tblW w:w="9036"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6387"/>
        <w:gridCol w:w="1976"/>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73" w:type="dxa"/>
            <w:tcBorders>
              <w:top w:val="double" w:color="auto" w:sz="4" w:space="0"/>
            </w:tcBorders>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序号</w:t>
            </w:r>
          </w:p>
        </w:tc>
        <w:tc>
          <w:tcPr>
            <w:tcW w:w="6387" w:type="dxa"/>
            <w:tcBorders>
              <w:top w:val="double" w:color="auto" w:sz="4" w:space="0"/>
            </w:tcBorders>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承  包  人</w:t>
            </w:r>
          </w:p>
        </w:tc>
        <w:tc>
          <w:tcPr>
            <w:tcW w:w="1976" w:type="dxa"/>
            <w:tcBorders>
              <w:top w:val="double" w:color="auto" w:sz="4" w:space="0"/>
            </w:tcBorders>
            <w:vAlign w:val="center"/>
          </w:tcPr>
          <w:p>
            <w:pPr>
              <w:spacing w:line="4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备     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73" w:type="dxa"/>
          </w:tcPr>
          <w:p>
            <w:pPr>
              <w:spacing w:line="400" w:lineRule="exact"/>
              <w:rPr>
                <w:rFonts w:asciiTheme="minorEastAsia" w:hAnsiTheme="minorEastAsia" w:eastAsiaTheme="minorEastAsia" w:cstheme="minorEastAsia"/>
                <w:sz w:val="18"/>
                <w:szCs w:val="18"/>
              </w:rPr>
            </w:pPr>
          </w:p>
        </w:tc>
        <w:tc>
          <w:tcPr>
            <w:tcW w:w="6387" w:type="dxa"/>
            <w:vAlign w:val="center"/>
          </w:tcPr>
          <w:p>
            <w:pPr>
              <w:spacing w:line="400" w:lineRule="exact"/>
              <w:jc w:val="center"/>
              <w:rPr>
                <w:rFonts w:asciiTheme="minorEastAsia" w:hAnsiTheme="minorEastAsia" w:eastAsiaTheme="minorEastAsia" w:cstheme="minorEastAsia"/>
                <w:sz w:val="18"/>
                <w:szCs w:val="18"/>
              </w:rPr>
            </w:pPr>
          </w:p>
        </w:tc>
        <w:tc>
          <w:tcPr>
            <w:tcW w:w="1976" w:type="dxa"/>
          </w:tcPr>
          <w:p>
            <w:pPr>
              <w:spacing w:line="400" w:lineRule="exact"/>
              <w:rPr>
                <w:rFonts w:asciiTheme="minorEastAsia" w:hAnsiTheme="minorEastAsia" w:eastAsiaTheme="minorEastAsia" w:cstheme="minorEastAsia"/>
                <w:sz w:val="18"/>
                <w:szCs w:val="1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73" w:type="dxa"/>
          </w:tcPr>
          <w:p>
            <w:pPr>
              <w:spacing w:line="400" w:lineRule="exact"/>
              <w:rPr>
                <w:rFonts w:asciiTheme="minorEastAsia" w:hAnsiTheme="minorEastAsia" w:eastAsiaTheme="minorEastAsia" w:cstheme="minorEastAsia"/>
                <w:sz w:val="18"/>
                <w:szCs w:val="18"/>
              </w:rPr>
            </w:pPr>
          </w:p>
        </w:tc>
        <w:tc>
          <w:tcPr>
            <w:tcW w:w="6387" w:type="dxa"/>
            <w:vAlign w:val="center"/>
          </w:tcPr>
          <w:p>
            <w:pPr>
              <w:spacing w:line="400" w:lineRule="exact"/>
              <w:jc w:val="center"/>
              <w:rPr>
                <w:rFonts w:asciiTheme="minorEastAsia" w:hAnsiTheme="minorEastAsia" w:eastAsiaTheme="minorEastAsia" w:cstheme="minorEastAsia"/>
                <w:sz w:val="18"/>
                <w:szCs w:val="18"/>
              </w:rPr>
            </w:pPr>
          </w:p>
        </w:tc>
        <w:tc>
          <w:tcPr>
            <w:tcW w:w="1976" w:type="dxa"/>
          </w:tcPr>
          <w:p>
            <w:pPr>
              <w:spacing w:line="400" w:lineRule="exact"/>
              <w:rPr>
                <w:rFonts w:asciiTheme="minorEastAsia" w:hAnsiTheme="minorEastAsia" w:eastAsiaTheme="minorEastAsia" w:cstheme="minorEastAsia"/>
                <w:sz w:val="18"/>
                <w:szCs w:val="1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73" w:type="dxa"/>
          </w:tcPr>
          <w:p>
            <w:pPr>
              <w:spacing w:line="400" w:lineRule="exact"/>
              <w:rPr>
                <w:rFonts w:asciiTheme="minorEastAsia" w:hAnsiTheme="minorEastAsia" w:eastAsiaTheme="minorEastAsia" w:cstheme="minorEastAsia"/>
                <w:sz w:val="18"/>
                <w:szCs w:val="18"/>
              </w:rPr>
            </w:pPr>
          </w:p>
        </w:tc>
        <w:tc>
          <w:tcPr>
            <w:tcW w:w="6387" w:type="dxa"/>
            <w:vAlign w:val="center"/>
          </w:tcPr>
          <w:p>
            <w:pPr>
              <w:spacing w:line="400" w:lineRule="exact"/>
              <w:jc w:val="center"/>
              <w:rPr>
                <w:rFonts w:asciiTheme="minorEastAsia" w:hAnsiTheme="minorEastAsia" w:eastAsiaTheme="minorEastAsia" w:cstheme="minorEastAsia"/>
                <w:sz w:val="18"/>
                <w:szCs w:val="18"/>
              </w:rPr>
            </w:pPr>
          </w:p>
        </w:tc>
        <w:tc>
          <w:tcPr>
            <w:tcW w:w="1976" w:type="dxa"/>
          </w:tcPr>
          <w:p>
            <w:pPr>
              <w:spacing w:line="400" w:lineRule="exact"/>
              <w:rPr>
                <w:rFonts w:asciiTheme="minorEastAsia" w:hAnsiTheme="minorEastAsia" w:eastAsiaTheme="minorEastAsia" w:cstheme="minorEastAsia"/>
                <w:sz w:val="18"/>
                <w:szCs w:val="1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73" w:type="dxa"/>
            <w:tcBorders>
              <w:bottom w:val="double" w:color="auto" w:sz="4" w:space="0"/>
            </w:tcBorders>
          </w:tcPr>
          <w:p>
            <w:pPr>
              <w:spacing w:line="400" w:lineRule="exact"/>
              <w:rPr>
                <w:rFonts w:asciiTheme="minorEastAsia" w:hAnsiTheme="minorEastAsia" w:eastAsiaTheme="minorEastAsia" w:cstheme="minorEastAsia"/>
                <w:sz w:val="18"/>
                <w:szCs w:val="18"/>
              </w:rPr>
            </w:pPr>
          </w:p>
        </w:tc>
        <w:tc>
          <w:tcPr>
            <w:tcW w:w="6387" w:type="dxa"/>
            <w:tcBorders>
              <w:bottom w:val="double" w:color="auto" w:sz="4" w:space="0"/>
            </w:tcBorders>
            <w:vAlign w:val="center"/>
          </w:tcPr>
          <w:p>
            <w:pPr>
              <w:spacing w:line="400" w:lineRule="exact"/>
              <w:jc w:val="center"/>
              <w:rPr>
                <w:rFonts w:asciiTheme="minorEastAsia" w:hAnsiTheme="minorEastAsia" w:eastAsiaTheme="minorEastAsia" w:cstheme="minorEastAsia"/>
                <w:sz w:val="18"/>
                <w:szCs w:val="18"/>
              </w:rPr>
            </w:pPr>
          </w:p>
        </w:tc>
        <w:tc>
          <w:tcPr>
            <w:tcW w:w="1976" w:type="dxa"/>
            <w:tcBorders>
              <w:bottom w:val="double" w:color="auto" w:sz="4" w:space="0"/>
            </w:tcBorders>
          </w:tcPr>
          <w:p>
            <w:pPr>
              <w:spacing w:line="400" w:lineRule="exact"/>
              <w:rPr>
                <w:rFonts w:asciiTheme="minorEastAsia" w:hAnsiTheme="minorEastAsia" w:eastAsiaTheme="minorEastAsia" w:cstheme="minorEastAsia"/>
                <w:sz w:val="18"/>
                <w:szCs w:val="18"/>
              </w:rPr>
            </w:pPr>
          </w:p>
        </w:tc>
      </w:tr>
    </w:tbl>
    <w:p>
      <w:pPr>
        <w:spacing w:line="400" w:lineRule="exact"/>
        <w:ind w:firstLine="354" w:firstLineChars="196"/>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2、公开抽取程序</w:t>
      </w:r>
    </w:p>
    <w:p>
      <w:pPr>
        <w:spacing w:line="400" w:lineRule="exact"/>
        <w:ind w:firstLine="360" w:firstLineChars="2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（1）、按提交投标文件的顺序，每个投标人的法定代表人或其授权委托人持本人身份证，在号码箱中公开抽取一个号码球，投标人抽取的号码即代表该投标人，当场公布每个号码所对应的投标人；</w:t>
      </w:r>
    </w:p>
    <w:p>
      <w:pPr>
        <w:spacing w:line="400" w:lineRule="exact"/>
        <w:ind w:firstLine="360" w:firstLineChars="2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（2）、各投标人抽取的号码球自行放入抽球箱内，由</w:t>
      </w:r>
      <w:r>
        <w:rPr>
          <w:rFonts w:hint="eastAsia" w:asciiTheme="minorEastAsia" w:hAnsiTheme="minorEastAsia" w:eastAsiaTheme="minorEastAsia" w:cstheme="minorEastAsia"/>
          <w:spacing w:val="-9"/>
          <w:sz w:val="18"/>
          <w:szCs w:val="18"/>
        </w:rPr>
        <w:t>招标</w:t>
      </w:r>
      <w:r>
        <w:rPr>
          <w:rFonts w:hint="eastAsia" w:asciiTheme="minorEastAsia" w:hAnsiTheme="minorEastAsia" w:eastAsiaTheme="minorEastAsia" w:cstheme="minorEastAsia"/>
          <w:sz w:val="18"/>
          <w:szCs w:val="18"/>
        </w:rPr>
        <w:t>人代表进行抽取三个号码球，其中：</w:t>
      </w:r>
    </w:p>
    <w:p>
      <w:pPr>
        <w:spacing w:line="400" w:lineRule="exact"/>
        <w:ind w:firstLine="360" w:firstLineChars="2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A、抽取的第一个号码相对应投标人为第一中标候选人；</w:t>
      </w:r>
    </w:p>
    <w:p>
      <w:pPr>
        <w:spacing w:line="400" w:lineRule="exact"/>
        <w:ind w:firstLine="360" w:firstLineChars="2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B、抽取的第二个号码相对应投标人为第二中标候选人；</w:t>
      </w:r>
    </w:p>
    <w:p>
      <w:pPr>
        <w:spacing w:line="400" w:lineRule="exact"/>
        <w:ind w:firstLine="360" w:firstLineChars="2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C、抽取的第三个号码相对应投标人为第三中标候选人；</w:t>
      </w:r>
    </w:p>
    <w:p>
      <w:pPr>
        <w:spacing w:line="400" w:lineRule="exact"/>
        <w:ind w:firstLine="360" w:firstLineChars="2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（3）、投标候选人依法进行公示，公示期不少于三日。</w:t>
      </w:r>
    </w:p>
    <w:p>
      <w:pPr>
        <w:spacing w:line="540" w:lineRule="exact"/>
        <w:ind w:firstLine="360" w:firstLineChars="200"/>
        <w:rPr>
          <w:rFonts w:eastAsia="Times New Roman"/>
          <w:sz w:val="28"/>
          <w:szCs w:val="28"/>
        </w:rPr>
      </w:pPr>
      <w:r>
        <w:rPr>
          <w:rFonts w:hint="eastAsia" w:asciiTheme="minorEastAsia" w:hAnsiTheme="minorEastAsia" w:eastAsiaTheme="minorEastAsia" w:cstheme="minorEastAsia"/>
          <w:bCs/>
          <w:sz w:val="18"/>
          <w:szCs w:val="18"/>
        </w:rPr>
        <w:t>3、</w:t>
      </w:r>
      <w:r>
        <w:rPr>
          <w:rFonts w:hint="eastAsia" w:ascii="宋体" w:hAnsi="宋体" w:cs="宋体"/>
          <w:sz w:val="18"/>
          <w:szCs w:val="18"/>
        </w:rPr>
        <w:t>招标人应当在公开抽取的中标候选人中，确定第一中标候选人为中标投标人。第一中标候选人放弃中标、因不可抗力不能履行合同、不按照招标文件要求提交履约保证金，或者被查实存在影响中标结果的违法行为等情形，不符合中标条件的，招标人可以按照中标候选人名单排序依次确定其他中标候选人为中标投标人，也可以重新招标。</w:t>
      </w:r>
    </w:p>
    <w:p>
      <w:pPr>
        <w:spacing w:line="400" w:lineRule="exact"/>
        <w:ind w:firstLine="360" w:firstLineChars="200"/>
        <w:rPr>
          <w:rFonts w:asciiTheme="minorEastAsia" w:hAnsiTheme="minorEastAsia" w:eastAsiaTheme="minorEastAsia" w:cstheme="minorEastAsia"/>
          <w:bCs/>
          <w:sz w:val="18"/>
          <w:szCs w:val="18"/>
        </w:rPr>
        <w:sectPr>
          <w:pgSz w:w="11906" w:h="16838"/>
          <w:pgMar w:top="1440" w:right="1106" w:bottom="1440" w:left="1980" w:header="851" w:footer="567" w:gutter="0"/>
          <w:cols w:space="720" w:num="1"/>
          <w:titlePg/>
          <w:docGrid w:linePitch="312" w:charSpace="0"/>
        </w:sectPr>
      </w:pPr>
    </w:p>
    <w:p>
      <w:pPr>
        <w:spacing w:line="360" w:lineRule="auto"/>
        <w:jc w:val="center"/>
        <w:rPr>
          <w:rFonts w:asciiTheme="minorEastAsia" w:hAnsiTheme="minorEastAsia" w:eastAsiaTheme="minorEastAsia"/>
          <w:b/>
          <w:sz w:val="36"/>
          <w:szCs w:val="36"/>
        </w:rPr>
      </w:pPr>
      <w:r>
        <w:rPr>
          <w:rFonts w:hint="eastAsia" w:asciiTheme="minorEastAsia" w:hAnsiTheme="minorEastAsia" w:eastAsiaTheme="minorEastAsia"/>
          <w:b/>
          <w:sz w:val="36"/>
          <w:szCs w:val="36"/>
        </w:rPr>
        <w:t>随机抽取表</w:t>
      </w:r>
    </w:p>
    <w:p>
      <w:pPr>
        <w:spacing w:line="360" w:lineRule="auto"/>
        <w:jc w:val="center"/>
        <w:rPr>
          <w:rFonts w:asciiTheme="minorEastAsia" w:hAnsiTheme="minorEastAsia" w:eastAsiaTheme="minorEastAsia"/>
          <w:b/>
          <w:sz w:val="36"/>
          <w:szCs w:val="36"/>
        </w:rPr>
      </w:pPr>
    </w:p>
    <w:p>
      <w:pPr>
        <w:snapToGrid w:val="0"/>
        <w:rPr>
          <w:rFonts w:asciiTheme="minorEastAsia" w:hAnsiTheme="minorEastAsia" w:eastAsiaTheme="minorEastAsia"/>
          <w:szCs w:val="21"/>
        </w:rPr>
      </w:pPr>
      <w:r>
        <w:rPr>
          <w:rFonts w:hint="eastAsia" w:asciiTheme="minorEastAsia" w:hAnsiTheme="minorEastAsia" w:eastAsiaTheme="minorEastAsia"/>
          <w:szCs w:val="21"/>
        </w:rPr>
        <w:t>工程名称：        第（1）页，共（1）页</w:t>
      </w:r>
    </w:p>
    <w:tbl>
      <w:tblPr>
        <w:tblStyle w:val="39"/>
        <w:tblW w:w="9740" w:type="dxa"/>
        <w:jc w:val="center"/>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Layout w:type="fixed"/>
        <w:tblCellMar>
          <w:top w:w="0" w:type="dxa"/>
          <w:left w:w="108" w:type="dxa"/>
          <w:bottom w:w="0" w:type="dxa"/>
          <w:right w:w="108" w:type="dxa"/>
        </w:tblCellMar>
      </w:tblPr>
      <w:tblGrid>
        <w:gridCol w:w="550"/>
        <w:gridCol w:w="2800"/>
        <w:gridCol w:w="1070"/>
        <w:gridCol w:w="1510"/>
        <w:gridCol w:w="870"/>
        <w:gridCol w:w="590"/>
        <w:gridCol w:w="910"/>
        <w:gridCol w:w="1440"/>
      </w:tblGrid>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50" w:type="dxa"/>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签到顺序</w:t>
            </w:r>
          </w:p>
        </w:tc>
        <w:tc>
          <w:tcPr>
            <w:tcW w:w="2800" w:type="dxa"/>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投标人</w:t>
            </w:r>
          </w:p>
        </w:tc>
        <w:tc>
          <w:tcPr>
            <w:tcW w:w="1070" w:type="dxa"/>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投标人代表第一轮抽取号码</w:t>
            </w:r>
          </w:p>
        </w:tc>
        <w:tc>
          <w:tcPr>
            <w:tcW w:w="1510" w:type="dxa"/>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投标人定代表人或其委托代理人签字</w:t>
            </w:r>
          </w:p>
        </w:tc>
        <w:tc>
          <w:tcPr>
            <w:tcW w:w="1460" w:type="dxa"/>
            <w:gridSpan w:val="2"/>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招标人代表第二轮抽取号码</w:t>
            </w:r>
          </w:p>
        </w:tc>
        <w:tc>
          <w:tcPr>
            <w:tcW w:w="910" w:type="dxa"/>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中标候选人顺序</w:t>
            </w:r>
          </w:p>
        </w:tc>
        <w:tc>
          <w:tcPr>
            <w:tcW w:w="1440" w:type="dxa"/>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中标候选人法定代表人或其委托代理人签字</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50" w:type="dxa"/>
            <w:vAlign w:val="center"/>
          </w:tcPr>
          <w:p>
            <w:pPr>
              <w:jc w:val="center"/>
              <w:rPr>
                <w:rFonts w:cs="宋体" w:asciiTheme="minorEastAsia" w:hAnsiTheme="minorEastAsia" w:eastAsiaTheme="minorEastAsia"/>
                <w:szCs w:val="21"/>
              </w:rPr>
            </w:pPr>
          </w:p>
        </w:tc>
        <w:tc>
          <w:tcPr>
            <w:tcW w:w="2800" w:type="dxa"/>
            <w:vAlign w:val="center"/>
          </w:tcPr>
          <w:p>
            <w:pPr>
              <w:jc w:val="center"/>
              <w:rPr>
                <w:rFonts w:cs="宋体" w:asciiTheme="minorEastAsia" w:hAnsiTheme="minorEastAsia" w:eastAsiaTheme="minorEastAsia"/>
                <w:szCs w:val="21"/>
              </w:rPr>
            </w:pPr>
          </w:p>
        </w:tc>
        <w:tc>
          <w:tcPr>
            <w:tcW w:w="1070" w:type="dxa"/>
            <w:vAlign w:val="center"/>
          </w:tcPr>
          <w:p>
            <w:pPr>
              <w:jc w:val="center"/>
              <w:rPr>
                <w:rFonts w:cs="宋体" w:asciiTheme="minorEastAsia" w:hAnsiTheme="minorEastAsia" w:eastAsiaTheme="minorEastAsia"/>
                <w:szCs w:val="21"/>
              </w:rPr>
            </w:pPr>
          </w:p>
        </w:tc>
        <w:tc>
          <w:tcPr>
            <w:tcW w:w="1510" w:type="dxa"/>
            <w:vAlign w:val="center"/>
          </w:tcPr>
          <w:p>
            <w:pPr>
              <w:jc w:val="center"/>
              <w:rPr>
                <w:rFonts w:cs="宋体" w:asciiTheme="minorEastAsia" w:hAnsiTheme="minorEastAsia" w:eastAsiaTheme="minorEastAsia"/>
                <w:szCs w:val="21"/>
              </w:rPr>
            </w:pPr>
          </w:p>
        </w:tc>
        <w:tc>
          <w:tcPr>
            <w:tcW w:w="870" w:type="dxa"/>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第1个</w:t>
            </w:r>
          </w:p>
        </w:tc>
        <w:tc>
          <w:tcPr>
            <w:tcW w:w="590" w:type="dxa"/>
            <w:vAlign w:val="center"/>
          </w:tcPr>
          <w:p>
            <w:pPr>
              <w:jc w:val="center"/>
              <w:rPr>
                <w:rFonts w:cs="宋体" w:asciiTheme="minorEastAsia" w:hAnsiTheme="minorEastAsia" w:eastAsiaTheme="minorEastAsia"/>
              </w:rPr>
            </w:pPr>
          </w:p>
        </w:tc>
        <w:tc>
          <w:tcPr>
            <w:tcW w:w="910" w:type="dxa"/>
            <w:vAlign w:val="center"/>
          </w:tcPr>
          <w:p>
            <w:pPr>
              <w:jc w:val="center"/>
              <w:rPr>
                <w:rFonts w:cs="宋体" w:asciiTheme="minorEastAsia" w:hAnsiTheme="minorEastAsia" w:eastAsiaTheme="minorEastAsia"/>
                <w:szCs w:val="21"/>
              </w:rPr>
            </w:pPr>
          </w:p>
        </w:tc>
        <w:tc>
          <w:tcPr>
            <w:tcW w:w="1440" w:type="dxa"/>
            <w:vAlign w:val="center"/>
          </w:tcPr>
          <w:p>
            <w:pPr>
              <w:jc w:val="center"/>
              <w:rPr>
                <w:rFonts w:cs="宋体" w:asciiTheme="minorEastAsia" w:hAnsiTheme="minorEastAsia" w:eastAsiaTheme="minorEastAsia"/>
                <w:szCs w:val="21"/>
              </w:rPr>
            </w:pP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50" w:type="dxa"/>
            <w:vAlign w:val="center"/>
          </w:tcPr>
          <w:p>
            <w:pPr>
              <w:jc w:val="center"/>
              <w:rPr>
                <w:rFonts w:cs="宋体" w:asciiTheme="minorEastAsia" w:hAnsiTheme="minorEastAsia" w:eastAsiaTheme="minorEastAsia"/>
                <w:szCs w:val="21"/>
              </w:rPr>
            </w:pPr>
          </w:p>
        </w:tc>
        <w:tc>
          <w:tcPr>
            <w:tcW w:w="2800" w:type="dxa"/>
            <w:vAlign w:val="center"/>
          </w:tcPr>
          <w:p>
            <w:pPr>
              <w:jc w:val="center"/>
              <w:rPr>
                <w:rFonts w:cs="宋体" w:asciiTheme="minorEastAsia" w:hAnsiTheme="minorEastAsia" w:eastAsiaTheme="minorEastAsia"/>
                <w:szCs w:val="21"/>
              </w:rPr>
            </w:pPr>
          </w:p>
        </w:tc>
        <w:tc>
          <w:tcPr>
            <w:tcW w:w="1070" w:type="dxa"/>
            <w:vAlign w:val="center"/>
          </w:tcPr>
          <w:p>
            <w:pPr>
              <w:jc w:val="center"/>
              <w:rPr>
                <w:rFonts w:cs="宋体" w:asciiTheme="minorEastAsia" w:hAnsiTheme="minorEastAsia" w:eastAsiaTheme="minorEastAsia"/>
                <w:b/>
                <w:sz w:val="24"/>
              </w:rPr>
            </w:pPr>
          </w:p>
        </w:tc>
        <w:tc>
          <w:tcPr>
            <w:tcW w:w="1510" w:type="dxa"/>
            <w:vAlign w:val="center"/>
          </w:tcPr>
          <w:p>
            <w:pPr>
              <w:jc w:val="center"/>
              <w:rPr>
                <w:rFonts w:cs="宋体" w:asciiTheme="minorEastAsia" w:hAnsiTheme="minorEastAsia" w:eastAsiaTheme="minorEastAsia"/>
                <w:b/>
                <w:sz w:val="24"/>
              </w:rPr>
            </w:pPr>
          </w:p>
        </w:tc>
        <w:tc>
          <w:tcPr>
            <w:tcW w:w="870" w:type="dxa"/>
            <w:vAlign w:val="center"/>
          </w:tcPr>
          <w:p>
            <w:pPr>
              <w:jc w:val="center"/>
              <w:rPr>
                <w:rFonts w:cs="宋体" w:asciiTheme="minorEastAsia" w:hAnsiTheme="minorEastAsia" w:eastAsiaTheme="minorEastAsia"/>
                <w:b/>
                <w:sz w:val="24"/>
              </w:rPr>
            </w:pPr>
            <w:r>
              <w:rPr>
                <w:rFonts w:hint="eastAsia" w:cs="宋体" w:asciiTheme="minorEastAsia" w:hAnsiTheme="minorEastAsia" w:eastAsiaTheme="minorEastAsia"/>
                <w:szCs w:val="21"/>
              </w:rPr>
              <w:t>第2个</w:t>
            </w:r>
          </w:p>
        </w:tc>
        <w:tc>
          <w:tcPr>
            <w:tcW w:w="590" w:type="dxa"/>
            <w:vAlign w:val="center"/>
          </w:tcPr>
          <w:p>
            <w:pPr>
              <w:jc w:val="center"/>
              <w:rPr>
                <w:rFonts w:cs="宋体" w:asciiTheme="minorEastAsia" w:hAnsiTheme="minorEastAsia" w:eastAsiaTheme="minorEastAsia"/>
              </w:rPr>
            </w:pPr>
          </w:p>
        </w:tc>
        <w:tc>
          <w:tcPr>
            <w:tcW w:w="910" w:type="dxa"/>
            <w:vAlign w:val="center"/>
          </w:tcPr>
          <w:p>
            <w:pPr>
              <w:jc w:val="center"/>
              <w:rPr>
                <w:rFonts w:cs="宋体" w:asciiTheme="minorEastAsia" w:hAnsiTheme="minorEastAsia" w:eastAsiaTheme="minorEastAsia"/>
                <w:szCs w:val="21"/>
              </w:rPr>
            </w:pPr>
          </w:p>
        </w:tc>
        <w:tc>
          <w:tcPr>
            <w:tcW w:w="1440" w:type="dxa"/>
            <w:vAlign w:val="center"/>
          </w:tcPr>
          <w:p>
            <w:pPr>
              <w:jc w:val="center"/>
              <w:rPr>
                <w:rFonts w:cs="宋体" w:asciiTheme="minorEastAsia" w:hAnsiTheme="minorEastAsia" w:eastAsiaTheme="minorEastAsia"/>
                <w:sz w:val="24"/>
              </w:rPr>
            </w:pP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50" w:type="dxa"/>
            <w:vAlign w:val="center"/>
          </w:tcPr>
          <w:p>
            <w:pPr>
              <w:jc w:val="center"/>
              <w:rPr>
                <w:rFonts w:cs="宋体" w:asciiTheme="minorEastAsia" w:hAnsiTheme="minorEastAsia" w:eastAsiaTheme="minorEastAsia"/>
                <w:szCs w:val="21"/>
              </w:rPr>
            </w:pPr>
          </w:p>
        </w:tc>
        <w:tc>
          <w:tcPr>
            <w:tcW w:w="2800" w:type="dxa"/>
            <w:vAlign w:val="center"/>
          </w:tcPr>
          <w:p>
            <w:pPr>
              <w:jc w:val="center"/>
              <w:rPr>
                <w:rFonts w:cs="宋体" w:asciiTheme="minorEastAsia" w:hAnsiTheme="minorEastAsia" w:eastAsiaTheme="minorEastAsia"/>
                <w:szCs w:val="21"/>
              </w:rPr>
            </w:pPr>
          </w:p>
        </w:tc>
        <w:tc>
          <w:tcPr>
            <w:tcW w:w="1070" w:type="dxa"/>
            <w:vAlign w:val="center"/>
          </w:tcPr>
          <w:p>
            <w:pPr>
              <w:jc w:val="center"/>
              <w:rPr>
                <w:rFonts w:cs="宋体" w:asciiTheme="minorEastAsia" w:hAnsiTheme="minorEastAsia" w:eastAsiaTheme="minorEastAsia"/>
                <w:b/>
                <w:sz w:val="24"/>
              </w:rPr>
            </w:pPr>
          </w:p>
        </w:tc>
        <w:tc>
          <w:tcPr>
            <w:tcW w:w="1510" w:type="dxa"/>
            <w:vAlign w:val="center"/>
          </w:tcPr>
          <w:p>
            <w:pPr>
              <w:jc w:val="center"/>
              <w:rPr>
                <w:rFonts w:cs="宋体" w:asciiTheme="minorEastAsia" w:hAnsiTheme="minorEastAsia" w:eastAsiaTheme="minorEastAsia"/>
                <w:b/>
                <w:sz w:val="24"/>
              </w:rPr>
            </w:pPr>
          </w:p>
        </w:tc>
        <w:tc>
          <w:tcPr>
            <w:tcW w:w="870" w:type="dxa"/>
            <w:vAlign w:val="center"/>
          </w:tcPr>
          <w:p>
            <w:pPr>
              <w:jc w:val="center"/>
              <w:rPr>
                <w:rFonts w:cs="宋体" w:asciiTheme="minorEastAsia" w:hAnsiTheme="minorEastAsia" w:eastAsiaTheme="minorEastAsia"/>
                <w:b/>
                <w:sz w:val="24"/>
              </w:rPr>
            </w:pPr>
            <w:r>
              <w:rPr>
                <w:rFonts w:hint="eastAsia" w:cs="宋体" w:asciiTheme="minorEastAsia" w:hAnsiTheme="minorEastAsia" w:eastAsiaTheme="minorEastAsia"/>
                <w:szCs w:val="21"/>
              </w:rPr>
              <w:t>第3个</w:t>
            </w:r>
          </w:p>
        </w:tc>
        <w:tc>
          <w:tcPr>
            <w:tcW w:w="590" w:type="dxa"/>
            <w:vAlign w:val="center"/>
          </w:tcPr>
          <w:p>
            <w:pPr>
              <w:jc w:val="center"/>
              <w:rPr>
                <w:rFonts w:cs="宋体" w:asciiTheme="minorEastAsia" w:hAnsiTheme="minorEastAsia" w:eastAsiaTheme="minorEastAsia"/>
              </w:rPr>
            </w:pPr>
          </w:p>
        </w:tc>
        <w:tc>
          <w:tcPr>
            <w:tcW w:w="910" w:type="dxa"/>
            <w:vAlign w:val="center"/>
          </w:tcPr>
          <w:p>
            <w:pPr>
              <w:jc w:val="center"/>
              <w:rPr>
                <w:rFonts w:cs="宋体" w:asciiTheme="minorEastAsia" w:hAnsiTheme="minorEastAsia" w:eastAsiaTheme="minorEastAsia"/>
                <w:szCs w:val="21"/>
              </w:rPr>
            </w:pPr>
          </w:p>
        </w:tc>
        <w:tc>
          <w:tcPr>
            <w:tcW w:w="1440" w:type="dxa"/>
            <w:vAlign w:val="center"/>
          </w:tcPr>
          <w:p>
            <w:pPr>
              <w:jc w:val="center"/>
              <w:rPr>
                <w:rFonts w:cs="宋体" w:asciiTheme="minorEastAsia" w:hAnsiTheme="minorEastAsia" w:eastAsiaTheme="minorEastAsia"/>
                <w:sz w:val="24"/>
              </w:rPr>
            </w:pP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50" w:type="dxa"/>
            <w:vAlign w:val="center"/>
          </w:tcPr>
          <w:p>
            <w:pPr>
              <w:jc w:val="center"/>
              <w:rPr>
                <w:rFonts w:cs="宋体" w:asciiTheme="minorEastAsia" w:hAnsiTheme="minorEastAsia" w:eastAsiaTheme="minorEastAsia"/>
                <w:szCs w:val="21"/>
              </w:rPr>
            </w:pPr>
          </w:p>
        </w:tc>
        <w:tc>
          <w:tcPr>
            <w:tcW w:w="2800" w:type="dxa"/>
            <w:vAlign w:val="center"/>
          </w:tcPr>
          <w:p>
            <w:pPr>
              <w:jc w:val="center"/>
              <w:rPr>
                <w:rFonts w:cs="宋体" w:asciiTheme="minorEastAsia" w:hAnsiTheme="minorEastAsia" w:eastAsiaTheme="minorEastAsia"/>
                <w:szCs w:val="21"/>
              </w:rPr>
            </w:pPr>
          </w:p>
        </w:tc>
        <w:tc>
          <w:tcPr>
            <w:tcW w:w="1070" w:type="dxa"/>
            <w:vAlign w:val="center"/>
          </w:tcPr>
          <w:p>
            <w:pPr>
              <w:jc w:val="center"/>
              <w:rPr>
                <w:rFonts w:cs="宋体" w:asciiTheme="minorEastAsia" w:hAnsiTheme="minorEastAsia" w:eastAsiaTheme="minorEastAsia"/>
                <w:b/>
                <w:sz w:val="24"/>
              </w:rPr>
            </w:pPr>
          </w:p>
        </w:tc>
        <w:tc>
          <w:tcPr>
            <w:tcW w:w="1510" w:type="dxa"/>
            <w:vAlign w:val="center"/>
          </w:tcPr>
          <w:p>
            <w:pPr>
              <w:jc w:val="center"/>
              <w:rPr>
                <w:rFonts w:cs="宋体" w:asciiTheme="minorEastAsia" w:hAnsiTheme="minorEastAsia" w:eastAsiaTheme="minorEastAsia"/>
                <w:b/>
                <w:sz w:val="24"/>
              </w:rPr>
            </w:pPr>
          </w:p>
        </w:tc>
        <w:tc>
          <w:tcPr>
            <w:tcW w:w="1460" w:type="dxa"/>
            <w:gridSpan w:val="2"/>
            <w:vAlign w:val="center"/>
          </w:tcPr>
          <w:p>
            <w:pPr>
              <w:jc w:val="center"/>
              <w:rPr>
                <w:rFonts w:hint="eastAsia" w:cs="宋体" w:asciiTheme="minorEastAsia" w:hAnsiTheme="minorEastAsia" w:eastAsiaTheme="minorEastAsia"/>
                <w:szCs w:val="21"/>
              </w:rPr>
            </w:pPr>
          </w:p>
        </w:tc>
        <w:tc>
          <w:tcPr>
            <w:tcW w:w="910" w:type="dxa"/>
            <w:vAlign w:val="center"/>
          </w:tcPr>
          <w:p>
            <w:pPr>
              <w:jc w:val="center"/>
              <w:rPr>
                <w:rFonts w:cs="宋体" w:asciiTheme="minorEastAsia" w:hAnsiTheme="minorEastAsia" w:eastAsiaTheme="minorEastAsia"/>
                <w:b/>
                <w:sz w:val="24"/>
              </w:rPr>
            </w:pPr>
          </w:p>
        </w:tc>
        <w:tc>
          <w:tcPr>
            <w:tcW w:w="1440" w:type="dxa"/>
            <w:vAlign w:val="center"/>
          </w:tcPr>
          <w:p>
            <w:pPr>
              <w:jc w:val="center"/>
              <w:rPr>
                <w:rFonts w:cs="宋体" w:asciiTheme="minorEastAsia" w:hAnsiTheme="minorEastAsia" w:eastAsiaTheme="minorEastAsia"/>
                <w:sz w:val="24"/>
              </w:rPr>
            </w:pP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50" w:type="dxa"/>
            <w:vAlign w:val="center"/>
          </w:tcPr>
          <w:p>
            <w:pPr>
              <w:jc w:val="center"/>
              <w:rPr>
                <w:rFonts w:cs="宋体" w:asciiTheme="minorEastAsia" w:hAnsiTheme="minorEastAsia" w:eastAsiaTheme="minorEastAsia"/>
                <w:szCs w:val="21"/>
              </w:rPr>
            </w:pPr>
          </w:p>
        </w:tc>
        <w:tc>
          <w:tcPr>
            <w:tcW w:w="2800" w:type="dxa"/>
            <w:vAlign w:val="center"/>
          </w:tcPr>
          <w:p>
            <w:pPr>
              <w:jc w:val="center"/>
              <w:rPr>
                <w:rFonts w:cs="宋体" w:asciiTheme="minorEastAsia" w:hAnsiTheme="minorEastAsia" w:eastAsiaTheme="minorEastAsia"/>
                <w:szCs w:val="21"/>
              </w:rPr>
            </w:pPr>
          </w:p>
        </w:tc>
        <w:tc>
          <w:tcPr>
            <w:tcW w:w="1070" w:type="dxa"/>
            <w:vAlign w:val="center"/>
          </w:tcPr>
          <w:p>
            <w:pPr>
              <w:jc w:val="center"/>
              <w:rPr>
                <w:rFonts w:cs="宋体" w:asciiTheme="minorEastAsia" w:hAnsiTheme="minorEastAsia" w:eastAsiaTheme="minorEastAsia"/>
                <w:b/>
                <w:sz w:val="24"/>
              </w:rPr>
            </w:pPr>
          </w:p>
        </w:tc>
        <w:tc>
          <w:tcPr>
            <w:tcW w:w="1510" w:type="dxa"/>
            <w:vAlign w:val="center"/>
          </w:tcPr>
          <w:p>
            <w:pPr>
              <w:jc w:val="center"/>
              <w:rPr>
                <w:rFonts w:cs="宋体" w:asciiTheme="minorEastAsia" w:hAnsiTheme="minorEastAsia" w:eastAsiaTheme="minorEastAsia"/>
                <w:b/>
                <w:sz w:val="24"/>
              </w:rPr>
            </w:pPr>
          </w:p>
        </w:tc>
        <w:tc>
          <w:tcPr>
            <w:tcW w:w="1460" w:type="dxa"/>
            <w:gridSpan w:val="2"/>
            <w:vAlign w:val="center"/>
          </w:tcPr>
          <w:p>
            <w:pPr>
              <w:jc w:val="center"/>
              <w:rPr>
                <w:rFonts w:hint="eastAsia" w:cs="宋体" w:asciiTheme="minorEastAsia" w:hAnsiTheme="minorEastAsia" w:eastAsiaTheme="minorEastAsia"/>
                <w:szCs w:val="21"/>
              </w:rPr>
            </w:pPr>
          </w:p>
        </w:tc>
        <w:tc>
          <w:tcPr>
            <w:tcW w:w="910" w:type="dxa"/>
            <w:vAlign w:val="center"/>
          </w:tcPr>
          <w:p>
            <w:pPr>
              <w:jc w:val="center"/>
              <w:rPr>
                <w:rFonts w:cs="宋体" w:asciiTheme="minorEastAsia" w:hAnsiTheme="minorEastAsia" w:eastAsiaTheme="minorEastAsia"/>
                <w:b/>
                <w:sz w:val="24"/>
              </w:rPr>
            </w:pPr>
          </w:p>
        </w:tc>
        <w:tc>
          <w:tcPr>
            <w:tcW w:w="1440" w:type="dxa"/>
            <w:vAlign w:val="center"/>
          </w:tcPr>
          <w:p>
            <w:pPr>
              <w:jc w:val="center"/>
              <w:rPr>
                <w:rFonts w:cs="宋体" w:asciiTheme="minorEastAsia" w:hAnsiTheme="minorEastAsia" w:eastAsiaTheme="minorEastAsia"/>
                <w:sz w:val="24"/>
              </w:rPr>
            </w:pP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50" w:type="dxa"/>
            <w:vAlign w:val="center"/>
          </w:tcPr>
          <w:p>
            <w:pPr>
              <w:jc w:val="center"/>
              <w:rPr>
                <w:rFonts w:cs="宋体" w:asciiTheme="minorEastAsia" w:hAnsiTheme="minorEastAsia" w:eastAsiaTheme="minorEastAsia"/>
                <w:szCs w:val="21"/>
              </w:rPr>
            </w:pPr>
          </w:p>
        </w:tc>
        <w:tc>
          <w:tcPr>
            <w:tcW w:w="2800" w:type="dxa"/>
            <w:vAlign w:val="center"/>
          </w:tcPr>
          <w:p>
            <w:pPr>
              <w:jc w:val="center"/>
              <w:rPr>
                <w:rFonts w:cs="宋体" w:asciiTheme="minorEastAsia" w:hAnsiTheme="minorEastAsia" w:eastAsiaTheme="minorEastAsia"/>
                <w:szCs w:val="21"/>
              </w:rPr>
            </w:pPr>
          </w:p>
        </w:tc>
        <w:tc>
          <w:tcPr>
            <w:tcW w:w="1070" w:type="dxa"/>
            <w:vAlign w:val="center"/>
          </w:tcPr>
          <w:p>
            <w:pPr>
              <w:jc w:val="center"/>
              <w:rPr>
                <w:rFonts w:cs="宋体" w:asciiTheme="minorEastAsia" w:hAnsiTheme="minorEastAsia" w:eastAsiaTheme="minorEastAsia"/>
                <w:b/>
                <w:sz w:val="24"/>
              </w:rPr>
            </w:pPr>
          </w:p>
        </w:tc>
        <w:tc>
          <w:tcPr>
            <w:tcW w:w="1510" w:type="dxa"/>
            <w:vAlign w:val="center"/>
          </w:tcPr>
          <w:p>
            <w:pPr>
              <w:jc w:val="center"/>
              <w:rPr>
                <w:rFonts w:cs="宋体" w:asciiTheme="minorEastAsia" w:hAnsiTheme="minorEastAsia" w:eastAsiaTheme="minorEastAsia"/>
                <w:b/>
                <w:sz w:val="24"/>
              </w:rPr>
            </w:pPr>
          </w:p>
        </w:tc>
        <w:tc>
          <w:tcPr>
            <w:tcW w:w="1460" w:type="dxa"/>
            <w:gridSpan w:val="2"/>
            <w:vAlign w:val="center"/>
          </w:tcPr>
          <w:p>
            <w:pPr>
              <w:jc w:val="center"/>
              <w:rPr>
                <w:rFonts w:hint="eastAsia" w:cs="宋体" w:asciiTheme="minorEastAsia" w:hAnsiTheme="minorEastAsia" w:eastAsiaTheme="minorEastAsia"/>
                <w:szCs w:val="21"/>
              </w:rPr>
            </w:pPr>
          </w:p>
        </w:tc>
        <w:tc>
          <w:tcPr>
            <w:tcW w:w="910" w:type="dxa"/>
            <w:vAlign w:val="center"/>
          </w:tcPr>
          <w:p>
            <w:pPr>
              <w:jc w:val="center"/>
              <w:rPr>
                <w:rFonts w:cs="宋体" w:asciiTheme="minorEastAsia" w:hAnsiTheme="minorEastAsia" w:eastAsiaTheme="minorEastAsia"/>
                <w:b/>
                <w:sz w:val="24"/>
              </w:rPr>
            </w:pPr>
          </w:p>
        </w:tc>
        <w:tc>
          <w:tcPr>
            <w:tcW w:w="1440" w:type="dxa"/>
            <w:vAlign w:val="center"/>
          </w:tcPr>
          <w:p>
            <w:pPr>
              <w:jc w:val="center"/>
              <w:rPr>
                <w:rFonts w:cs="宋体" w:asciiTheme="minorEastAsia" w:hAnsiTheme="minorEastAsia" w:eastAsiaTheme="minorEastAsia"/>
                <w:sz w:val="24"/>
              </w:rPr>
            </w:pP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50" w:type="dxa"/>
            <w:vAlign w:val="center"/>
          </w:tcPr>
          <w:p>
            <w:pPr>
              <w:jc w:val="center"/>
              <w:rPr>
                <w:rFonts w:cs="宋体" w:asciiTheme="minorEastAsia" w:hAnsiTheme="minorEastAsia" w:eastAsiaTheme="minorEastAsia"/>
                <w:szCs w:val="21"/>
              </w:rPr>
            </w:pPr>
          </w:p>
        </w:tc>
        <w:tc>
          <w:tcPr>
            <w:tcW w:w="2800" w:type="dxa"/>
            <w:vAlign w:val="center"/>
          </w:tcPr>
          <w:p>
            <w:pPr>
              <w:jc w:val="center"/>
              <w:rPr>
                <w:rFonts w:cs="宋体" w:asciiTheme="minorEastAsia" w:hAnsiTheme="minorEastAsia" w:eastAsiaTheme="minorEastAsia"/>
                <w:szCs w:val="21"/>
              </w:rPr>
            </w:pPr>
          </w:p>
        </w:tc>
        <w:tc>
          <w:tcPr>
            <w:tcW w:w="1070" w:type="dxa"/>
            <w:vAlign w:val="center"/>
          </w:tcPr>
          <w:p>
            <w:pPr>
              <w:jc w:val="center"/>
              <w:rPr>
                <w:rFonts w:cs="宋体" w:asciiTheme="minorEastAsia" w:hAnsiTheme="minorEastAsia" w:eastAsiaTheme="minorEastAsia"/>
                <w:b/>
                <w:sz w:val="24"/>
              </w:rPr>
            </w:pPr>
          </w:p>
        </w:tc>
        <w:tc>
          <w:tcPr>
            <w:tcW w:w="1510" w:type="dxa"/>
            <w:vAlign w:val="center"/>
          </w:tcPr>
          <w:p>
            <w:pPr>
              <w:jc w:val="center"/>
              <w:rPr>
                <w:rFonts w:cs="宋体" w:asciiTheme="minorEastAsia" w:hAnsiTheme="minorEastAsia" w:eastAsiaTheme="minorEastAsia"/>
                <w:b/>
                <w:sz w:val="24"/>
              </w:rPr>
            </w:pPr>
          </w:p>
        </w:tc>
        <w:tc>
          <w:tcPr>
            <w:tcW w:w="1460" w:type="dxa"/>
            <w:gridSpan w:val="2"/>
            <w:vAlign w:val="center"/>
          </w:tcPr>
          <w:p>
            <w:pPr>
              <w:jc w:val="center"/>
              <w:rPr>
                <w:rFonts w:hint="eastAsia" w:cs="宋体" w:asciiTheme="minorEastAsia" w:hAnsiTheme="minorEastAsia" w:eastAsiaTheme="minorEastAsia"/>
                <w:szCs w:val="21"/>
              </w:rPr>
            </w:pPr>
          </w:p>
        </w:tc>
        <w:tc>
          <w:tcPr>
            <w:tcW w:w="910" w:type="dxa"/>
            <w:vAlign w:val="center"/>
          </w:tcPr>
          <w:p>
            <w:pPr>
              <w:jc w:val="center"/>
              <w:rPr>
                <w:rFonts w:cs="宋体" w:asciiTheme="minorEastAsia" w:hAnsiTheme="minorEastAsia" w:eastAsiaTheme="minorEastAsia"/>
                <w:b/>
                <w:sz w:val="24"/>
              </w:rPr>
            </w:pPr>
          </w:p>
        </w:tc>
        <w:tc>
          <w:tcPr>
            <w:tcW w:w="1440" w:type="dxa"/>
            <w:vAlign w:val="center"/>
          </w:tcPr>
          <w:p>
            <w:pPr>
              <w:jc w:val="center"/>
              <w:rPr>
                <w:rFonts w:cs="宋体" w:asciiTheme="minorEastAsia" w:hAnsiTheme="minorEastAsia" w:eastAsiaTheme="minorEastAsia"/>
                <w:sz w:val="24"/>
              </w:rPr>
            </w:pP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1193" w:hRule="atLeast"/>
          <w:jc w:val="center"/>
        </w:trPr>
        <w:tc>
          <w:tcPr>
            <w:tcW w:w="9740" w:type="dxa"/>
            <w:gridSpan w:val="8"/>
            <w:vAlign w:val="center"/>
          </w:tcPr>
          <w:p>
            <w:pPr>
              <w:rPr>
                <w:rFonts w:cs="宋体" w:asciiTheme="minorEastAsia" w:hAnsiTheme="minorEastAsia" w:eastAsiaTheme="minorEastAsia"/>
                <w:bCs/>
                <w:sz w:val="24"/>
              </w:rPr>
            </w:pPr>
            <w:r>
              <w:rPr>
                <w:rFonts w:hint="eastAsia" w:cs="宋体" w:asciiTheme="minorEastAsia" w:hAnsiTheme="minorEastAsia" w:eastAsiaTheme="minorEastAsia"/>
                <w:bCs/>
                <w:sz w:val="24"/>
              </w:rPr>
              <w:t>招标人代表签字：</w:t>
            </w:r>
          </w:p>
          <w:p>
            <w:pPr>
              <w:rPr>
                <w:rFonts w:cs="宋体" w:asciiTheme="minorEastAsia" w:hAnsiTheme="minorEastAsia" w:eastAsiaTheme="minorEastAsia"/>
                <w:bCs/>
                <w:sz w:val="24"/>
              </w:rPr>
            </w:pPr>
          </w:p>
          <w:p>
            <w:pPr>
              <w:jc w:val="right"/>
              <w:rPr>
                <w:rFonts w:cs="宋体" w:asciiTheme="minorEastAsia" w:hAnsiTheme="minorEastAsia" w:eastAsiaTheme="minorEastAsia"/>
                <w:sz w:val="24"/>
                <w:szCs w:val="28"/>
              </w:rPr>
            </w:pPr>
            <w:r>
              <w:rPr>
                <w:rFonts w:hint="eastAsia" w:cs="宋体" w:asciiTheme="minorEastAsia" w:hAnsiTheme="minorEastAsia" w:eastAsiaTheme="minorEastAsia"/>
                <w:sz w:val="24"/>
              </w:rPr>
              <w:t xml:space="preserve">     年   月   日</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1425" w:hRule="atLeast"/>
          <w:jc w:val="center"/>
        </w:trPr>
        <w:tc>
          <w:tcPr>
            <w:tcW w:w="9740" w:type="dxa"/>
            <w:gridSpan w:val="8"/>
            <w:vAlign w:val="center"/>
          </w:tcPr>
          <w:p>
            <w:pPr>
              <w:rPr>
                <w:rFonts w:cs="宋体" w:asciiTheme="minorEastAsia" w:hAnsiTheme="minorEastAsia" w:eastAsiaTheme="minorEastAsia"/>
                <w:bCs/>
                <w:sz w:val="24"/>
              </w:rPr>
            </w:pPr>
            <w:r>
              <w:rPr>
                <w:rFonts w:hint="eastAsia" w:cs="宋体" w:asciiTheme="minorEastAsia" w:hAnsiTheme="minorEastAsia" w:eastAsiaTheme="minorEastAsia"/>
                <w:bCs/>
                <w:sz w:val="24"/>
              </w:rPr>
              <w:t>监督人员签字：</w:t>
            </w:r>
          </w:p>
          <w:p>
            <w:pPr>
              <w:jc w:val="right"/>
              <w:rPr>
                <w:rFonts w:cs="宋体" w:asciiTheme="minorEastAsia" w:hAnsiTheme="minorEastAsia" w:eastAsiaTheme="minorEastAsia"/>
                <w:sz w:val="24"/>
              </w:rPr>
            </w:pPr>
          </w:p>
          <w:p>
            <w:pPr>
              <w:jc w:val="right"/>
              <w:rPr>
                <w:rFonts w:cs="宋体" w:asciiTheme="minorEastAsia" w:hAnsiTheme="minorEastAsia" w:eastAsiaTheme="minorEastAsia"/>
                <w:sz w:val="24"/>
                <w:szCs w:val="28"/>
              </w:rPr>
            </w:pPr>
            <w:r>
              <w:rPr>
                <w:rFonts w:hint="eastAsia" w:cs="宋体" w:asciiTheme="minorEastAsia" w:hAnsiTheme="minorEastAsia" w:eastAsiaTheme="minorEastAsia"/>
                <w:sz w:val="24"/>
              </w:rPr>
              <w:t xml:space="preserve">     年   月   日</w:t>
            </w:r>
          </w:p>
        </w:tc>
      </w:tr>
    </w:tbl>
    <w:p>
      <w:pPr>
        <w:pStyle w:val="50"/>
        <w:sectPr>
          <w:pgSz w:w="11906" w:h="16838"/>
          <w:pgMar w:top="1440" w:right="1106" w:bottom="1440" w:left="1980" w:header="851" w:footer="567" w:gutter="0"/>
          <w:cols w:space="720" w:num="1"/>
          <w:titlePg/>
          <w:docGrid w:linePitch="312" w:charSpace="0"/>
        </w:sectPr>
      </w:pPr>
    </w:p>
    <w:p>
      <w:pPr>
        <w:spacing w:beforeLines="100" w:afterLines="100" w:line="400" w:lineRule="exact"/>
        <w:jc w:val="center"/>
        <w:rPr>
          <w:rFonts w:asciiTheme="minorEastAsia" w:hAnsiTheme="minorEastAsia" w:eastAsiaTheme="minorEastAsia" w:cstheme="minorEastAsia"/>
          <w:b/>
          <w:sz w:val="32"/>
          <w:szCs w:val="32"/>
        </w:rPr>
      </w:pPr>
      <w:r>
        <w:rPr>
          <w:rFonts w:hint="eastAsia" w:asciiTheme="minorEastAsia" w:hAnsiTheme="minorEastAsia" w:eastAsiaTheme="minorEastAsia" w:cstheme="minorEastAsia"/>
          <w:b/>
          <w:bCs/>
          <w:sz w:val="32"/>
          <w:szCs w:val="32"/>
        </w:rPr>
        <w:t>第六部分：建设工程施工合同</w:t>
      </w:r>
    </w:p>
    <w:p>
      <w:pPr>
        <w:spacing w:line="400" w:lineRule="exact"/>
        <w:ind w:right="40" w:rightChars="19"/>
        <w:rPr>
          <w:rFonts w:asciiTheme="minorEastAsia" w:hAnsiTheme="minorEastAsia" w:eastAsiaTheme="minorEastAsia" w:cstheme="minorEastAsia"/>
          <w:bCs/>
          <w:sz w:val="18"/>
          <w:szCs w:val="18"/>
        </w:rPr>
      </w:pPr>
    </w:p>
    <w:p>
      <w:pPr>
        <w:spacing w:line="480" w:lineRule="exact"/>
        <w:ind w:firstLine="270" w:firstLineChars="150"/>
        <w:rPr>
          <w:color w:val="000000"/>
          <w:sz w:val="18"/>
          <w:szCs w:val="18"/>
        </w:rPr>
      </w:pPr>
      <w:r>
        <w:rPr>
          <w:rFonts w:hint="eastAsia"/>
          <w:color w:val="000000"/>
          <w:sz w:val="18"/>
          <w:szCs w:val="18"/>
        </w:rPr>
        <w:t>说明：</w:t>
      </w:r>
      <w:r>
        <w:rPr>
          <w:color w:val="000000"/>
          <w:sz w:val="18"/>
          <w:szCs w:val="18"/>
        </w:rPr>
        <w:t>合同条款及格式</w:t>
      </w:r>
      <w:r>
        <w:rPr>
          <w:rFonts w:hint="eastAsia"/>
          <w:color w:val="000000"/>
          <w:sz w:val="18"/>
          <w:szCs w:val="18"/>
        </w:rPr>
        <w:t>应当作为</w:t>
      </w:r>
      <w:r>
        <w:rPr>
          <w:color w:val="000000"/>
          <w:sz w:val="18"/>
          <w:szCs w:val="18"/>
        </w:rPr>
        <w:t>招标文件的组成部分，</w:t>
      </w:r>
      <w:r>
        <w:rPr>
          <w:rFonts w:hint="eastAsia" w:ascii="宋体" w:hAnsi="宋体" w:cs="宋体"/>
          <w:color w:val="000000"/>
          <w:sz w:val="18"/>
          <w:szCs w:val="18"/>
        </w:rPr>
        <w:t>合同条款及格式采用</w:t>
      </w:r>
      <w:r>
        <w:rPr>
          <w:color w:val="000000"/>
          <w:sz w:val="18"/>
          <w:szCs w:val="18"/>
        </w:rPr>
        <w:t>《建设工程施工合同（示范文本）》（GF-2017-0201）。</w:t>
      </w:r>
    </w:p>
    <w:p>
      <w:pPr>
        <w:pStyle w:val="4"/>
        <w:jc w:val="center"/>
        <w:rPr>
          <w:b w:val="0"/>
          <w:color w:val="000000"/>
          <w:sz w:val="18"/>
          <w:szCs w:val="18"/>
        </w:rPr>
      </w:pPr>
      <w:bookmarkStart w:id="84" w:name="_Toc296503025"/>
      <w:bookmarkStart w:id="85" w:name="_Toc21505414"/>
      <w:bookmarkStart w:id="86" w:name="_Toc351203480"/>
      <w:bookmarkStart w:id="87" w:name="_Toc296890982"/>
      <w:r>
        <w:rPr>
          <w:b w:val="0"/>
          <w:color w:val="000000"/>
          <w:sz w:val="18"/>
          <w:szCs w:val="18"/>
        </w:rPr>
        <w:t>第一</w:t>
      </w:r>
      <w:r>
        <w:rPr>
          <w:rFonts w:hint="eastAsia"/>
          <w:b w:val="0"/>
          <w:color w:val="000000"/>
          <w:sz w:val="18"/>
          <w:szCs w:val="18"/>
        </w:rPr>
        <w:t>节</w:t>
      </w:r>
      <w:r>
        <w:rPr>
          <w:b w:val="0"/>
          <w:color w:val="000000"/>
          <w:sz w:val="18"/>
          <w:szCs w:val="18"/>
        </w:rPr>
        <w:t xml:space="preserve"> 合同协议书</w:t>
      </w:r>
      <w:bookmarkEnd w:id="84"/>
      <w:bookmarkEnd w:id="85"/>
      <w:bookmarkEnd w:id="86"/>
      <w:bookmarkEnd w:id="87"/>
    </w:p>
    <w:p>
      <w:pPr>
        <w:spacing w:line="480" w:lineRule="exact"/>
        <w:rPr>
          <w:rFonts w:ascii="宋体" w:hAnsi="宋体"/>
          <w:color w:val="000000"/>
          <w:sz w:val="18"/>
          <w:szCs w:val="18"/>
          <w:u w:val="single"/>
        </w:rPr>
      </w:pPr>
      <w:r>
        <w:rPr>
          <w:rFonts w:ascii="宋体" w:hAnsi="宋体"/>
          <w:color w:val="000000"/>
          <w:sz w:val="18"/>
          <w:szCs w:val="18"/>
        </w:rPr>
        <w:t>发包人（全称）：</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w:t>
      </w:r>
    </w:p>
    <w:p>
      <w:pPr>
        <w:spacing w:line="480" w:lineRule="exact"/>
        <w:rPr>
          <w:rFonts w:ascii="宋体" w:hAnsi="宋体"/>
          <w:color w:val="000000"/>
          <w:sz w:val="18"/>
          <w:szCs w:val="18"/>
          <w:u w:val="single"/>
        </w:rPr>
      </w:pPr>
      <w:r>
        <w:rPr>
          <w:rFonts w:ascii="宋体" w:hAnsi="宋体"/>
          <w:color w:val="000000"/>
          <w:sz w:val="18"/>
          <w:szCs w:val="18"/>
        </w:rPr>
        <w:t>承包人（全称）：</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w:t>
      </w:r>
    </w:p>
    <w:p>
      <w:pPr>
        <w:spacing w:line="480" w:lineRule="exact"/>
        <w:ind w:firstLine="360" w:firstLineChars="200"/>
        <w:rPr>
          <w:rFonts w:ascii="宋体" w:hAnsi="宋体"/>
          <w:color w:val="000000"/>
          <w:sz w:val="18"/>
          <w:szCs w:val="18"/>
        </w:rPr>
      </w:pPr>
      <w:r>
        <w:rPr>
          <w:rFonts w:ascii="宋体" w:hAnsi="宋体"/>
          <w:color w:val="000000"/>
          <w:sz w:val="18"/>
          <w:szCs w:val="18"/>
        </w:rPr>
        <w:t>根据《中华人民共和国</w:t>
      </w:r>
      <w:r>
        <w:rPr>
          <w:rFonts w:hint="eastAsia" w:ascii="宋体" w:hAnsi="宋体"/>
          <w:color w:val="000000"/>
          <w:sz w:val="18"/>
          <w:szCs w:val="18"/>
          <w:lang w:val="en-US" w:eastAsia="zh-CN"/>
        </w:rPr>
        <w:t>民典</w:t>
      </w:r>
      <w:r>
        <w:rPr>
          <w:rFonts w:ascii="宋体" w:hAnsi="宋体"/>
          <w:color w:val="000000"/>
          <w:sz w:val="18"/>
          <w:szCs w:val="18"/>
        </w:rPr>
        <w:t>法》、《中华人民共和国建筑法》及有关法律规定，遵循平等、自愿、公平和诚实信用的原则，双方就</w:t>
      </w:r>
      <w:r>
        <w:rPr>
          <w:rFonts w:ascii="宋体" w:hAnsi="宋体"/>
          <w:color w:val="000000"/>
          <w:sz w:val="18"/>
          <w:szCs w:val="18"/>
          <w:u w:val="single"/>
        </w:rPr>
        <w:t xml:space="preserve">                       </w:t>
      </w:r>
      <w:r>
        <w:rPr>
          <w:rFonts w:ascii="宋体" w:hAnsi="宋体"/>
          <w:color w:val="000000"/>
          <w:sz w:val="18"/>
          <w:szCs w:val="18"/>
        </w:rPr>
        <w:t>工程施工及有关事项协商一致</w:t>
      </w:r>
      <w:r>
        <w:rPr>
          <w:rFonts w:hint="eastAsia" w:ascii="宋体" w:hAnsi="宋体"/>
          <w:color w:val="000000"/>
          <w:sz w:val="18"/>
          <w:szCs w:val="18"/>
        </w:rPr>
        <w:t>，</w:t>
      </w:r>
      <w:r>
        <w:rPr>
          <w:rFonts w:ascii="宋体" w:hAnsi="宋体"/>
          <w:color w:val="000000"/>
          <w:sz w:val="18"/>
          <w:szCs w:val="18"/>
        </w:rPr>
        <w:t>共同达成如下协议：</w:t>
      </w:r>
    </w:p>
    <w:p>
      <w:pPr>
        <w:spacing w:line="480" w:lineRule="exact"/>
        <w:ind w:firstLine="360" w:firstLineChars="200"/>
        <w:rPr>
          <w:rFonts w:ascii="宋体" w:hAnsi="宋体"/>
          <w:color w:val="000000"/>
          <w:sz w:val="18"/>
          <w:szCs w:val="18"/>
        </w:rPr>
      </w:pPr>
      <w:bookmarkStart w:id="88" w:name="_Toc351203481"/>
      <w:r>
        <w:rPr>
          <w:rFonts w:ascii="宋体" w:hAnsi="宋体"/>
          <w:color w:val="000000"/>
          <w:sz w:val="18"/>
          <w:szCs w:val="18"/>
        </w:rPr>
        <w:t>一、工程概况</w:t>
      </w:r>
      <w:bookmarkEnd w:id="88"/>
    </w:p>
    <w:p>
      <w:pPr>
        <w:spacing w:line="480" w:lineRule="exact"/>
        <w:ind w:firstLine="352" w:firstLineChars="196"/>
        <w:rPr>
          <w:rFonts w:ascii="宋体" w:hAnsi="宋体"/>
          <w:color w:val="000000"/>
          <w:sz w:val="18"/>
          <w:szCs w:val="18"/>
          <w:u w:val="single"/>
        </w:rPr>
      </w:pPr>
      <w:r>
        <w:rPr>
          <w:rFonts w:ascii="宋体" w:hAnsi="宋体"/>
          <w:bCs/>
          <w:color w:val="000000"/>
          <w:sz w:val="18"/>
          <w:szCs w:val="18"/>
        </w:rPr>
        <w:t>1.工程名称</w:t>
      </w:r>
      <w:r>
        <w:rPr>
          <w:rFonts w:ascii="宋体" w:hAnsi="宋体"/>
          <w:color w:val="000000"/>
          <w:sz w:val="18"/>
          <w:szCs w:val="18"/>
        </w:rPr>
        <w:t>：</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ind w:firstLine="352" w:firstLineChars="196"/>
        <w:rPr>
          <w:rFonts w:ascii="宋体" w:hAnsi="宋体"/>
          <w:bCs/>
          <w:color w:val="000000"/>
          <w:sz w:val="18"/>
          <w:szCs w:val="18"/>
        </w:rPr>
      </w:pPr>
      <w:r>
        <w:rPr>
          <w:rFonts w:ascii="宋体" w:hAnsi="宋体"/>
          <w:bCs/>
          <w:color w:val="000000"/>
          <w:sz w:val="18"/>
          <w:szCs w:val="18"/>
        </w:rPr>
        <w:t>2.工程地点：</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ind w:firstLine="352" w:firstLineChars="196"/>
        <w:rPr>
          <w:rFonts w:ascii="宋体" w:hAnsi="宋体"/>
          <w:bCs/>
          <w:color w:val="000000"/>
          <w:sz w:val="18"/>
          <w:szCs w:val="18"/>
        </w:rPr>
      </w:pPr>
      <w:r>
        <w:rPr>
          <w:rFonts w:ascii="宋体" w:hAnsi="宋体"/>
          <w:bCs/>
          <w:color w:val="000000"/>
          <w:sz w:val="18"/>
          <w:szCs w:val="18"/>
        </w:rPr>
        <w:t>3.工程立项批准文号：</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bCs/>
          <w:color w:val="000000"/>
          <w:sz w:val="18"/>
          <w:szCs w:val="18"/>
        </w:rPr>
        <w:t>。</w:t>
      </w:r>
    </w:p>
    <w:p>
      <w:pPr>
        <w:spacing w:line="480" w:lineRule="exact"/>
        <w:ind w:firstLine="352" w:firstLineChars="196"/>
        <w:rPr>
          <w:rFonts w:ascii="宋体" w:hAnsi="宋体"/>
          <w:bCs/>
          <w:color w:val="000000"/>
          <w:sz w:val="18"/>
          <w:szCs w:val="18"/>
        </w:rPr>
      </w:pPr>
      <w:r>
        <w:rPr>
          <w:rFonts w:ascii="宋体" w:hAnsi="宋体"/>
          <w:bCs/>
          <w:color w:val="000000"/>
          <w:sz w:val="18"/>
          <w:szCs w:val="18"/>
        </w:rPr>
        <w:t>4.资金来源：</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bCs/>
          <w:color w:val="000000"/>
          <w:sz w:val="18"/>
          <w:szCs w:val="18"/>
        </w:rPr>
        <w:t>。</w:t>
      </w:r>
    </w:p>
    <w:p>
      <w:pPr>
        <w:spacing w:line="480" w:lineRule="exact"/>
        <w:ind w:firstLine="352" w:firstLineChars="196"/>
        <w:rPr>
          <w:rFonts w:ascii="宋体" w:hAnsi="宋体"/>
          <w:bCs/>
          <w:color w:val="000000"/>
          <w:sz w:val="18"/>
          <w:szCs w:val="18"/>
        </w:rPr>
      </w:pPr>
      <w:r>
        <w:rPr>
          <w:rFonts w:hint="eastAsia" w:ascii="宋体" w:hAnsi="宋体"/>
          <w:bCs/>
          <w:color w:val="000000"/>
          <w:sz w:val="18"/>
          <w:szCs w:val="18"/>
        </w:rPr>
        <w:t>5.工程内容：</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bCs/>
          <w:color w:val="000000"/>
          <w:sz w:val="18"/>
          <w:szCs w:val="18"/>
        </w:rPr>
        <w:t>。</w:t>
      </w:r>
    </w:p>
    <w:p>
      <w:pPr>
        <w:spacing w:line="480" w:lineRule="exact"/>
        <w:ind w:firstLine="352" w:firstLineChars="196"/>
        <w:rPr>
          <w:rFonts w:ascii="宋体" w:hAnsi="宋体"/>
          <w:bCs/>
          <w:color w:val="000000"/>
          <w:sz w:val="18"/>
          <w:szCs w:val="18"/>
        </w:rPr>
      </w:pPr>
      <w:r>
        <w:rPr>
          <w:rFonts w:hint="eastAsia" w:ascii="宋体" w:hAnsi="宋体"/>
          <w:color w:val="000000"/>
          <w:sz w:val="18"/>
          <w:szCs w:val="18"/>
        </w:rPr>
        <w:t>群体工程应附《</w:t>
      </w:r>
      <w:r>
        <w:rPr>
          <w:rFonts w:ascii="宋体" w:hAnsi="宋体"/>
          <w:color w:val="000000"/>
          <w:sz w:val="18"/>
          <w:szCs w:val="18"/>
        </w:rPr>
        <w:t>承包人承揽工程项目一览表</w:t>
      </w:r>
      <w:r>
        <w:rPr>
          <w:rFonts w:hint="eastAsia" w:ascii="宋体" w:hAnsi="宋体"/>
          <w:color w:val="000000"/>
          <w:sz w:val="18"/>
          <w:szCs w:val="18"/>
        </w:rPr>
        <w:t>》（附件1）。</w:t>
      </w:r>
    </w:p>
    <w:p>
      <w:pPr>
        <w:spacing w:line="480" w:lineRule="exact"/>
        <w:ind w:firstLine="352" w:firstLineChars="196"/>
        <w:rPr>
          <w:rFonts w:ascii="宋体" w:hAnsi="宋体"/>
          <w:color w:val="000000"/>
          <w:sz w:val="18"/>
          <w:szCs w:val="18"/>
        </w:rPr>
      </w:pPr>
      <w:r>
        <w:rPr>
          <w:rFonts w:hint="eastAsia" w:ascii="宋体" w:hAnsi="宋体"/>
          <w:bCs/>
          <w:color w:val="000000"/>
          <w:sz w:val="18"/>
          <w:szCs w:val="18"/>
        </w:rPr>
        <w:t>6</w:t>
      </w:r>
      <w:r>
        <w:rPr>
          <w:rFonts w:ascii="宋体" w:hAnsi="宋体"/>
          <w:bCs/>
          <w:color w:val="000000"/>
          <w:sz w:val="18"/>
          <w:szCs w:val="18"/>
        </w:rPr>
        <w:t>.工程承包范围：</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 xml:space="preserve">   </w:t>
      </w:r>
      <w:bookmarkStart w:id="89" w:name="_Toc351203482"/>
      <w:r>
        <w:rPr>
          <w:rFonts w:ascii="宋体" w:hAnsi="宋体"/>
          <w:color w:val="000000"/>
          <w:sz w:val="18"/>
          <w:szCs w:val="18"/>
        </w:rPr>
        <w:t>二、合同工期</w:t>
      </w:r>
      <w:bookmarkEnd w:id="89"/>
    </w:p>
    <w:p>
      <w:pPr>
        <w:spacing w:line="480" w:lineRule="exact"/>
        <w:ind w:firstLine="459"/>
        <w:rPr>
          <w:rFonts w:ascii="宋体" w:hAnsi="宋体"/>
          <w:color w:val="000000"/>
          <w:sz w:val="18"/>
          <w:szCs w:val="18"/>
        </w:rPr>
      </w:pPr>
      <w:r>
        <w:rPr>
          <w:rFonts w:ascii="宋体" w:hAnsi="宋体"/>
          <w:color w:val="000000"/>
          <w:sz w:val="18"/>
          <w:szCs w:val="18"/>
        </w:rPr>
        <w:t>计划开工日期：</w:t>
      </w:r>
      <w:r>
        <w:rPr>
          <w:rFonts w:ascii="宋体" w:hAnsi="宋体"/>
          <w:color w:val="000000"/>
          <w:sz w:val="18"/>
          <w:szCs w:val="18"/>
          <w:u w:val="single"/>
        </w:rPr>
        <w:t></w:t>
      </w:r>
      <w:r>
        <w:rPr>
          <w:rFonts w:ascii="宋体" w:hAnsi="宋体"/>
          <w:color w:val="000000"/>
          <w:sz w:val="18"/>
          <w:szCs w:val="18"/>
        </w:rPr>
        <w:t>年</w:t>
      </w:r>
      <w:r>
        <w:rPr>
          <w:rFonts w:ascii="宋体" w:hAnsi="宋体"/>
          <w:color w:val="000000"/>
          <w:sz w:val="18"/>
          <w:szCs w:val="18"/>
          <w:u w:val="single"/>
        </w:rPr>
        <w:t></w:t>
      </w:r>
      <w:r>
        <w:rPr>
          <w:rFonts w:ascii="宋体" w:hAnsi="宋体"/>
          <w:color w:val="000000"/>
          <w:sz w:val="18"/>
          <w:szCs w:val="18"/>
        </w:rPr>
        <w:t>月</w:t>
      </w:r>
      <w:r>
        <w:rPr>
          <w:rFonts w:ascii="宋体" w:hAnsi="宋体"/>
          <w:color w:val="000000"/>
          <w:sz w:val="18"/>
          <w:szCs w:val="18"/>
          <w:u w:val="single"/>
        </w:rPr>
        <w:t></w:t>
      </w:r>
      <w:r>
        <w:rPr>
          <w:rFonts w:ascii="宋体" w:hAnsi="宋体"/>
          <w:color w:val="000000"/>
          <w:sz w:val="18"/>
          <w:szCs w:val="18"/>
        </w:rPr>
        <w:t>日。</w:t>
      </w:r>
    </w:p>
    <w:p>
      <w:pPr>
        <w:spacing w:line="480" w:lineRule="exact"/>
        <w:ind w:firstLine="459"/>
        <w:rPr>
          <w:rFonts w:ascii="宋体" w:hAnsi="宋体"/>
          <w:color w:val="000000"/>
          <w:sz w:val="18"/>
          <w:szCs w:val="18"/>
        </w:rPr>
      </w:pPr>
      <w:r>
        <w:rPr>
          <w:rFonts w:ascii="宋体" w:hAnsi="宋体"/>
          <w:color w:val="000000"/>
          <w:sz w:val="18"/>
          <w:szCs w:val="18"/>
        </w:rPr>
        <w:t>计划竣工日期：</w:t>
      </w:r>
      <w:r>
        <w:rPr>
          <w:rFonts w:ascii="宋体" w:hAnsi="宋体"/>
          <w:color w:val="000000"/>
          <w:sz w:val="18"/>
          <w:szCs w:val="18"/>
          <w:u w:val="single"/>
        </w:rPr>
        <w:t></w:t>
      </w:r>
      <w:r>
        <w:rPr>
          <w:rFonts w:ascii="宋体" w:hAnsi="宋体"/>
          <w:color w:val="000000"/>
          <w:sz w:val="18"/>
          <w:szCs w:val="18"/>
        </w:rPr>
        <w:t>年</w:t>
      </w:r>
      <w:r>
        <w:rPr>
          <w:rFonts w:ascii="宋体" w:hAnsi="宋体"/>
          <w:color w:val="000000"/>
          <w:sz w:val="18"/>
          <w:szCs w:val="18"/>
          <w:u w:val="single"/>
        </w:rPr>
        <w:t></w:t>
      </w:r>
      <w:r>
        <w:rPr>
          <w:rFonts w:ascii="宋体" w:hAnsi="宋体"/>
          <w:color w:val="000000"/>
          <w:sz w:val="18"/>
          <w:szCs w:val="18"/>
        </w:rPr>
        <w:t>月</w:t>
      </w:r>
      <w:r>
        <w:rPr>
          <w:rFonts w:ascii="宋体" w:hAnsi="宋体"/>
          <w:color w:val="000000"/>
          <w:sz w:val="18"/>
          <w:szCs w:val="18"/>
          <w:u w:val="single"/>
        </w:rPr>
        <w:t></w:t>
      </w:r>
      <w:r>
        <w:rPr>
          <w:rFonts w:ascii="宋体" w:hAnsi="宋体"/>
          <w:color w:val="000000"/>
          <w:sz w:val="18"/>
          <w:szCs w:val="18"/>
        </w:rPr>
        <w:t>日。</w:t>
      </w:r>
    </w:p>
    <w:p>
      <w:pPr>
        <w:spacing w:line="480" w:lineRule="exact"/>
        <w:ind w:firstLine="459"/>
        <w:rPr>
          <w:rFonts w:ascii="宋体" w:hAnsi="宋体"/>
          <w:color w:val="000000"/>
          <w:sz w:val="18"/>
          <w:szCs w:val="18"/>
        </w:rPr>
      </w:pPr>
      <w:r>
        <w:rPr>
          <w:rFonts w:ascii="宋体" w:hAnsi="宋体"/>
          <w:color w:val="000000"/>
          <w:sz w:val="18"/>
          <w:szCs w:val="18"/>
        </w:rPr>
        <w:t>工期总日历天数：</w:t>
      </w:r>
      <w:r>
        <w:rPr>
          <w:rFonts w:ascii="宋体" w:hAnsi="宋体"/>
          <w:color w:val="000000"/>
          <w:sz w:val="18"/>
          <w:szCs w:val="18"/>
          <w:u w:val="single"/>
        </w:rPr>
        <w:t></w:t>
      </w:r>
      <w:r>
        <w:rPr>
          <w:rFonts w:ascii="宋体" w:hAnsi="宋体"/>
          <w:color w:val="000000"/>
          <w:sz w:val="18"/>
          <w:szCs w:val="18"/>
        </w:rPr>
        <w:t>天。工期总日历天数与根据前述计划开竣工日期计算的工期天数不一致的，以工期总日历天数为准。</w:t>
      </w:r>
    </w:p>
    <w:p>
      <w:pPr>
        <w:spacing w:line="480" w:lineRule="exact"/>
        <w:rPr>
          <w:rFonts w:ascii="宋体" w:hAnsi="宋体"/>
          <w:color w:val="000000"/>
          <w:sz w:val="18"/>
          <w:szCs w:val="18"/>
        </w:rPr>
      </w:pPr>
      <w:r>
        <w:rPr>
          <w:rFonts w:ascii="宋体" w:hAnsi="宋体"/>
          <w:color w:val="000000"/>
          <w:sz w:val="18"/>
          <w:szCs w:val="18"/>
        </w:rPr>
        <w:t xml:space="preserve">    </w:t>
      </w:r>
      <w:bookmarkStart w:id="90" w:name="_Toc351203483"/>
      <w:r>
        <w:rPr>
          <w:rFonts w:ascii="宋体" w:hAnsi="宋体"/>
          <w:color w:val="000000"/>
          <w:sz w:val="18"/>
          <w:szCs w:val="18"/>
        </w:rPr>
        <w:t>三、质量标准</w:t>
      </w:r>
      <w:bookmarkEnd w:id="90"/>
    </w:p>
    <w:p>
      <w:pPr>
        <w:spacing w:line="480" w:lineRule="exact"/>
        <w:ind w:firstLine="459"/>
        <w:rPr>
          <w:rFonts w:ascii="宋体" w:hAnsi="宋体"/>
          <w:color w:val="000000"/>
          <w:sz w:val="18"/>
          <w:szCs w:val="18"/>
        </w:rPr>
      </w:pPr>
      <w:r>
        <w:rPr>
          <w:rFonts w:ascii="宋体" w:hAnsi="宋体"/>
          <w:color w:val="000000"/>
          <w:sz w:val="18"/>
          <w:szCs w:val="18"/>
        </w:rPr>
        <w:t>工程质量符合</w:t>
      </w:r>
      <w:r>
        <w:rPr>
          <w:rFonts w:ascii="宋体" w:hAnsi="宋体"/>
          <w:color w:val="000000"/>
          <w:sz w:val="18"/>
          <w:szCs w:val="18"/>
          <w:u w:val="single"/>
        </w:rPr>
        <w:t></w:t>
      </w:r>
      <w:r>
        <w:rPr>
          <w:rFonts w:ascii="宋体" w:hAnsi="宋体"/>
          <w:color w:val="000000"/>
          <w:sz w:val="18"/>
          <w:szCs w:val="18"/>
        </w:rPr>
        <w:t>标准。</w:t>
      </w:r>
    </w:p>
    <w:p>
      <w:pPr>
        <w:spacing w:line="480" w:lineRule="exact"/>
        <w:rPr>
          <w:rFonts w:ascii="宋体" w:hAnsi="宋体"/>
          <w:color w:val="000000"/>
          <w:sz w:val="18"/>
          <w:szCs w:val="18"/>
        </w:rPr>
      </w:pPr>
      <w:r>
        <w:rPr>
          <w:rFonts w:ascii="宋体" w:hAnsi="宋体"/>
          <w:color w:val="000000"/>
          <w:sz w:val="18"/>
          <w:szCs w:val="18"/>
        </w:rPr>
        <w:t xml:space="preserve">    </w:t>
      </w:r>
      <w:bookmarkStart w:id="91" w:name="_Toc351203484"/>
      <w:r>
        <w:rPr>
          <w:rFonts w:ascii="宋体" w:hAnsi="宋体"/>
          <w:color w:val="000000"/>
          <w:sz w:val="18"/>
          <w:szCs w:val="18"/>
        </w:rPr>
        <w:t>四、签约合同价与合同价格形式</w:t>
      </w:r>
      <w:bookmarkEnd w:id="91"/>
      <w:r>
        <w:rPr>
          <w:rFonts w:ascii="宋体" w:hAnsi="宋体"/>
          <w:color w:val="000000"/>
          <w:sz w:val="18"/>
          <w:szCs w:val="18"/>
        </w:rPr>
        <w:tab/>
      </w:r>
    </w:p>
    <w:p>
      <w:pPr>
        <w:spacing w:line="480" w:lineRule="exact"/>
        <w:ind w:firstLine="360" w:firstLineChars="200"/>
        <w:rPr>
          <w:rFonts w:ascii="宋体" w:hAnsi="宋体"/>
          <w:color w:val="000000"/>
          <w:sz w:val="18"/>
          <w:szCs w:val="18"/>
        </w:rPr>
      </w:pPr>
      <w:r>
        <w:rPr>
          <w:rFonts w:ascii="宋体" w:hAnsi="宋体"/>
          <w:color w:val="000000"/>
          <w:sz w:val="18"/>
          <w:szCs w:val="18"/>
        </w:rPr>
        <w:t>1.签约合同价为：</w:t>
      </w:r>
    </w:p>
    <w:p>
      <w:pPr>
        <w:spacing w:line="480" w:lineRule="exact"/>
        <w:ind w:firstLine="450" w:firstLineChars="250"/>
        <w:rPr>
          <w:rFonts w:ascii="宋体" w:hAnsi="宋体"/>
          <w:color w:val="000000"/>
          <w:sz w:val="18"/>
          <w:szCs w:val="18"/>
        </w:rPr>
      </w:pPr>
      <w:r>
        <w:rPr>
          <w:rFonts w:ascii="宋体" w:hAnsi="宋体"/>
          <w:color w:val="000000"/>
          <w:sz w:val="18"/>
          <w:szCs w:val="18"/>
        </w:rPr>
        <w:t>人民币（大写）</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元)；</w:t>
      </w:r>
    </w:p>
    <w:p>
      <w:pPr>
        <w:spacing w:line="480" w:lineRule="exact"/>
        <w:ind w:firstLine="360" w:firstLineChars="200"/>
        <w:rPr>
          <w:rFonts w:ascii="宋体" w:hAnsi="宋体"/>
          <w:color w:val="000000"/>
          <w:sz w:val="18"/>
          <w:szCs w:val="18"/>
        </w:rPr>
      </w:pPr>
      <w:r>
        <w:rPr>
          <w:rFonts w:ascii="宋体" w:hAnsi="宋体"/>
          <w:color w:val="000000"/>
          <w:sz w:val="18"/>
          <w:szCs w:val="18"/>
        </w:rPr>
        <w:t>其中：</w:t>
      </w:r>
    </w:p>
    <w:p>
      <w:pPr>
        <w:spacing w:line="480" w:lineRule="exact"/>
        <w:ind w:firstLine="360" w:firstLineChars="200"/>
        <w:rPr>
          <w:rFonts w:ascii="宋体" w:hAnsi="宋体"/>
          <w:color w:val="000000"/>
          <w:sz w:val="18"/>
          <w:szCs w:val="18"/>
        </w:rPr>
      </w:pPr>
      <w:r>
        <w:rPr>
          <w:rFonts w:ascii="宋体" w:hAnsi="宋体"/>
          <w:color w:val="000000"/>
          <w:sz w:val="18"/>
          <w:szCs w:val="18"/>
        </w:rPr>
        <w:t>（1）安全文明施工费：</w:t>
      </w:r>
    </w:p>
    <w:p>
      <w:pPr>
        <w:spacing w:line="480" w:lineRule="exact"/>
        <w:ind w:firstLine="810" w:firstLineChars="450"/>
        <w:rPr>
          <w:rFonts w:ascii="宋体" w:hAnsi="宋体"/>
          <w:color w:val="000000"/>
          <w:sz w:val="18"/>
          <w:szCs w:val="18"/>
        </w:rPr>
      </w:pPr>
      <w:r>
        <w:rPr>
          <w:rFonts w:ascii="宋体" w:hAnsi="宋体"/>
          <w:color w:val="000000"/>
          <w:sz w:val="18"/>
          <w:szCs w:val="18"/>
        </w:rPr>
        <w:t>人民币（大写）</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rPr>
        <w:t>元)；</w:t>
      </w:r>
    </w:p>
    <w:p>
      <w:pPr>
        <w:spacing w:line="480" w:lineRule="exact"/>
        <w:ind w:firstLine="360" w:firstLineChars="200"/>
        <w:rPr>
          <w:rFonts w:ascii="宋体" w:hAnsi="宋体"/>
          <w:color w:val="000000"/>
          <w:sz w:val="18"/>
          <w:szCs w:val="18"/>
        </w:rPr>
      </w:pPr>
      <w:r>
        <w:rPr>
          <w:rFonts w:ascii="宋体" w:hAnsi="宋体"/>
          <w:color w:val="000000"/>
          <w:sz w:val="18"/>
          <w:szCs w:val="18"/>
        </w:rPr>
        <w:t>（2）材料和工程设备暂估价金额：</w:t>
      </w:r>
    </w:p>
    <w:p>
      <w:pPr>
        <w:spacing w:line="480" w:lineRule="exact"/>
        <w:ind w:firstLine="810" w:firstLineChars="450"/>
        <w:rPr>
          <w:rFonts w:ascii="宋体" w:hAnsi="宋体"/>
          <w:color w:val="000000"/>
          <w:sz w:val="18"/>
          <w:szCs w:val="18"/>
        </w:rPr>
      </w:pPr>
      <w:r>
        <w:rPr>
          <w:rFonts w:ascii="宋体" w:hAnsi="宋体"/>
          <w:color w:val="000000"/>
          <w:sz w:val="18"/>
          <w:szCs w:val="18"/>
        </w:rPr>
        <w:t>人民币（大写）</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元)；</w:t>
      </w:r>
    </w:p>
    <w:p>
      <w:pPr>
        <w:spacing w:line="480" w:lineRule="exact"/>
        <w:ind w:firstLine="360" w:firstLineChars="200"/>
        <w:rPr>
          <w:rFonts w:ascii="宋体" w:hAnsi="宋体"/>
          <w:color w:val="000000"/>
          <w:sz w:val="18"/>
          <w:szCs w:val="18"/>
        </w:rPr>
      </w:pPr>
      <w:r>
        <w:rPr>
          <w:rFonts w:ascii="宋体" w:hAnsi="宋体"/>
          <w:color w:val="000000"/>
          <w:sz w:val="18"/>
          <w:szCs w:val="18"/>
        </w:rPr>
        <w:t>（3）专业工程暂估价金额：</w:t>
      </w:r>
    </w:p>
    <w:p>
      <w:pPr>
        <w:spacing w:line="480" w:lineRule="exact"/>
        <w:ind w:firstLine="810" w:firstLineChars="450"/>
        <w:rPr>
          <w:rFonts w:ascii="宋体" w:hAnsi="宋体"/>
          <w:color w:val="000000"/>
          <w:sz w:val="18"/>
          <w:szCs w:val="18"/>
        </w:rPr>
      </w:pPr>
      <w:r>
        <w:rPr>
          <w:rFonts w:ascii="宋体" w:hAnsi="宋体"/>
          <w:color w:val="000000"/>
          <w:sz w:val="18"/>
          <w:szCs w:val="18"/>
        </w:rPr>
        <w:t>人民币（大写）</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元)；</w:t>
      </w:r>
    </w:p>
    <w:p>
      <w:pPr>
        <w:spacing w:line="480" w:lineRule="exact"/>
        <w:ind w:firstLine="360" w:firstLineChars="200"/>
        <w:rPr>
          <w:rFonts w:ascii="宋体" w:hAnsi="宋体"/>
          <w:color w:val="000000"/>
          <w:sz w:val="18"/>
          <w:szCs w:val="18"/>
        </w:rPr>
      </w:pPr>
      <w:r>
        <w:rPr>
          <w:rFonts w:ascii="宋体" w:hAnsi="宋体"/>
          <w:color w:val="000000"/>
          <w:sz w:val="18"/>
          <w:szCs w:val="18"/>
        </w:rPr>
        <w:t>（4）暂列金额：</w:t>
      </w:r>
    </w:p>
    <w:p>
      <w:pPr>
        <w:spacing w:line="480" w:lineRule="exact"/>
        <w:ind w:firstLine="810" w:firstLineChars="450"/>
        <w:rPr>
          <w:rFonts w:ascii="宋体" w:hAnsi="宋体"/>
          <w:color w:val="000000"/>
          <w:sz w:val="18"/>
          <w:szCs w:val="18"/>
        </w:rPr>
      </w:pPr>
      <w:r>
        <w:rPr>
          <w:rFonts w:ascii="宋体" w:hAnsi="宋体"/>
          <w:color w:val="000000"/>
          <w:sz w:val="18"/>
          <w:szCs w:val="18"/>
        </w:rPr>
        <w:t>人民币（大写）</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元)。</w:t>
      </w:r>
    </w:p>
    <w:p>
      <w:pPr>
        <w:spacing w:line="480" w:lineRule="exact"/>
        <w:ind w:firstLine="360" w:firstLineChars="200"/>
        <w:rPr>
          <w:rFonts w:ascii="宋体" w:hAnsi="宋体"/>
          <w:color w:val="000000"/>
          <w:sz w:val="18"/>
          <w:szCs w:val="18"/>
        </w:rPr>
      </w:pPr>
      <w:r>
        <w:rPr>
          <w:rFonts w:ascii="宋体" w:hAnsi="宋体"/>
          <w:color w:val="000000"/>
          <w:sz w:val="18"/>
          <w:szCs w:val="18"/>
        </w:rPr>
        <w:t>2.合同价格形式：</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 xml:space="preserve">    </w:t>
      </w:r>
      <w:bookmarkStart w:id="92" w:name="_Toc351203485"/>
      <w:r>
        <w:rPr>
          <w:rFonts w:ascii="宋体" w:hAnsi="宋体"/>
          <w:color w:val="000000"/>
          <w:sz w:val="18"/>
          <w:szCs w:val="18"/>
        </w:rPr>
        <w:t>五、</w:t>
      </w:r>
      <w:bookmarkEnd w:id="92"/>
      <w:r>
        <w:rPr>
          <w:rFonts w:ascii="宋体" w:hAnsi="宋体"/>
          <w:color w:val="000000"/>
          <w:sz w:val="18"/>
          <w:szCs w:val="18"/>
        </w:rPr>
        <w:t>项目经理</w:t>
      </w:r>
    </w:p>
    <w:p>
      <w:pPr>
        <w:spacing w:line="480" w:lineRule="exact"/>
        <w:ind w:firstLine="360" w:firstLineChars="200"/>
        <w:rPr>
          <w:rFonts w:ascii="宋体" w:hAnsi="宋体"/>
          <w:color w:val="000000"/>
          <w:sz w:val="18"/>
          <w:szCs w:val="18"/>
        </w:rPr>
      </w:pPr>
      <w:r>
        <w:rPr>
          <w:rFonts w:ascii="宋体" w:hAnsi="宋体"/>
          <w:color w:val="000000"/>
          <w:sz w:val="18"/>
          <w:szCs w:val="18"/>
        </w:rPr>
        <w:t>承包人项目经理：</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 xml:space="preserve">    </w:t>
      </w:r>
      <w:bookmarkStart w:id="93" w:name="_Toc351203486"/>
      <w:r>
        <w:rPr>
          <w:rFonts w:ascii="宋体" w:hAnsi="宋体"/>
          <w:color w:val="000000"/>
          <w:sz w:val="18"/>
          <w:szCs w:val="18"/>
        </w:rPr>
        <w:t>六、合同文件构成</w:t>
      </w:r>
      <w:bookmarkEnd w:id="93"/>
    </w:p>
    <w:p>
      <w:pPr>
        <w:spacing w:line="480" w:lineRule="exact"/>
        <w:ind w:firstLine="360" w:firstLineChars="200"/>
        <w:rPr>
          <w:rFonts w:ascii="宋体" w:hAnsi="宋体"/>
          <w:bCs/>
          <w:color w:val="000000"/>
          <w:sz w:val="18"/>
          <w:szCs w:val="18"/>
        </w:rPr>
      </w:pPr>
      <w:r>
        <w:rPr>
          <w:rFonts w:ascii="宋体" w:hAnsi="宋体"/>
          <w:bCs/>
          <w:color w:val="000000"/>
          <w:sz w:val="18"/>
          <w:szCs w:val="18"/>
        </w:rPr>
        <w:t>本协议书与下列文件一起构成合同文件：</w:t>
      </w:r>
    </w:p>
    <w:p>
      <w:pPr>
        <w:autoSpaceDE w:val="0"/>
        <w:autoSpaceDN w:val="0"/>
        <w:adjustRightInd w:val="0"/>
        <w:spacing w:line="480" w:lineRule="exact"/>
        <w:ind w:firstLine="360" w:firstLineChars="200"/>
        <w:jc w:val="left"/>
        <w:rPr>
          <w:rFonts w:ascii="宋体" w:hAnsi="宋体"/>
          <w:color w:val="000000"/>
          <w:sz w:val="18"/>
          <w:szCs w:val="18"/>
        </w:rPr>
      </w:pPr>
      <w:r>
        <w:rPr>
          <w:rFonts w:ascii="宋体" w:hAnsi="宋体"/>
          <w:color w:val="000000"/>
          <w:sz w:val="18"/>
          <w:szCs w:val="18"/>
        </w:rPr>
        <w:t>（1）中标通知书（如果有）；</w:t>
      </w:r>
    </w:p>
    <w:p>
      <w:pPr>
        <w:autoSpaceDE w:val="0"/>
        <w:autoSpaceDN w:val="0"/>
        <w:adjustRightInd w:val="0"/>
        <w:spacing w:line="480" w:lineRule="exact"/>
        <w:ind w:firstLine="360" w:firstLineChars="200"/>
        <w:jc w:val="left"/>
        <w:rPr>
          <w:rFonts w:ascii="宋体" w:hAnsi="宋体"/>
          <w:color w:val="000000"/>
          <w:sz w:val="18"/>
          <w:szCs w:val="18"/>
        </w:rPr>
      </w:pPr>
      <w:r>
        <w:rPr>
          <w:rFonts w:ascii="宋体" w:hAnsi="宋体"/>
          <w:color w:val="000000"/>
          <w:sz w:val="18"/>
          <w:szCs w:val="18"/>
        </w:rPr>
        <w:t xml:space="preserve">（2）投标函及其附录（如果有）； </w:t>
      </w:r>
    </w:p>
    <w:p>
      <w:pPr>
        <w:autoSpaceDE w:val="0"/>
        <w:autoSpaceDN w:val="0"/>
        <w:adjustRightInd w:val="0"/>
        <w:spacing w:line="480" w:lineRule="exact"/>
        <w:ind w:firstLine="360" w:firstLineChars="200"/>
        <w:jc w:val="left"/>
        <w:rPr>
          <w:rFonts w:ascii="宋体" w:hAnsi="宋体"/>
          <w:color w:val="000000"/>
          <w:sz w:val="18"/>
          <w:szCs w:val="18"/>
        </w:rPr>
      </w:pPr>
      <w:r>
        <w:rPr>
          <w:rFonts w:ascii="宋体" w:hAnsi="宋体"/>
          <w:color w:val="000000"/>
          <w:sz w:val="18"/>
          <w:szCs w:val="18"/>
        </w:rPr>
        <w:t>（3）专用合同条款及其附件；</w:t>
      </w:r>
    </w:p>
    <w:p>
      <w:pPr>
        <w:autoSpaceDE w:val="0"/>
        <w:autoSpaceDN w:val="0"/>
        <w:adjustRightInd w:val="0"/>
        <w:spacing w:line="480" w:lineRule="exact"/>
        <w:ind w:firstLine="360" w:firstLineChars="200"/>
        <w:jc w:val="left"/>
        <w:rPr>
          <w:rFonts w:ascii="宋体" w:hAnsi="宋体"/>
          <w:color w:val="000000"/>
          <w:sz w:val="18"/>
          <w:szCs w:val="18"/>
        </w:rPr>
      </w:pPr>
      <w:r>
        <w:rPr>
          <w:rFonts w:ascii="宋体" w:hAnsi="宋体"/>
          <w:color w:val="000000"/>
          <w:sz w:val="18"/>
          <w:szCs w:val="18"/>
        </w:rPr>
        <w:t>（4）通用合同条款；</w:t>
      </w:r>
    </w:p>
    <w:p>
      <w:pPr>
        <w:autoSpaceDE w:val="0"/>
        <w:autoSpaceDN w:val="0"/>
        <w:adjustRightInd w:val="0"/>
        <w:spacing w:line="480" w:lineRule="exact"/>
        <w:ind w:firstLine="360" w:firstLineChars="200"/>
        <w:jc w:val="left"/>
        <w:rPr>
          <w:rFonts w:ascii="宋体" w:hAnsi="宋体"/>
          <w:color w:val="000000"/>
          <w:sz w:val="18"/>
          <w:szCs w:val="18"/>
        </w:rPr>
      </w:pPr>
      <w:r>
        <w:rPr>
          <w:rFonts w:ascii="宋体" w:hAnsi="宋体"/>
          <w:color w:val="000000"/>
          <w:sz w:val="18"/>
          <w:szCs w:val="18"/>
        </w:rPr>
        <w:t>（5）技术标准和要求；</w:t>
      </w:r>
    </w:p>
    <w:p>
      <w:pPr>
        <w:autoSpaceDE w:val="0"/>
        <w:autoSpaceDN w:val="0"/>
        <w:adjustRightInd w:val="0"/>
        <w:spacing w:line="480" w:lineRule="exact"/>
        <w:ind w:firstLine="360" w:firstLineChars="200"/>
        <w:jc w:val="left"/>
        <w:rPr>
          <w:rFonts w:ascii="宋体" w:hAnsi="宋体"/>
          <w:color w:val="000000"/>
          <w:sz w:val="18"/>
          <w:szCs w:val="18"/>
        </w:rPr>
      </w:pPr>
      <w:r>
        <w:rPr>
          <w:rFonts w:ascii="宋体" w:hAnsi="宋体"/>
          <w:color w:val="000000"/>
          <w:sz w:val="18"/>
          <w:szCs w:val="18"/>
        </w:rPr>
        <w:t>（6）图纸；</w:t>
      </w:r>
    </w:p>
    <w:p>
      <w:pPr>
        <w:autoSpaceDE w:val="0"/>
        <w:autoSpaceDN w:val="0"/>
        <w:adjustRightInd w:val="0"/>
        <w:spacing w:line="480" w:lineRule="exact"/>
        <w:ind w:firstLine="360" w:firstLineChars="200"/>
        <w:jc w:val="left"/>
        <w:rPr>
          <w:rFonts w:ascii="宋体" w:hAnsi="宋体"/>
          <w:color w:val="000000"/>
          <w:sz w:val="18"/>
          <w:szCs w:val="18"/>
        </w:rPr>
      </w:pPr>
      <w:r>
        <w:rPr>
          <w:rFonts w:ascii="宋体" w:hAnsi="宋体"/>
          <w:color w:val="000000"/>
          <w:sz w:val="18"/>
          <w:szCs w:val="18"/>
        </w:rPr>
        <w:t>（7）已标价工程量清单或预算书；</w:t>
      </w:r>
    </w:p>
    <w:p>
      <w:pPr>
        <w:autoSpaceDE w:val="0"/>
        <w:autoSpaceDN w:val="0"/>
        <w:adjustRightInd w:val="0"/>
        <w:spacing w:line="480" w:lineRule="exact"/>
        <w:ind w:firstLine="360" w:firstLineChars="200"/>
        <w:jc w:val="left"/>
        <w:rPr>
          <w:rFonts w:ascii="宋体" w:hAnsi="宋体"/>
          <w:color w:val="000000"/>
          <w:sz w:val="18"/>
          <w:szCs w:val="18"/>
        </w:rPr>
      </w:pPr>
      <w:r>
        <w:rPr>
          <w:rFonts w:ascii="宋体" w:hAnsi="宋体"/>
          <w:color w:val="000000"/>
          <w:sz w:val="18"/>
          <w:szCs w:val="18"/>
        </w:rPr>
        <w:t>（8）其他合同文件。</w:t>
      </w:r>
    </w:p>
    <w:p>
      <w:pPr>
        <w:autoSpaceDE w:val="0"/>
        <w:autoSpaceDN w:val="0"/>
        <w:adjustRightInd w:val="0"/>
        <w:spacing w:line="480" w:lineRule="exact"/>
        <w:ind w:firstLine="360" w:firstLineChars="200"/>
        <w:jc w:val="left"/>
        <w:rPr>
          <w:rFonts w:ascii="宋体" w:hAnsi="宋体"/>
          <w:color w:val="000000"/>
          <w:sz w:val="18"/>
          <w:szCs w:val="18"/>
        </w:rPr>
      </w:pPr>
      <w:r>
        <w:rPr>
          <w:rFonts w:ascii="宋体" w:hAnsi="宋体"/>
          <w:color w:val="000000"/>
          <w:sz w:val="18"/>
          <w:szCs w:val="18"/>
        </w:rPr>
        <w:t>在合同订立及履行过程中形成的与合同有关的文件均构成合同文件组成部分。</w:t>
      </w:r>
    </w:p>
    <w:p>
      <w:pPr>
        <w:autoSpaceDE w:val="0"/>
        <w:autoSpaceDN w:val="0"/>
        <w:adjustRightInd w:val="0"/>
        <w:spacing w:line="480" w:lineRule="exact"/>
        <w:ind w:firstLine="360" w:firstLineChars="200"/>
        <w:jc w:val="left"/>
        <w:rPr>
          <w:rFonts w:ascii="宋体" w:hAnsi="宋体"/>
          <w:color w:val="000000"/>
          <w:sz w:val="18"/>
          <w:szCs w:val="18"/>
        </w:rPr>
      </w:pPr>
      <w:r>
        <w:rPr>
          <w:rFonts w:ascii="宋体" w:hAnsi="宋体"/>
          <w:color w:val="000000"/>
          <w:sz w:val="18"/>
          <w:szCs w:val="18"/>
        </w:rPr>
        <w:t>上述各项合同文件包括合同当事人就该项合同文件所作出的补充和修改，属于同一类内容的文件，应以最新签署的为准。</w:t>
      </w:r>
      <w:r>
        <w:rPr>
          <w:rFonts w:hint="eastAsia" w:ascii="宋体" w:hAnsi="宋体"/>
          <w:color w:val="000000"/>
          <w:sz w:val="18"/>
          <w:szCs w:val="18"/>
        </w:rPr>
        <w:t>专用合同条款及其附件须经合同当事人签字或盖章。</w:t>
      </w:r>
    </w:p>
    <w:p>
      <w:pPr>
        <w:spacing w:line="480" w:lineRule="exact"/>
        <w:rPr>
          <w:rFonts w:ascii="宋体" w:hAnsi="宋体"/>
          <w:color w:val="000000"/>
          <w:sz w:val="18"/>
          <w:szCs w:val="18"/>
        </w:rPr>
      </w:pPr>
      <w:r>
        <w:rPr>
          <w:rFonts w:ascii="宋体" w:hAnsi="宋体"/>
          <w:color w:val="000000"/>
          <w:sz w:val="18"/>
          <w:szCs w:val="18"/>
        </w:rPr>
        <w:t xml:space="preserve">    </w:t>
      </w:r>
      <w:bookmarkStart w:id="94" w:name="_Toc351203487"/>
      <w:r>
        <w:rPr>
          <w:rFonts w:ascii="宋体" w:hAnsi="宋体"/>
          <w:color w:val="000000"/>
          <w:sz w:val="18"/>
          <w:szCs w:val="18"/>
        </w:rPr>
        <w:t>七、承诺</w:t>
      </w:r>
      <w:bookmarkEnd w:id="94"/>
    </w:p>
    <w:p>
      <w:pPr>
        <w:spacing w:line="480" w:lineRule="exact"/>
        <w:ind w:firstLine="360" w:firstLineChars="200"/>
        <w:rPr>
          <w:rFonts w:ascii="宋体" w:hAnsi="宋体"/>
          <w:bCs/>
          <w:color w:val="000000"/>
          <w:sz w:val="18"/>
          <w:szCs w:val="18"/>
        </w:rPr>
      </w:pPr>
      <w:r>
        <w:rPr>
          <w:rFonts w:ascii="宋体" w:hAnsi="宋体"/>
          <w:bCs/>
          <w:color w:val="000000"/>
          <w:sz w:val="18"/>
          <w:szCs w:val="18"/>
        </w:rPr>
        <w:t>1.发包人承诺按照法律规定履行项目审批手续、筹集工程建设资金并按照合同约定的期限和方式支付合同价款。</w:t>
      </w:r>
    </w:p>
    <w:p>
      <w:pPr>
        <w:spacing w:line="480" w:lineRule="exact"/>
        <w:ind w:firstLine="360" w:firstLineChars="200"/>
        <w:rPr>
          <w:rFonts w:ascii="宋体" w:hAnsi="宋体"/>
          <w:bCs/>
          <w:color w:val="000000"/>
          <w:sz w:val="18"/>
          <w:szCs w:val="18"/>
        </w:rPr>
      </w:pPr>
      <w:r>
        <w:rPr>
          <w:rFonts w:ascii="宋体" w:hAnsi="宋体"/>
          <w:bCs/>
          <w:color w:val="000000"/>
          <w:sz w:val="18"/>
          <w:szCs w:val="18"/>
        </w:rPr>
        <w:t>2.承包人承诺按照法律规定及合同约定组织完成工程施工，确保工程质量和安全，不进行转包及违法分包，并在缺陷责任期及保修期内承担相应的工程维修责任。</w:t>
      </w:r>
    </w:p>
    <w:p>
      <w:pPr>
        <w:spacing w:line="480" w:lineRule="exact"/>
        <w:ind w:firstLine="360" w:firstLineChars="200"/>
        <w:rPr>
          <w:rFonts w:ascii="宋体" w:hAnsi="宋体"/>
          <w:bCs/>
          <w:color w:val="000000"/>
          <w:sz w:val="18"/>
          <w:szCs w:val="18"/>
        </w:rPr>
      </w:pPr>
      <w:r>
        <w:rPr>
          <w:rFonts w:ascii="宋体" w:hAnsi="宋体"/>
          <w:bCs/>
          <w:color w:val="000000"/>
          <w:sz w:val="18"/>
          <w:szCs w:val="18"/>
        </w:rPr>
        <w:t>3.发包人和承包人通过招投标形式签订合同的，双方理解并</w:t>
      </w:r>
      <w:r>
        <w:rPr>
          <w:rFonts w:hint="eastAsia" w:ascii="宋体" w:hAnsi="宋体"/>
          <w:bCs/>
          <w:color w:val="000000"/>
          <w:sz w:val="18"/>
          <w:szCs w:val="18"/>
        </w:rPr>
        <w:t>承诺</w:t>
      </w:r>
      <w:r>
        <w:rPr>
          <w:rFonts w:ascii="宋体" w:hAnsi="宋体"/>
          <w:bCs/>
          <w:color w:val="000000"/>
          <w:sz w:val="18"/>
          <w:szCs w:val="18"/>
        </w:rPr>
        <w:t>不再就同一工程另行签订与合同实质性内容相背离的协议。</w:t>
      </w:r>
    </w:p>
    <w:p>
      <w:pPr>
        <w:spacing w:line="480" w:lineRule="exact"/>
        <w:rPr>
          <w:rFonts w:ascii="宋体" w:hAnsi="宋体"/>
          <w:color w:val="000000"/>
          <w:sz w:val="18"/>
          <w:szCs w:val="18"/>
        </w:rPr>
      </w:pPr>
      <w:bookmarkStart w:id="95" w:name="_Toc351203488"/>
      <w:r>
        <w:rPr>
          <w:rFonts w:hint="eastAsia" w:ascii="宋体" w:hAnsi="宋体"/>
          <w:color w:val="000000"/>
          <w:sz w:val="18"/>
          <w:szCs w:val="18"/>
        </w:rPr>
        <w:t xml:space="preserve">    </w:t>
      </w:r>
      <w:r>
        <w:rPr>
          <w:rFonts w:ascii="宋体" w:hAnsi="宋体"/>
          <w:color w:val="000000"/>
          <w:sz w:val="18"/>
          <w:szCs w:val="18"/>
        </w:rPr>
        <w:t>八、词语含义</w:t>
      </w:r>
      <w:bookmarkEnd w:id="95"/>
    </w:p>
    <w:p>
      <w:pPr>
        <w:spacing w:line="480" w:lineRule="exact"/>
        <w:ind w:firstLine="360" w:firstLineChars="200"/>
        <w:rPr>
          <w:rFonts w:ascii="宋体" w:hAnsi="宋体"/>
          <w:bCs/>
          <w:color w:val="000000"/>
          <w:sz w:val="18"/>
          <w:szCs w:val="18"/>
        </w:rPr>
      </w:pPr>
      <w:r>
        <w:rPr>
          <w:rFonts w:ascii="宋体" w:hAnsi="宋体"/>
          <w:bCs/>
          <w:color w:val="000000"/>
          <w:sz w:val="18"/>
          <w:szCs w:val="18"/>
        </w:rPr>
        <w:t>本协议书中词语含义与第二部分通用合同条款中赋予的含义相同。</w:t>
      </w:r>
    </w:p>
    <w:p>
      <w:pPr>
        <w:spacing w:line="480" w:lineRule="exact"/>
        <w:rPr>
          <w:rFonts w:ascii="宋体" w:hAnsi="宋体"/>
          <w:color w:val="000000"/>
          <w:sz w:val="18"/>
          <w:szCs w:val="18"/>
        </w:rPr>
      </w:pPr>
      <w:r>
        <w:rPr>
          <w:rFonts w:ascii="宋体" w:hAnsi="宋体"/>
          <w:color w:val="000000"/>
          <w:sz w:val="18"/>
          <w:szCs w:val="18"/>
        </w:rPr>
        <w:t xml:space="preserve">    </w:t>
      </w:r>
      <w:bookmarkStart w:id="96" w:name="_Toc351203489"/>
      <w:r>
        <w:rPr>
          <w:rFonts w:ascii="宋体" w:hAnsi="宋体"/>
          <w:color w:val="000000"/>
          <w:sz w:val="18"/>
          <w:szCs w:val="18"/>
        </w:rPr>
        <w:t>九、签订时间</w:t>
      </w:r>
      <w:bookmarkEnd w:id="96"/>
    </w:p>
    <w:p>
      <w:pPr>
        <w:spacing w:line="480" w:lineRule="exact"/>
        <w:ind w:firstLine="360" w:firstLineChars="200"/>
        <w:rPr>
          <w:rFonts w:ascii="宋体" w:hAnsi="宋体"/>
          <w:bCs/>
          <w:color w:val="000000"/>
          <w:sz w:val="18"/>
          <w:szCs w:val="18"/>
        </w:rPr>
      </w:pPr>
      <w:r>
        <w:rPr>
          <w:rFonts w:ascii="宋体" w:hAnsi="宋体"/>
          <w:bCs/>
          <w:color w:val="000000"/>
          <w:sz w:val="18"/>
          <w:szCs w:val="18"/>
        </w:rPr>
        <w:t>本合同于</w:t>
      </w:r>
      <w:r>
        <w:rPr>
          <w:rFonts w:ascii="宋体" w:hAnsi="宋体"/>
          <w:bCs/>
          <w:color w:val="000000"/>
          <w:sz w:val="18"/>
          <w:szCs w:val="18"/>
          <w:u w:val="single"/>
        </w:rPr>
        <w:t xml:space="preserve">         </w:t>
      </w:r>
      <w:r>
        <w:rPr>
          <w:rFonts w:ascii="宋体" w:hAnsi="宋体"/>
          <w:bCs/>
          <w:color w:val="000000"/>
          <w:sz w:val="18"/>
          <w:szCs w:val="18"/>
        </w:rPr>
        <w:t>年</w:t>
      </w:r>
      <w:r>
        <w:rPr>
          <w:rFonts w:ascii="宋体" w:hAnsi="宋体"/>
          <w:bCs/>
          <w:color w:val="000000"/>
          <w:sz w:val="18"/>
          <w:szCs w:val="18"/>
          <w:u w:val="single"/>
        </w:rPr>
        <w:t xml:space="preserve">    </w:t>
      </w:r>
      <w:r>
        <w:rPr>
          <w:rFonts w:ascii="宋体" w:hAnsi="宋体"/>
          <w:bCs/>
          <w:color w:val="000000"/>
          <w:sz w:val="18"/>
          <w:szCs w:val="18"/>
        </w:rPr>
        <w:t>月</w:t>
      </w:r>
      <w:r>
        <w:rPr>
          <w:rFonts w:ascii="宋体" w:hAnsi="宋体"/>
          <w:bCs/>
          <w:color w:val="000000"/>
          <w:sz w:val="18"/>
          <w:szCs w:val="18"/>
          <w:u w:val="single"/>
        </w:rPr>
        <w:t xml:space="preserve">    </w:t>
      </w:r>
      <w:r>
        <w:rPr>
          <w:rFonts w:ascii="宋体" w:hAnsi="宋体"/>
          <w:bCs/>
          <w:color w:val="000000"/>
          <w:sz w:val="18"/>
          <w:szCs w:val="18"/>
        </w:rPr>
        <w:t>日签订。</w:t>
      </w:r>
    </w:p>
    <w:p>
      <w:pPr>
        <w:spacing w:line="480" w:lineRule="exact"/>
        <w:rPr>
          <w:rFonts w:ascii="宋体" w:hAnsi="宋体"/>
          <w:color w:val="000000"/>
          <w:sz w:val="18"/>
          <w:szCs w:val="18"/>
        </w:rPr>
      </w:pPr>
      <w:r>
        <w:rPr>
          <w:rFonts w:ascii="宋体" w:hAnsi="宋体"/>
          <w:color w:val="000000"/>
          <w:sz w:val="18"/>
          <w:szCs w:val="18"/>
        </w:rPr>
        <w:t xml:space="preserve">    </w:t>
      </w:r>
      <w:bookmarkStart w:id="97" w:name="_Toc351203490"/>
      <w:r>
        <w:rPr>
          <w:rFonts w:ascii="宋体" w:hAnsi="宋体"/>
          <w:color w:val="000000"/>
          <w:sz w:val="18"/>
          <w:szCs w:val="18"/>
        </w:rPr>
        <w:t>十、签订地点</w:t>
      </w:r>
      <w:bookmarkEnd w:id="97"/>
    </w:p>
    <w:p>
      <w:pPr>
        <w:spacing w:line="480" w:lineRule="exact"/>
        <w:ind w:firstLine="360" w:firstLineChars="200"/>
        <w:rPr>
          <w:rFonts w:ascii="宋体" w:hAnsi="宋体"/>
          <w:bCs/>
          <w:color w:val="000000"/>
          <w:sz w:val="18"/>
          <w:szCs w:val="18"/>
        </w:rPr>
      </w:pPr>
      <w:r>
        <w:rPr>
          <w:rFonts w:ascii="宋体" w:hAnsi="宋体"/>
          <w:bCs/>
          <w:color w:val="000000"/>
          <w:sz w:val="18"/>
          <w:szCs w:val="18"/>
        </w:rPr>
        <w:t>本合同在</w:t>
      </w:r>
      <w:r>
        <w:rPr>
          <w:rFonts w:ascii="宋体" w:hAnsi="宋体"/>
          <w:bCs/>
          <w:color w:val="000000"/>
          <w:sz w:val="18"/>
          <w:szCs w:val="18"/>
          <w:u w:val="single"/>
        </w:rPr>
        <w:t xml:space="preserve">                                    </w:t>
      </w:r>
      <w:r>
        <w:rPr>
          <w:rFonts w:ascii="宋体" w:hAnsi="宋体"/>
          <w:bCs/>
          <w:color w:val="000000"/>
          <w:sz w:val="18"/>
          <w:szCs w:val="18"/>
        </w:rPr>
        <w:t>签订。</w:t>
      </w:r>
    </w:p>
    <w:p>
      <w:pPr>
        <w:spacing w:line="480" w:lineRule="exact"/>
        <w:rPr>
          <w:rFonts w:ascii="宋体" w:hAnsi="宋体"/>
          <w:color w:val="000000"/>
          <w:sz w:val="18"/>
          <w:szCs w:val="18"/>
        </w:rPr>
      </w:pPr>
      <w:r>
        <w:rPr>
          <w:rFonts w:ascii="宋体" w:hAnsi="宋体"/>
          <w:color w:val="000000"/>
          <w:sz w:val="18"/>
          <w:szCs w:val="18"/>
        </w:rPr>
        <w:t xml:space="preserve">    </w:t>
      </w:r>
      <w:bookmarkStart w:id="98" w:name="_Toc351203491"/>
      <w:r>
        <w:rPr>
          <w:rFonts w:ascii="宋体" w:hAnsi="宋体"/>
          <w:color w:val="000000"/>
          <w:sz w:val="18"/>
          <w:szCs w:val="18"/>
        </w:rPr>
        <w:t>十一、补充协议</w:t>
      </w:r>
      <w:bookmarkEnd w:id="98"/>
    </w:p>
    <w:p>
      <w:pPr>
        <w:spacing w:line="480" w:lineRule="exact"/>
        <w:ind w:firstLine="360" w:firstLineChars="200"/>
        <w:rPr>
          <w:rFonts w:ascii="宋体" w:hAnsi="宋体"/>
          <w:bCs/>
          <w:color w:val="000000"/>
          <w:sz w:val="18"/>
          <w:szCs w:val="18"/>
        </w:rPr>
      </w:pPr>
      <w:r>
        <w:rPr>
          <w:rFonts w:ascii="宋体" w:hAnsi="宋体"/>
          <w:bCs/>
          <w:color w:val="000000"/>
          <w:sz w:val="18"/>
          <w:szCs w:val="18"/>
        </w:rPr>
        <w:t>合同未尽事宜，合同当事人另行签订补充协议</w:t>
      </w:r>
      <w:r>
        <w:rPr>
          <w:rFonts w:hint="eastAsia" w:ascii="宋体" w:hAnsi="宋体"/>
          <w:bCs/>
          <w:color w:val="000000"/>
          <w:sz w:val="18"/>
          <w:szCs w:val="18"/>
        </w:rPr>
        <w:t>，</w:t>
      </w:r>
      <w:r>
        <w:rPr>
          <w:rFonts w:ascii="宋体" w:hAnsi="宋体"/>
          <w:bCs/>
          <w:color w:val="000000"/>
          <w:sz w:val="18"/>
          <w:szCs w:val="18"/>
        </w:rPr>
        <w:t>补充协议是合同的组成部分。</w:t>
      </w:r>
    </w:p>
    <w:p>
      <w:pPr>
        <w:spacing w:line="480" w:lineRule="exact"/>
        <w:rPr>
          <w:rFonts w:ascii="宋体" w:hAnsi="宋体"/>
          <w:color w:val="000000"/>
          <w:sz w:val="18"/>
          <w:szCs w:val="18"/>
        </w:rPr>
      </w:pPr>
      <w:r>
        <w:rPr>
          <w:rFonts w:ascii="宋体" w:hAnsi="宋体"/>
          <w:color w:val="000000"/>
          <w:sz w:val="18"/>
          <w:szCs w:val="18"/>
        </w:rPr>
        <w:t xml:space="preserve">    </w:t>
      </w:r>
      <w:bookmarkStart w:id="99" w:name="_Toc351203492"/>
      <w:r>
        <w:rPr>
          <w:rFonts w:ascii="宋体" w:hAnsi="宋体"/>
          <w:color w:val="000000"/>
          <w:sz w:val="18"/>
          <w:szCs w:val="18"/>
        </w:rPr>
        <w:t>十二、合同生效</w:t>
      </w:r>
      <w:bookmarkEnd w:id="99"/>
    </w:p>
    <w:p>
      <w:pPr>
        <w:spacing w:line="480" w:lineRule="exact"/>
        <w:ind w:firstLine="360" w:firstLineChars="200"/>
        <w:rPr>
          <w:rFonts w:ascii="宋体" w:hAnsi="宋体"/>
          <w:bCs/>
          <w:color w:val="000000"/>
          <w:sz w:val="18"/>
          <w:szCs w:val="18"/>
        </w:rPr>
      </w:pPr>
      <w:r>
        <w:rPr>
          <w:rFonts w:ascii="宋体" w:hAnsi="宋体"/>
          <w:bCs/>
          <w:color w:val="000000"/>
          <w:sz w:val="18"/>
          <w:szCs w:val="18"/>
        </w:rPr>
        <w:t>本合同自</w:t>
      </w:r>
      <w:r>
        <w:rPr>
          <w:rFonts w:ascii="宋体" w:hAnsi="宋体"/>
          <w:bCs/>
          <w:color w:val="000000"/>
          <w:sz w:val="18"/>
          <w:szCs w:val="18"/>
          <w:u w:val="single"/>
        </w:rPr>
        <w:t xml:space="preserve">                                   </w:t>
      </w:r>
      <w:r>
        <w:rPr>
          <w:rFonts w:ascii="宋体" w:hAnsi="宋体"/>
          <w:bCs/>
          <w:color w:val="000000"/>
          <w:sz w:val="18"/>
          <w:szCs w:val="18"/>
        </w:rPr>
        <w:t>生效。</w:t>
      </w:r>
    </w:p>
    <w:p>
      <w:pPr>
        <w:spacing w:line="480" w:lineRule="exact"/>
        <w:rPr>
          <w:rFonts w:ascii="宋体" w:hAnsi="宋体"/>
          <w:color w:val="000000"/>
          <w:sz w:val="18"/>
          <w:szCs w:val="18"/>
        </w:rPr>
      </w:pPr>
      <w:r>
        <w:rPr>
          <w:rFonts w:ascii="宋体" w:hAnsi="宋体"/>
          <w:color w:val="000000"/>
          <w:sz w:val="18"/>
          <w:szCs w:val="18"/>
        </w:rPr>
        <w:t xml:space="preserve">    </w:t>
      </w:r>
      <w:bookmarkStart w:id="100" w:name="_Toc351203493"/>
      <w:r>
        <w:rPr>
          <w:rFonts w:ascii="宋体" w:hAnsi="宋体"/>
          <w:color w:val="000000"/>
          <w:sz w:val="18"/>
          <w:szCs w:val="18"/>
        </w:rPr>
        <w:t>十三、合同份数</w:t>
      </w:r>
      <w:bookmarkEnd w:id="100"/>
    </w:p>
    <w:p>
      <w:pPr>
        <w:spacing w:line="480" w:lineRule="exact"/>
        <w:ind w:firstLine="360" w:firstLineChars="200"/>
        <w:rPr>
          <w:rFonts w:ascii="宋体" w:hAnsi="宋体"/>
          <w:bCs/>
          <w:color w:val="000000"/>
          <w:sz w:val="18"/>
          <w:szCs w:val="18"/>
        </w:rPr>
      </w:pPr>
      <w:r>
        <w:rPr>
          <w:rFonts w:ascii="宋体" w:hAnsi="宋体"/>
          <w:bCs/>
          <w:color w:val="000000"/>
          <w:sz w:val="18"/>
          <w:szCs w:val="18"/>
        </w:rPr>
        <w:t>本合同一式</w:t>
      </w:r>
      <w:r>
        <w:rPr>
          <w:rFonts w:ascii="宋体" w:hAnsi="宋体"/>
          <w:bCs/>
          <w:color w:val="000000"/>
          <w:sz w:val="18"/>
          <w:szCs w:val="18"/>
          <w:u w:val="single"/>
        </w:rPr>
        <w:t xml:space="preserve">  </w:t>
      </w:r>
      <w:r>
        <w:rPr>
          <w:rFonts w:hint="eastAsia" w:ascii="宋体" w:hAnsi="宋体"/>
          <w:bCs/>
          <w:color w:val="000000"/>
          <w:sz w:val="18"/>
          <w:szCs w:val="18"/>
          <w:u w:val="single"/>
        </w:rPr>
        <w:t xml:space="preserve"> </w:t>
      </w:r>
      <w:r>
        <w:rPr>
          <w:rFonts w:ascii="宋体" w:hAnsi="宋体"/>
          <w:bCs/>
          <w:color w:val="000000"/>
          <w:sz w:val="18"/>
          <w:szCs w:val="18"/>
          <w:u w:val="single"/>
        </w:rPr>
        <w:t xml:space="preserve"> </w:t>
      </w:r>
      <w:r>
        <w:rPr>
          <w:rFonts w:ascii="宋体" w:hAnsi="宋体"/>
          <w:bCs/>
          <w:color w:val="000000"/>
          <w:sz w:val="18"/>
          <w:szCs w:val="18"/>
        </w:rPr>
        <w:t>份，均具有同等法律效力，发包人执</w:t>
      </w:r>
      <w:r>
        <w:rPr>
          <w:rFonts w:ascii="宋体" w:hAnsi="宋体"/>
          <w:bCs/>
          <w:color w:val="000000"/>
          <w:sz w:val="18"/>
          <w:szCs w:val="18"/>
          <w:u w:val="single"/>
        </w:rPr>
        <w:t xml:space="preserve">  </w:t>
      </w:r>
      <w:r>
        <w:rPr>
          <w:rFonts w:hint="eastAsia" w:ascii="宋体" w:hAnsi="宋体"/>
          <w:bCs/>
          <w:color w:val="000000"/>
          <w:sz w:val="18"/>
          <w:szCs w:val="18"/>
          <w:u w:val="single"/>
        </w:rPr>
        <w:t xml:space="preserve"> </w:t>
      </w:r>
      <w:r>
        <w:rPr>
          <w:rFonts w:ascii="宋体" w:hAnsi="宋体"/>
          <w:bCs/>
          <w:color w:val="000000"/>
          <w:sz w:val="18"/>
          <w:szCs w:val="18"/>
          <w:u w:val="single"/>
        </w:rPr>
        <w:t xml:space="preserve"> </w:t>
      </w:r>
      <w:r>
        <w:rPr>
          <w:rFonts w:ascii="宋体" w:hAnsi="宋体"/>
          <w:bCs/>
          <w:color w:val="000000"/>
          <w:sz w:val="18"/>
          <w:szCs w:val="18"/>
        </w:rPr>
        <w:t>份，承包人执</w:t>
      </w:r>
      <w:r>
        <w:rPr>
          <w:rFonts w:ascii="宋体" w:hAnsi="宋体"/>
          <w:bCs/>
          <w:color w:val="000000"/>
          <w:sz w:val="18"/>
          <w:szCs w:val="18"/>
          <w:u w:val="single"/>
        </w:rPr>
        <w:t xml:space="preserve">  </w:t>
      </w:r>
      <w:r>
        <w:rPr>
          <w:rFonts w:hint="eastAsia" w:ascii="宋体" w:hAnsi="宋体"/>
          <w:bCs/>
          <w:color w:val="000000"/>
          <w:sz w:val="18"/>
          <w:szCs w:val="18"/>
          <w:u w:val="single"/>
        </w:rPr>
        <w:t xml:space="preserve"> </w:t>
      </w:r>
      <w:r>
        <w:rPr>
          <w:rFonts w:ascii="宋体" w:hAnsi="宋体"/>
          <w:bCs/>
          <w:color w:val="000000"/>
          <w:sz w:val="18"/>
          <w:szCs w:val="18"/>
          <w:u w:val="single"/>
        </w:rPr>
        <w:t xml:space="preserve"> </w:t>
      </w:r>
      <w:r>
        <w:rPr>
          <w:rFonts w:ascii="宋体" w:hAnsi="宋体"/>
          <w:bCs/>
          <w:color w:val="000000"/>
          <w:sz w:val="18"/>
          <w:szCs w:val="18"/>
        </w:rPr>
        <w:t>份。</w:t>
      </w:r>
    </w:p>
    <w:p>
      <w:pPr>
        <w:spacing w:line="480" w:lineRule="exact"/>
        <w:rPr>
          <w:rFonts w:ascii="宋体" w:hAnsi="宋体"/>
          <w:bCs/>
          <w:color w:val="000000"/>
          <w:sz w:val="18"/>
          <w:szCs w:val="18"/>
        </w:rPr>
      </w:pPr>
    </w:p>
    <w:p>
      <w:pPr>
        <w:spacing w:line="480" w:lineRule="exact"/>
        <w:rPr>
          <w:rFonts w:ascii="宋体" w:hAnsi="宋体"/>
          <w:color w:val="000000"/>
          <w:sz w:val="18"/>
          <w:szCs w:val="18"/>
        </w:rPr>
      </w:pPr>
    </w:p>
    <w:p>
      <w:pPr>
        <w:spacing w:line="480" w:lineRule="exact"/>
        <w:rPr>
          <w:rFonts w:ascii="宋体" w:hAnsi="宋体"/>
          <w:color w:val="000000"/>
          <w:sz w:val="18"/>
          <w:szCs w:val="18"/>
          <w:u w:val="single"/>
        </w:rPr>
      </w:pPr>
      <w:r>
        <w:rPr>
          <w:rFonts w:ascii="宋体" w:hAnsi="宋体"/>
          <w:color w:val="000000"/>
          <w:sz w:val="18"/>
          <w:szCs w:val="18"/>
        </w:rPr>
        <w:t>发包人</w:t>
      </w:r>
      <w:r>
        <w:rPr>
          <w:rFonts w:hint="eastAsia" w:ascii="宋体" w:hAnsi="宋体"/>
          <w:color w:val="000000"/>
          <w:sz w:val="18"/>
          <w:szCs w:val="18"/>
        </w:rPr>
        <w:t xml:space="preserve">：  </w:t>
      </w:r>
      <w:r>
        <w:rPr>
          <w:rFonts w:ascii="宋体" w:hAnsi="宋体"/>
          <w:color w:val="000000"/>
          <w:sz w:val="18"/>
          <w:szCs w:val="18"/>
        </w:rPr>
        <w:t>(公章)</w:t>
      </w:r>
      <w:r>
        <w:rPr>
          <w:rFonts w:hint="eastAsia" w:ascii="宋体" w:hAnsi="宋体"/>
          <w:color w:val="000000"/>
          <w:sz w:val="18"/>
          <w:szCs w:val="18"/>
        </w:rPr>
        <w:t xml:space="preserve">                        </w:t>
      </w:r>
      <w:r>
        <w:rPr>
          <w:rFonts w:ascii="宋体" w:hAnsi="宋体"/>
          <w:color w:val="000000"/>
          <w:sz w:val="18"/>
          <w:szCs w:val="18"/>
        </w:rPr>
        <w:t>承包人</w:t>
      </w:r>
      <w:r>
        <w:rPr>
          <w:rFonts w:hint="eastAsia" w:ascii="宋体" w:hAnsi="宋体"/>
          <w:color w:val="000000"/>
          <w:sz w:val="18"/>
          <w:szCs w:val="18"/>
        </w:rPr>
        <w:t xml:space="preserve">：  </w:t>
      </w:r>
      <w:r>
        <w:rPr>
          <w:rFonts w:ascii="宋体" w:hAnsi="宋体"/>
          <w:color w:val="000000"/>
          <w:sz w:val="18"/>
          <w:szCs w:val="18"/>
        </w:rPr>
        <w:t>(公章)</w:t>
      </w:r>
      <w:r>
        <w:rPr>
          <w:rFonts w:hint="eastAsia" w:ascii="宋体" w:hAnsi="宋体"/>
          <w:color w:val="000000"/>
          <w:sz w:val="18"/>
          <w:szCs w:val="18"/>
        </w:rPr>
        <w:t xml:space="preserve"> </w:t>
      </w:r>
    </w:p>
    <w:p>
      <w:pPr>
        <w:spacing w:line="480" w:lineRule="exact"/>
        <w:rPr>
          <w:rFonts w:ascii="宋体" w:hAnsi="宋体"/>
          <w:color w:val="000000"/>
          <w:sz w:val="18"/>
          <w:szCs w:val="18"/>
        </w:rPr>
      </w:pPr>
      <w:r>
        <w:rPr>
          <w:rFonts w:hint="eastAsia" w:ascii="宋体" w:hAnsi="宋体"/>
          <w:color w:val="000000"/>
          <w:sz w:val="18"/>
          <w:szCs w:val="18"/>
        </w:rPr>
        <w:t>法定代表人或其委托代理人：              法定代表人或其委托代理人：</w:t>
      </w:r>
    </w:p>
    <w:p>
      <w:pPr>
        <w:spacing w:line="480" w:lineRule="exact"/>
        <w:ind w:firstLine="1620" w:firstLineChars="900"/>
        <w:rPr>
          <w:rFonts w:ascii="宋体" w:hAnsi="宋体"/>
          <w:color w:val="000000"/>
          <w:sz w:val="18"/>
          <w:szCs w:val="18"/>
        </w:rPr>
      </w:pPr>
      <w:r>
        <w:rPr>
          <w:rFonts w:hint="eastAsia" w:ascii="宋体" w:hAnsi="宋体"/>
          <w:color w:val="000000"/>
          <w:sz w:val="18"/>
          <w:szCs w:val="18"/>
        </w:rPr>
        <w:t>（签字）                                （签字）</w:t>
      </w:r>
    </w:p>
    <w:p>
      <w:pPr>
        <w:tabs>
          <w:tab w:val="left" w:pos="4410"/>
        </w:tabs>
        <w:spacing w:line="480" w:lineRule="exact"/>
        <w:rPr>
          <w:rFonts w:ascii="宋体" w:hAnsi="宋体"/>
          <w:color w:val="000000"/>
          <w:sz w:val="18"/>
          <w:szCs w:val="18"/>
        </w:rPr>
      </w:pPr>
      <w:r>
        <w:rPr>
          <w:rFonts w:hint="eastAsia" w:ascii="宋体" w:hAnsi="宋体"/>
          <w:color w:val="000000"/>
          <w:sz w:val="18"/>
          <w:szCs w:val="18"/>
        </w:rPr>
        <w:t>组织机构代码：</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 xml:space="preserve"> </w:t>
      </w:r>
      <w:r>
        <w:rPr>
          <w:rFonts w:hint="eastAsia" w:ascii="宋体" w:hAnsi="宋体"/>
          <w:color w:val="000000"/>
          <w:sz w:val="18"/>
          <w:szCs w:val="18"/>
        </w:rPr>
        <w:t xml:space="preserve">            组织机构代码：</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 xml:space="preserve"> </w:t>
      </w:r>
    </w:p>
    <w:p>
      <w:pPr>
        <w:spacing w:line="480" w:lineRule="exact"/>
        <w:rPr>
          <w:rFonts w:ascii="宋体" w:hAnsi="宋体"/>
          <w:color w:val="000000"/>
          <w:sz w:val="18"/>
          <w:szCs w:val="18"/>
        </w:rPr>
      </w:pPr>
      <w:r>
        <w:rPr>
          <w:rFonts w:ascii="宋体" w:hAnsi="宋体"/>
          <w:color w:val="000000"/>
          <w:sz w:val="18"/>
          <w:szCs w:val="18"/>
        </w:rPr>
        <w:t>地  址：</w:t>
      </w:r>
      <w:r>
        <w:rPr>
          <w:rFonts w:ascii="宋体" w:hAnsi="宋体"/>
          <w:color w:val="000000"/>
          <w:sz w:val="18"/>
          <w:szCs w:val="18"/>
          <w:u w:val="single"/>
        </w:rPr>
        <w:t xml:space="preserve">     </w:t>
      </w:r>
      <w:r>
        <w:rPr>
          <w:rFonts w:hint="eastAsia" w:ascii="宋体" w:hAnsi="宋体"/>
          <w:color w:val="000000"/>
          <w:sz w:val="18"/>
          <w:szCs w:val="18"/>
        </w:rPr>
        <w:t xml:space="preserve">             </w:t>
      </w:r>
      <w:r>
        <w:rPr>
          <w:rFonts w:ascii="宋体" w:hAnsi="宋体"/>
          <w:color w:val="000000"/>
          <w:sz w:val="18"/>
          <w:szCs w:val="18"/>
        </w:rPr>
        <w:t>地  址：</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p>
    <w:p>
      <w:pPr>
        <w:spacing w:line="480" w:lineRule="exact"/>
        <w:rPr>
          <w:rFonts w:ascii="宋体" w:hAnsi="宋体"/>
          <w:color w:val="000000"/>
          <w:sz w:val="18"/>
          <w:szCs w:val="18"/>
        </w:rPr>
      </w:pPr>
      <w:r>
        <w:rPr>
          <w:rFonts w:ascii="宋体" w:hAnsi="宋体"/>
          <w:color w:val="000000"/>
          <w:sz w:val="18"/>
          <w:szCs w:val="18"/>
        </w:rPr>
        <w:t>邮政编码：</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 xml:space="preserve"> </w:t>
      </w:r>
      <w:r>
        <w:rPr>
          <w:rFonts w:hint="eastAsia" w:ascii="宋体" w:hAnsi="宋体"/>
          <w:color w:val="000000"/>
          <w:sz w:val="18"/>
          <w:szCs w:val="18"/>
        </w:rPr>
        <w:t xml:space="preserve">           </w:t>
      </w:r>
      <w:r>
        <w:rPr>
          <w:rFonts w:ascii="宋体" w:hAnsi="宋体"/>
          <w:color w:val="000000"/>
          <w:sz w:val="18"/>
          <w:szCs w:val="18"/>
        </w:rPr>
        <w:t>邮政编码：</w:t>
      </w:r>
      <w:r>
        <w:rPr>
          <w:rFonts w:ascii="宋体" w:hAnsi="宋体"/>
          <w:color w:val="000000"/>
          <w:sz w:val="18"/>
          <w:szCs w:val="18"/>
          <w:u w:val="single"/>
        </w:rPr>
        <w:t xml:space="preserve">   </w:t>
      </w:r>
    </w:p>
    <w:p>
      <w:pPr>
        <w:spacing w:line="480" w:lineRule="exact"/>
        <w:rPr>
          <w:rFonts w:ascii="宋体" w:hAnsi="宋体"/>
          <w:color w:val="000000"/>
          <w:sz w:val="18"/>
          <w:szCs w:val="18"/>
        </w:rPr>
      </w:pPr>
      <w:r>
        <w:rPr>
          <w:rFonts w:ascii="宋体" w:hAnsi="宋体"/>
          <w:color w:val="000000"/>
          <w:sz w:val="18"/>
          <w:szCs w:val="18"/>
        </w:rPr>
        <w:t>法定代表人：</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 xml:space="preserve"> </w:t>
      </w:r>
      <w:r>
        <w:rPr>
          <w:rFonts w:hint="eastAsia" w:ascii="宋体" w:hAnsi="宋体"/>
          <w:color w:val="000000"/>
          <w:sz w:val="18"/>
          <w:szCs w:val="18"/>
        </w:rPr>
        <w:t xml:space="preserve">            </w:t>
      </w:r>
      <w:r>
        <w:rPr>
          <w:rFonts w:ascii="宋体" w:hAnsi="宋体"/>
          <w:color w:val="000000"/>
          <w:sz w:val="18"/>
          <w:szCs w:val="18"/>
        </w:rPr>
        <w:t>法定代表人：</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 xml:space="preserve"> </w:t>
      </w:r>
    </w:p>
    <w:p>
      <w:pPr>
        <w:spacing w:line="480" w:lineRule="exact"/>
        <w:rPr>
          <w:rFonts w:ascii="宋体" w:hAnsi="宋体"/>
          <w:color w:val="000000"/>
          <w:sz w:val="18"/>
          <w:szCs w:val="18"/>
        </w:rPr>
      </w:pPr>
      <w:r>
        <w:rPr>
          <w:rFonts w:ascii="宋体" w:hAnsi="宋体"/>
          <w:color w:val="000000"/>
          <w:sz w:val="18"/>
          <w:szCs w:val="18"/>
        </w:rPr>
        <w:t>委托代理人：</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 xml:space="preserve"> </w:t>
      </w:r>
      <w:r>
        <w:rPr>
          <w:rFonts w:hint="eastAsia" w:ascii="宋体" w:hAnsi="宋体"/>
          <w:color w:val="000000"/>
          <w:sz w:val="18"/>
          <w:szCs w:val="18"/>
        </w:rPr>
        <w:t xml:space="preserve">            </w:t>
      </w:r>
      <w:r>
        <w:rPr>
          <w:rFonts w:ascii="宋体" w:hAnsi="宋体"/>
          <w:color w:val="000000"/>
          <w:sz w:val="18"/>
          <w:szCs w:val="18"/>
        </w:rPr>
        <w:t>委托代理人：</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 xml:space="preserve"> </w:t>
      </w:r>
    </w:p>
    <w:p>
      <w:pPr>
        <w:spacing w:line="480" w:lineRule="exact"/>
        <w:rPr>
          <w:rFonts w:ascii="宋体" w:hAnsi="宋体"/>
          <w:color w:val="000000"/>
          <w:sz w:val="18"/>
          <w:szCs w:val="18"/>
        </w:rPr>
      </w:pPr>
      <w:r>
        <w:rPr>
          <w:rFonts w:ascii="宋体" w:hAnsi="宋体"/>
          <w:color w:val="000000"/>
          <w:sz w:val="18"/>
          <w:szCs w:val="18"/>
        </w:rPr>
        <w:t>电  话：</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 xml:space="preserve"> </w:t>
      </w:r>
      <w:r>
        <w:rPr>
          <w:rFonts w:hint="eastAsia" w:ascii="宋体" w:hAnsi="宋体"/>
          <w:color w:val="000000"/>
          <w:sz w:val="18"/>
          <w:szCs w:val="18"/>
        </w:rPr>
        <w:t xml:space="preserve">            </w:t>
      </w:r>
      <w:r>
        <w:rPr>
          <w:rFonts w:ascii="宋体" w:hAnsi="宋体"/>
          <w:color w:val="000000"/>
          <w:sz w:val="18"/>
          <w:szCs w:val="18"/>
        </w:rPr>
        <w:t>电  话：</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 xml:space="preserve">   </w:t>
      </w:r>
    </w:p>
    <w:p>
      <w:pPr>
        <w:spacing w:line="480" w:lineRule="exact"/>
        <w:rPr>
          <w:rFonts w:ascii="宋体" w:hAnsi="宋体"/>
          <w:color w:val="000000"/>
          <w:sz w:val="18"/>
          <w:szCs w:val="18"/>
        </w:rPr>
      </w:pPr>
      <w:r>
        <w:rPr>
          <w:rFonts w:ascii="宋体" w:hAnsi="宋体"/>
          <w:color w:val="000000"/>
          <w:sz w:val="18"/>
          <w:szCs w:val="18"/>
        </w:rPr>
        <w:t>传  真：</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 xml:space="preserve"> </w:t>
      </w:r>
      <w:r>
        <w:rPr>
          <w:rFonts w:hint="eastAsia" w:ascii="宋体" w:hAnsi="宋体"/>
          <w:color w:val="000000"/>
          <w:sz w:val="18"/>
          <w:szCs w:val="18"/>
        </w:rPr>
        <w:t xml:space="preserve">            </w:t>
      </w:r>
      <w:r>
        <w:rPr>
          <w:rFonts w:ascii="宋体" w:hAnsi="宋体"/>
          <w:color w:val="000000"/>
          <w:sz w:val="18"/>
          <w:szCs w:val="18"/>
        </w:rPr>
        <w:t>传  真：</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 xml:space="preserve">   </w:t>
      </w:r>
    </w:p>
    <w:p>
      <w:pPr>
        <w:spacing w:line="480" w:lineRule="exact"/>
        <w:rPr>
          <w:rFonts w:ascii="宋体" w:hAnsi="宋体"/>
          <w:color w:val="000000"/>
          <w:sz w:val="18"/>
          <w:szCs w:val="18"/>
        </w:rPr>
      </w:pPr>
      <w:r>
        <w:rPr>
          <w:rFonts w:ascii="宋体" w:hAnsi="宋体"/>
          <w:color w:val="000000"/>
          <w:sz w:val="18"/>
          <w:szCs w:val="18"/>
        </w:rPr>
        <w:t>电子信箱：</w:t>
      </w:r>
      <w:r>
        <w:rPr>
          <w:rFonts w:ascii="宋体" w:hAnsi="宋体"/>
          <w:color w:val="000000"/>
          <w:sz w:val="18"/>
          <w:szCs w:val="18"/>
          <w:u w:val="single"/>
        </w:rPr>
        <w:t xml:space="preserve">                 </w:t>
      </w:r>
      <w:r>
        <w:rPr>
          <w:rFonts w:ascii="宋体" w:hAnsi="宋体"/>
          <w:color w:val="000000"/>
          <w:sz w:val="18"/>
          <w:szCs w:val="18"/>
        </w:rPr>
        <w:t xml:space="preserve"> </w:t>
      </w:r>
      <w:r>
        <w:rPr>
          <w:rFonts w:hint="eastAsia" w:ascii="宋体" w:hAnsi="宋体"/>
          <w:color w:val="000000"/>
          <w:sz w:val="18"/>
          <w:szCs w:val="18"/>
        </w:rPr>
        <w:t xml:space="preserve">            </w:t>
      </w:r>
      <w:r>
        <w:rPr>
          <w:rFonts w:ascii="宋体" w:hAnsi="宋体"/>
          <w:color w:val="000000"/>
          <w:sz w:val="18"/>
          <w:szCs w:val="18"/>
        </w:rPr>
        <w:t>电子信箱：</w:t>
      </w:r>
      <w:r>
        <w:rPr>
          <w:rFonts w:ascii="宋体" w:hAnsi="宋体"/>
          <w:color w:val="000000"/>
          <w:sz w:val="18"/>
          <w:szCs w:val="18"/>
          <w:u w:val="single"/>
        </w:rPr>
        <w:t xml:space="preserve">   </w:t>
      </w:r>
    </w:p>
    <w:p>
      <w:pPr>
        <w:spacing w:line="480" w:lineRule="exact"/>
        <w:rPr>
          <w:rFonts w:ascii="宋体" w:hAnsi="宋体"/>
          <w:color w:val="000000"/>
          <w:sz w:val="18"/>
          <w:szCs w:val="18"/>
        </w:rPr>
      </w:pPr>
      <w:r>
        <w:rPr>
          <w:rFonts w:ascii="宋体" w:hAnsi="宋体"/>
          <w:color w:val="000000"/>
          <w:sz w:val="18"/>
          <w:szCs w:val="18"/>
        </w:rPr>
        <w:t>开户银行：</w:t>
      </w:r>
      <w:r>
        <w:rPr>
          <w:rFonts w:ascii="宋体" w:hAnsi="宋体"/>
          <w:color w:val="000000"/>
          <w:sz w:val="18"/>
          <w:szCs w:val="18"/>
          <w:u w:val="single"/>
        </w:rPr>
        <w:t xml:space="preserve">   </w:t>
      </w:r>
      <w:r>
        <w:rPr>
          <w:rFonts w:ascii="宋体" w:hAnsi="宋体"/>
          <w:color w:val="000000"/>
          <w:sz w:val="18"/>
          <w:szCs w:val="18"/>
        </w:rPr>
        <w:t xml:space="preserve"> </w:t>
      </w:r>
      <w:r>
        <w:rPr>
          <w:rFonts w:hint="eastAsia" w:ascii="宋体" w:hAnsi="宋体"/>
          <w:color w:val="000000"/>
          <w:sz w:val="18"/>
          <w:szCs w:val="18"/>
        </w:rPr>
        <w:t xml:space="preserve">            </w:t>
      </w:r>
      <w:r>
        <w:rPr>
          <w:rFonts w:ascii="宋体" w:hAnsi="宋体"/>
          <w:color w:val="000000"/>
          <w:sz w:val="18"/>
          <w:szCs w:val="18"/>
        </w:rPr>
        <w:t>开户银行：</w:t>
      </w:r>
      <w:r>
        <w:rPr>
          <w:rFonts w:ascii="宋体" w:hAnsi="宋体"/>
          <w:color w:val="000000"/>
          <w:sz w:val="18"/>
          <w:szCs w:val="18"/>
          <w:u w:val="single"/>
        </w:rPr>
        <w:t xml:space="preserve">   </w:t>
      </w:r>
    </w:p>
    <w:p>
      <w:pPr>
        <w:spacing w:line="480" w:lineRule="exact"/>
        <w:jc w:val="left"/>
        <w:rPr>
          <w:rFonts w:ascii="宋体" w:hAnsi="宋体"/>
          <w:color w:val="000000"/>
          <w:sz w:val="18"/>
          <w:szCs w:val="18"/>
          <w:u w:val="single"/>
        </w:rPr>
      </w:pPr>
      <w:r>
        <w:rPr>
          <w:rFonts w:ascii="宋体" w:hAnsi="宋体"/>
          <w:color w:val="000000"/>
          <w:sz w:val="18"/>
          <w:szCs w:val="18"/>
        </w:rPr>
        <w:t>账  号：</w:t>
      </w:r>
      <w:r>
        <w:rPr>
          <w:rFonts w:ascii="宋体" w:hAnsi="宋体"/>
          <w:color w:val="000000"/>
          <w:sz w:val="18"/>
          <w:szCs w:val="18"/>
          <w:u w:val="single"/>
        </w:rPr>
        <w:t xml:space="preserve">       </w:t>
      </w:r>
      <w:r>
        <w:rPr>
          <w:rFonts w:hint="eastAsia" w:ascii="宋体" w:hAnsi="宋体"/>
          <w:color w:val="000000"/>
          <w:sz w:val="18"/>
          <w:szCs w:val="18"/>
        </w:rPr>
        <w:t xml:space="preserve">             </w:t>
      </w:r>
      <w:r>
        <w:rPr>
          <w:rFonts w:ascii="宋体" w:hAnsi="宋体"/>
          <w:color w:val="000000"/>
          <w:sz w:val="18"/>
          <w:szCs w:val="18"/>
        </w:rPr>
        <w:t>账</w:t>
      </w:r>
      <w:r>
        <w:rPr>
          <w:rFonts w:hint="eastAsia" w:ascii="宋体" w:hAnsi="宋体"/>
          <w:color w:val="000000"/>
          <w:sz w:val="18"/>
          <w:szCs w:val="18"/>
        </w:rPr>
        <w:t xml:space="preserve"> </w:t>
      </w:r>
      <w:r>
        <w:rPr>
          <w:rFonts w:ascii="宋体" w:hAnsi="宋体"/>
          <w:color w:val="000000"/>
          <w:sz w:val="18"/>
          <w:szCs w:val="18"/>
        </w:rPr>
        <w:t xml:space="preserve"> 号：</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pStyle w:val="4"/>
        <w:jc w:val="center"/>
        <w:rPr>
          <w:rFonts w:ascii="宋体" w:hAnsi="宋体"/>
          <w:color w:val="000000"/>
          <w:sz w:val="18"/>
          <w:szCs w:val="18"/>
        </w:rPr>
      </w:pPr>
      <w:r>
        <w:rPr>
          <w:rFonts w:ascii="宋体" w:hAnsi="宋体"/>
          <w:b w:val="0"/>
          <w:color w:val="000000"/>
          <w:sz w:val="18"/>
          <w:szCs w:val="18"/>
        </w:rPr>
        <w:br w:type="page"/>
      </w:r>
      <w:bookmarkStart w:id="101" w:name="_Toc21505415"/>
      <w:bookmarkStart w:id="102" w:name="_Toc351203494"/>
      <w:r>
        <w:rPr>
          <w:b w:val="0"/>
          <w:color w:val="000000"/>
          <w:sz w:val="18"/>
          <w:szCs w:val="18"/>
        </w:rPr>
        <w:t>第二</w:t>
      </w:r>
      <w:r>
        <w:rPr>
          <w:rFonts w:hint="eastAsia"/>
          <w:b w:val="0"/>
          <w:color w:val="000000"/>
          <w:sz w:val="18"/>
          <w:szCs w:val="18"/>
        </w:rPr>
        <w:t>节</w:t>
      </w:r>
      <w:r>
        <w:rPr>
          <w:b w:val="0"/>
          <w:color w:val="000000"/>
          <w:sz w:val="18"/>
          <w:szCs w:val="18"/>
        </w:rPr>
        <w:t xml:space="preserve"> 通用合同条款</w:t>
      </w:r>
      <w:bookmarkEnd w:id="101"/>
      <w:bookmarkEnd w:id="102"/>
    </w:p>
    <w:p>
      <w:pPr>
        <w:spacing w:line="480" w:lineRule="exact"/>
        <w:ind w:firstLine="270" w:firstLineChars="150"/>
        <w:rPr>
          <w:rFonts w:ascii="宋体" w:hAnsi="宋体"/>
          <w:color w:val="000000"/>
          <w:sz w:val="18"/>
          <w:szCs w:val="18"/>
        </w:rPr>
      </w:pPr>
      <w:r>
        <w:rPr>
          <w:rFonts w:hint="eastAsia" w:ascii="宋体" w:hAnsi="宋体"/>
          <w:color w:val="000000"/>
          <w:sz w:val="18"/>
          <w:szCs w:val="18"/>
        </w:rPr>
        <w:t>说明：“通用合同条款”采用《建设工程施工合同（示范文本）》（GF-2017-0201）的“通用合同条款”。</w:t>
      </w:r>
    </w:p>
    <w:p>
      <w:pPr>
        <w:spacing w:line="400" w:lineRule="exact"/>
        <w:ind w:right="40" w:rightChars="19"/>
        <w:rPr>
          <w:rFonts w:asciiTheme="minorEastAsia" w:hAnsiTheme="minorEastAsia" w:eastAsiaTheme="minorEastAsia" w:cstheme="minorEastAsia"/>
          <w:b/>
          <w:bCs/>
          <w:sz w:val="18"/>
          <w:szCs w:val="18"/>
        </w:rPr>
      </w:pPr>
    </w:p>
    <w:p>
      <w:pPr>
        <w:spacing w:line="400" w:lineRule="exact"/>
        <w:ind w:right="40" w:rightChars="19"/>
        <w:jc w:val="center"/>
        <w:rPr>
          <w:rFonts w:asciiTheme="minorEastAsia" w:hAnsiTheme="minorEastAsia" w:eastAsiaTheme="minorEastAsia" w:cstheme="minorEastAsia"/>
          <w:b/>
          <w:bCs/>
          <w:sz w:val="18"/>
          <w:szCs w:val="18"/>
        </w:rPr>
      </w:pPr>
    </w:p>
    <w:p>
      <w:pPr>
        <w:pStyle w:val="4"/>
        <w:spacing w:after="0"/>
        <w:jc w:val="center"/>
        <w:rPr>
          <w:b w:val="0"/>
          <w:color w:val="000000"/>
          <w:sz w:val="18"/>
          <w:szCs w:val="18"/>
        </w:rPr>
      </w:pPr>
      <w:bookmarkStart w:id="103" w:name="_Toc21505416"/>
      <w:r>
        <w:rPr>
          <w:b w:val="0"/>
          <w:color w:val="000000"/>
          <w:sz w:val="18"/>
          <w:szCs w:val="18"/>
        </w:rPr>
        <w:t>第三</w:t>
      </w:r>
      <w:r>
        <w:rPr>
          <w:rFonts w:hint="eastAsia"/>
          <w:b w:val="0"/>
          <w:color w:val="000000"/>
          <w:sz w:val="18"/>
          <w:szCs w:val="18"/>
        </w:rPr>
        <w:t>节</w:t>
      </w:r>
      <w:r>
        <w:rPr>
          <w:b w:val="0"/>
          <w:color w:val="000000"/>
          <w:sz w:val="18"/>
          <w:szCs w:val="18"/>
        </w:rPr>
        <w:t xml:space="preserve"> </w:t>
      </w:r>
      <w:r>
        <w:rPr>
          <w:rFonts w:hint="eastAsia"/>
          <w:b w:val="0"/>
          <w:color w:val="000000"/>
          <w:sz w:val="18"/>
          <w:szCs w:val="18"/>
        </w:rPr>
        <w:t>专用合同条款</w:t>
      </w:r>
      <w:bookmarkEnd w:id="103"/>
    </w:p>
    <w:p>
      <w:pPr>
        <w:spacing w:line="480" w:lineRule="exact"/>
        <w:rPr>
          <w:rFonts w:ascii="宋体" w:hAnsi="宋体"/>
          <w:color w:val="000000"/>
          <w:sz w:val="18"/>
          <w:szCs w:val="18"/>
        </w:rPr>
      </w:pPr>
      <w:bookmarkStart w:id="104" w:name="_Toc351203633"/>
      <w:r>
        <w:rPr>
          <w:rFonts w:ascii="宋体" w:hAnsi="宋体"/>
          <w:color w:val="000000"/>
          <w:sz w:val="18"/>
          <w:szCs w:val="18"/>
        </w:rPr>
        <w:t>1</w:t>
      </w:r>
      <w:bookmarkStart w:id="105" w:name="_Toc292559361"/>
      <w:bookmarkStart w:id="106" w:name="_Toc297120456"/>
      <w:bookmarkStart w:id="107" w:name="_Toc296503156"/>
      <w:bookmarkStart w:id="108" w:name="_Toc292559866"/>
      <w:bookmarkStart w:id="109" w:name="_Toc296944495"/>
      <w:bookmarkStart w:id="110" w:name="_Toc296890984"/>
      <w:bookmarkStart w:id="111" w:name="_Toc296346657"/>
      <w:bookmarkStart w:id="112" w:name="_Toc297048342"/>
      <w:bookmarkStart w:id="113" w:name="_Toc296891196"/>
      <w:bookmarkStart w:id="114" w:name="_Toc296347155"/>
      <w:r>
        <w:rPr>
          <w:rFonts w:ascii="宋体" w:hAnsi="宋体"/>
          <w:color w:val="000000"/>
          <w:sz w:val="18"/>
          <w:szCs w:val="18"/>
        </w:rPr>
        <w:t>. 一般约定</w:t>
      </w:r>
      <w:bookmarkEnd w:id="104"/>
    </w:p>
    <w:bookmarkEnd w:id="105"/>
    <w:bookmarkEnd w:id="106"/>
    <w:bookmarkEnd w:id="107"/>
    <w:bookmarkEnd w:id="108"/>
    <w:bookmarkEnd w:id="109"/>
    <w:bookmarkEnd w:id="110"/>
    <w:bookmarkEnd w:id="111"/>
    <w:bookmarkEnd w:id="112"/>
    <w:bookmarkEnd w:id="113"/>
    <w:bookmarkEnd w:id="114"/>
    <w:p>
      <w:pPr>
        <w:spacing w:line="480" w:lineRule="exact"/>
        <w:rPr>
          <w:rFonts w:ascii="宋体" w:hAnsi="宋体"/>
          <w:color w:val="000000"/>
          <w:sz w:val="18"/>
          <w:szCs w:val="18"/>
        </w:rPr>
      </w:pPr>
      <w:r>
        <w:rPr>
          <w:rFonts w:ascii="宋体" w:hAnsi="宋体"/>
          <w:color w:val="000000"/>
          <w:sz w:val="18"/>
          <w:szCs w:val="18"/>
        </w:rPr>
        <w:t>1.1 词语定义</w:t>
      </w:r>
    </w:p>
    <w:p>
      <w:pPr>
        <w:spacing w:line="480" w:lineRule="exact"/>
        <w:ind w:firstLine="360" w:firstLineChars="200"/>
        <w:rPr>
          <w:rFonts w:ascii="宋体" w:hAnsi="宋体"/>
          <w:color w:val="000000"/>
          <w:kern w:val="0"/>
          <w:sz w:val="18"/>
          <w:szCs w:val="18"/>
        </w:rPr>
      </w:pPr>
      <w:r>
        <w:rPr>
          <w:rFonts w:ascii="宋体" w:hAnsi="宋体"/>
          <w:color w:val="000000"/>
          <w:kern w:val="0"/>
          <w:sz w:val="18"/>
          <w:szCs w:val="18"/>
        </w:rPr>
        <w:t>1.1.1合同</w:t>
      </w:r>
    </w:p>
    <w:p>
      <w:pPr>
        <w:spacing w:line="480" w:lineRule="exact"/>
        <w:ind w:firstLine="360" w:firstLineChars="200"/>
        <w:rPr>
          <w:rFonts w:ascii="宋体" w:hAnsi="宋体"/>
          <w:color w:val="000000"/>
          <w:kern w:val="0"/>
          <w:sz w:val="18"/>
          <w:szCs w:val="18"/>
        </w:rPr>
      </w:pPr>
      <w:r>
        <w:rPr>
          <w:rFonts w:ascii="宋体" w:hAnsi="宋体"/>
          <w:color w:val="000000"/>
          <w:kern w:val="0"/>
          <w:sz w:val="18"/>
          <w:szCs w:val="18"/>
        </w:rPr>
        <w:t>1.1.1.10其他合同文件包括：</w:t>
      </w:r>
      <w:r>
        <w:rPr>
          <w:rFonts w:ascii="宋体" w:hAnsi="宋体"/>
          <w:color w:val="000000"/>
          <w:sz w:val="18"/>
          <w:szCs w:val="18"/>
          <w:u w:val="single"/>
        </w:rPr>
        <w:t xml:space="preserve">                     </w:t>
      </w:r>
      <w:r>
        <w:rPr>
          <w:rFonts w:hint="eastAsia" w:ascii="宋体" w:hAnsi="宋体"/>
          <w:color w:val="000000"/>
          <w:sz w:val="18"/>
          <w:szCs w:val="18"/>
          <w:u w:val="single"/>
        </w:rPr>
        <w:t xml:space="preserve">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1.1.2 合同当事人及其他相关方</w:t>
      </w:r>
    </w:p>
    <w:p>
      <w:pPr>
        <w:spacing w:line="480" w:lineRule="exact"/>
        <w:ind w:firstLine="360" w:firstLineChars="200"/>
        <w:rPr>
          <w:rFonts w:ascii="宋体" w:hAnsi="宋体"/>
          <w:color w:val="000000"/>
          <w:sz w:val="18"/>
          <w:szCs w:val="18"/>
        </w:rPr>
      </w:pPr>
      <w:r>
        <w:rPr>
          <w:rFonts w:ascii="宋体" w:hAnsi="宋体"/>
          <w:color w:val="000000"/>
          <w:sz w:val="18"/>
          <w:szCs w:val="18"/>
        </w:rPr>
        <w:t>1.1.2.4监理人：</w:t>
      </w:r>
    </w:p>
    <w:p>
      <w:pPr>
        <w:spacing w:line="480" w:lineRule="exact"/>
        <w:ind w:firstLine="360" w:firstLineChars="200"/>
        <w:rPr>
          <w:rFonts w:ascii="宋体" w:hAnsi="宋体"/>
          <w:color w:val="000000"/>
          <w:sz w:val="18"/>
          <w:szCs w:val="18"/>
        </w:rPr>
      </w:pPr>
      <w:r>
        <w:rPr>
          <w:rFonts w:ascii="宋体" w:hAnsi="宋体"/>
          <w:color w:val="000000"/>
          <w:sz w:val="18"/>
          <w:szCs w:val="18"/>
        </w:rPr>
        <w:t>名    称：</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 xml:space="preserve"> 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资质类别和等级：</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联系电话：</w:t>
      </w:r>
      <w:r>
        <w:rPr>
          <w:rFonts w:ascii="宋体" w:hAnsi="宋体"/>
          <w:color w:val="000000"/>
          <w:sz w:val="18"/>
          <w:szCs w:val="18"/>
          <w:u w:val="single"/>
        </w:rPr>
        <w:t>    </w:t>
      </w:r>
      <w:r>
        <w:rPr>
          <w:rFonts w:hint="eastAsia" w:ascii="宋体" w:hAnsi="宋体"/>
          <w:color w:val="000000"/>
          <w:sz w:val="18"/>
          <w:szCs w:val="18"/>
          <w:u w:val="single"/>
        </w:rPr>
        <w:t xml:space="preserve">            </w:t>
      </w:r>
      <w:r>
        <w:rPr>
          <w:rFonts w:ascii="宋体" w:hAnsi="宋体"/>
          <w:color w:val="000000"/>
          <w:sz w:val="18"/>
          <w:szCs w:val="18"/>
          <w:u w:val="single"/>
        </w:rPr>
        <w:t></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电子信箱：</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通信地址：</w:t>
      </w:r>
      <w:r>
        <w:rPr>
          <w:rFonts w:ascii="宋体" w:hAnsi="宋体"/>
          <w:color w:val="000000"/>
          <w:sz w:val="18"/>
          <w:szCs w:val="18"/>
          <w:u w:val="single"/>
        </w:rPr>
        <w:t>    </w:t>
      </w:r>
      <w:r>
        <w:rPr>
          <w:rFonts w:hint="eastAsia" w:ascii="宋体" w:hAnsi="宋体"/>
          <w:color w:val="000000"/>
          <w:sz w:val="18"/>
          <w:szCs w:val="18"/>
          <w:u w:val="single"/>
        </w:rPr>
        <w:t xml:space="preserve">            </w:t>
      </w:r>
      <w:r>
        <w:rPr>
          <w:rFonts w:ascii="宋体" w:hAnsi="宋体"/>
          <w:color w:val="000000"/>
          <w:sz w:val="18"/>
          <w:szCs w:val="18"/>
          <w:u w:val="single"/>
        </w:rPr>
        <w:t></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1.1.2.5 设计人：</w:t>
      </w:r>
    </w:p>
    <w:p>
      <w:pPr>
        <w:spacing w:line="480" w:lineRule="exact"/>
        <w:ind w:firstLine="360" w:firstLineChars="200"/>
        <w:rPr>
          <w:rFonts w:ascii="宋体" w:hAnsi="宋体"/>
          <w:color w:val="000000"/>
          <w:sz w:val="18"/>
          <w:szCs w:val="18"/>
        </w:rPr>
      </w:pPr>
      <w:r>
        <w:rPr>
          <w:rFonts w:ascii="宋体" w:hAnsi="宋体"/>
          <w:color w:val="000000"/>
          <w:sz w:val="18"/>
          <w:szCs w:val="18"/>
        </w:rPr>
        <w:t>名    称：</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 xml:space="preserve"> 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资质类别和等级：</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  </w:t>
      </w:r>
      <w:r>
        <w:rPr>
          <w:rFonts w:hint="eastAsia" w:ascii="宋体" w:hAnsi="宋体"/>
          <w:color w:val="000000"/>
          <w:sz w:val="18"/>
          <w:szCs w:val="18"/>
          <w:u w:val="single"/>
        </w:rPr>
        <w:t xml:space="preserve"> </w:t>
      </w:r>
      <w:r>
        <w:rPr>
          <w:rFonts w:ascii="宋体" w:hAnsi="宋体"/>
          <w:color w:val="000000"/>
          <w:sz w:val="18"/>
          <w:szCs w:val="18"/>
          <w:u w:val="single"/>
        </w:rPr>
        <w:t></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联系电话：</w:t>
      </w:r>
      <w:r>
        <w:rPr>
          <w:rFonts w:ascii="宋体" w:hAnsi="宋体"/>
          <w:color w:val="000000"/>
          <w:sz w:val="18"/>
          <w:szCs w:val="18"/>
          <w:u w:val="single"/>
        </w:rPr>
        <w:t>    </w:t>
      </w:r>
      <w:r>
        <w:rPr>
          <w:rFonts w:hint="eastAsia" w:ascii="宋体" w:hAnsi="宋体"/>
          <w:color w:val="000000"/>
          <w:sz w:val="18"/>
          <w:szCs w:val="18"/>
          <w:u w:val="single"/>
        </w:rPr>
        <w:t xml:space="preserve">            </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电子信箱：</w:t>
      </w:r>
      <w:r>
        <w:rPr>
          <w:rFonts w:ascii="宋体" w:hAnsi="宋体"/>
          <w:color w:val="000000"/>
          <w:sz w:val="18"/>
          <w:szCs w:val="18"/>
          <w:u w:val="single"/>
        </w:rPr>
        <w:t>    </w:t>
      </w:r>
      <w:r>
        <w:rPr>
          <w:rFonts w:hint="eastAsia" w:ascii="宋体" w:hAnsi="宋体"/>
          <w:color w:val="000000"/>
          <w:sz w:val="18"/>
          <w:szCs w:val="18"/>
          <w:u w:val="single"/>
        </w:rPr>
        <w:t xml:space="preserve">              </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通信地址：</w:t>
      </w:r>
      <w:r>
        <w:rPr>
          <w:rFonts w:ascii="宋体" w:hAnsi="宋体"/>
          <w:color w:val="000000"/>
          <w:sz w:val="18"/>
          <w:szCs w:val="18"/>
          <w:u w:val="single"/>
        </w:rPr>
        <w:t>    </w:t>
      </w:r>
      <w:r>
        <w:rPr>
          <w:rFonts w:hint="eastAsia" w:ascii="宋体" w:hAnsi="宋体"/>
          <w:color w:val="000000"/>
          <w:sz w:val="18"/>
          <w:szCs w:val="18"/>
          <w:u w:val="single"/>
        </w:rPr>
        <w:t xml:space="preserve">            </w:t>
      </w:r>
      <w:r>
        <w:rPr>
          <w:rFonts w:ascii="宋体" w:hAnsi="宋体"/>
          <w:color w:val="000000"/>
          <w:sz w:val="18"/>
          <w:szCs w:val="18"/>
          <w:u w:val="single"/>
        </w:rPr>
        <w:t></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1.1.3 工程和设备</w:t>
      </w:r>
    </w:p>
    <w:p>
      <w:pPr>
        <w:spacing w:line="480" w:lineRule="exact"/>
        <w:ind w:firstLine="360" w:firstLineChars="200"/>
        <w:rPr>
          <w:rFonts w:ascii="宋体" w:hAnsi="宋体"/>
          <w:color w:val="000000"/>
          <w:sz w:val="18"/>
          <w:szCs w:val="18"/>
        </w:rPr>
      </w:pPr>
      <w:r>
        <w:rPr>
          <w:rFonts w:ascii="宋体" w:hAnsi="宋体"/>
          <w:color w:val="000000"/>
          <w:sz w:val="18"/>
          <w:szCs w:val="18"/>
        </w:rPr>
        <w:t>1.1.3.7 作为施工现场组成部分的其他场所包括：</w:t>
      </w:r>
      <w:r>
        <w:rPr>
          <w:rFonts w:hint="eastAsia" w:ascii="宋体" w:hAnsi="宋体"/>
          <w:color w:val="000000"/>
          <w:sz w:val="18"/>
          <w:szCs w:val="18"/>
          <w:u w:val="single"/>
        </w:rPr>
        <w:t xml:space="preserve">       </w:t>
      </w:r>
      <w:r>
        <w:rPr>
          <w:rFonts w:ascii="宋体" w:hAnsi="宋体"/>
          <w:color w:val="000000"/>
          <w:sz w:val="18"/>
          <w:szCs w:val="18"/>
          <w:u w:val="single"/>
        </w:rPr>
        <w:t> </w:t>
      </w:r>
      <w:r>
        <w:rPr>
          <w:rFonts w:ascii="宋体" w:hAnsi="宋体"/>
          <w:color w:val="000000"/>
          <w:sz w:val="18"/>
          <w:szCs w:val="18"/>
        </w:rPr>
        <w:t>。</w:t>
      </w:r>
    </w:p>
    <w:p>
      <w:pPr>
        <w:spacing w:line="480" w:lineRule="exact"/>
        <w:ind w:firstLine="360" w:firstLineChars="200"/>
        <w:jc w:val="left"/>
        <w:rPr>
          <w:rFonts w:ascii="宋体" w:hAnsi="宋体"/>
          <w:color w:val="000000"/>
          <w:kern w:val="0"/>
          <w:sz w:val="18"/>
          <w:szCs w:val="18"/>
        </w:rPr>
      </w:pPr>
      <w:r>
        <w:rPr>
          <w:rFonts w:ascii="宋体" w:hAnsi="宋体"/>
          <w:color w:val="000000"/>
          <w:kern w:val="0"/>
          <w:sz w:val="18"/>
          <w:szCs w:val="18"/>
        </w:rPr>
        <w:t>1.1.3.9 永久占地包括：</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 xml:space="preserve">     </w:t>
      </w:r>
      <w:r>
        <w:rPr>
          <w:rFonts w:ascii="宋体" w:hAnsi="宋体"/>
          <w:color w:val="000000"/>
          <w:kern w:val="0"/>
          <w:sz w:val="18"/>
          <w:szCs w:val="18"/>
        </w:rPr>
        <w:t>。</w:t>
      </w:r>
    </w:p>
    <w:p>
      <w:pPr>
        <w:spacing w:line="480" w:lineRule="exact"/>
        <w:ind w:firstLine="360" w:firstLineChars="200"/>
        <w:jc w:val="left"/>
        <w:rPr>
          <w:rFonts w:ascii="宋体" w:hAnsi="宋体"/>
          <w:color w:val="000000"/>
          <w:sz w:val="18"/>
          <w:szCs w:val="18"/>
        </w:rPr>
      </w:pPr>
      <w:r>
        <w:rPr>
          <w:rFonts w:ascii="宋体" w:hAnsi="宋体"/>
          <w:color w:val="000000"/>
          <w:kern w:val="0"/>
          <w:sz w:val="18"/>
          <w:szCs w:val="18"/>
        </w:rPr>
        <w:t>1.1.3.10 临时占地包括：</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 </w:t>
      </w:r>
      <w:r>
        <w:rPr>
          <w:rFonts w:ascii="宋体" w:hAnsi="宋体"/>
          <w:color w:val="000000"/>
          <w:kern w:val="0"/>
          <w:sz w:val="18"/>
          <w:szCs w:val="18"/>
        </w:rPr>
        <w:t>。</w:t>
      </w:r>
    </w:p>
    <w:p>
      <w:pPr>
        <w:spacing w:after="120" w:line="480" w:lineRule="exact"/>
        <w:ind w:firstLine="360" w:firstLineChars="200"/>
        <w:rPr>
          <w:rFonts w:ascii="宋体" w:hAnsi="宋体"/>
          <w:color w:val="000000"/>
          <w:sz w:val="18"/>
          <w:szCs w:val="18"/>
        </w:rPr>
      </w:pPr>
      <w:r>
        <w:rPr>
          <w:rFonts w:ascii="宋体" w:hAnsi="宋体"/>
          <w:color w:val="000000"/>
          <w:sz w:val="18"/>
          <w:szCs w:val="18"/>
        </w:rPr>
        <w:t xml:space="preserve">1.3法律 </w:t>
      </w:r>
    </w:p>
    <w:p>
      <w:pPr>
        <w:autoSpaceDE w:val="0"/>
        <w:autoSpaceDN w:val="0"/>
        <w:adjustRightInd w:val="0"/>
        <w:spacing w:line="480" w:lineRule="exact"/>
        <w:ind w:left="596" w:leftChars="284"/>
        <w:jc w:val="left"/>
        <w:rPr>
          <w:rFonts w:ascii="宋体" w:hAnsi="宋体"/>
          <w:color w:val="000000"/>
          <w:sz w:val="18"/>
          <w:szCs w:val="18"/>
        </w:rPr>
      </w:pPr>
      <w:r>
        <w:rPr>
          <w:rFonts w:ascii="宋体" w:hAnsi="宋体"/>
          <w:color w:val="000000"/>
          <w:sz w:val="18"/>
          <w:szCs w:val="18"/>
        </w:rPr>
        <w:t>适用于合同的其他规范性文件：</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after="120" w:line="480" w:lineRule="exact"/>
        <w:ind w:firstLine="360" w:firstLineChars="200"/>
        <w:rPr>
          <w:rFonts w:ascii="宋体" w:hAnsi="宋体"/>
          <w:color w:val="000000"/>
          <w:sz w:val="18"/>
          <w:szCs w:val="18"/>
        </w:rPr>
      </w:pPr>
      <w:r>
        <w:rPr>
          <w:rFonts w:ascii="宋体" w:hAnsi="宋体"/>
          <w:color w:val="000000"/>
          <w:sz w:val="18"/>
          <w:szCs w:val="18"/>
        </w:rPr>
        <w:t>1.4 标准和规范</w:t>
      </w:r>
    </w:p>
    <w:p>
      <w:pPr>
        <w:spacing w:line="480" w:lineRule="exact"/>
        <w:ind w:left="596" w:leftChars="284"/>
        <w:rPr>
          <w:rFonts w:ascii="宋体" w:hAnsi="宋体"/>
          <w:color w:val="000000"/>
          <w:sz w:val="18"/>
          <w:szCs w:val="18"/>
        </w:rPr>
      </w:pPr>
      <w:r>
        <w:rPr>
          <w:rFonts w:ascii="宋体" w:hAnsi="宋体"/>
          <w:color w:val="000000"/>
          <w:sz w:val="18"/>
          <w:szCs w:val="18"/>
        </w:rPr>
        <w:t>1.4.1适用于工程的标准规范包括：</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ind w:firstLine="360" w:firstLineChars="200"/>
        <w:rPr>
          <w:rFonts w:ascii="宋体" w:hAnsi="宋体"/>
          <w:color w:val="000000"/>
          <w:kern w:val="0"/>
          <w:sz w:val="18"/>
          <w:szCs w:val="18"/>
        </w:rPr>
      </w:pPr>
      <w:r>
        <w:rPr>
          <w:rFonts w:ascii="宋体" w:hAnsi="宋体"/>
          <w:color w:val="000000"/>
          <w:kern w:val="0"/>
          <w:sz w:val="18"/>
          <w:szCs w:val="18"/>
        </w:rPr>
        <w:t>1.4.2 发包人提供国外标准、规范的名称：</w:t>
      </w:r>
      <w:r>
        <w:rPr>
          <w:rFonts w:ascii="宋体" w:hAnsi="宋体"/>
          <w:color w:val="000000"/>
          <w:kern w:val="0"/>
          <w:sz w:val="18"/>
          <w:szCs w:val="18"/>
          <w:u w:val="single"/>
        </w:rPr>
        <w:t xml:space="preserve">             </w:t>
      </w:r>
      <w:r>
        <w:rPr>
          <w:rFonts w:hint="eastAsia" w:ascii="宋体" w:hAnsi="宋体"/>
          <w:color w:val="000000"/>
          <w:kern w:val="0"/>
          <w:sz w:val="18"/>
          <w:szCs w:val="18"/>
          <w:u w:val="single"/>
        </w:rPr>
        <w:t xml:space="preserve"> </w:t>
      </w:r>
      <w:r>
        <w:rPr>
          <w:rFonts w:ascii="宋体" w:hAnsi="宋体"/>
          <w:color w:val="000000"/>
          <w:kern w:val="0"/>
          <w:sz w:val="18"/>
          <w:szCs w:val="18"/>
          <w:u w:val="single"/>
        </w:rPr>
        <w:t xml:space="preserve">   </w:t>
      </w:r>
      <w:r>
        <w:rPr>
          <w:rFonts w:ascii="宋体" w:hAnsi="宋体"/>
          <w:color w:val="000000"/>
          <w:kern w:val="0"/>
          <w:sz w:val="18"/>
          <w:szCs w:val="18"/>
        </w:rPr>
        <w:t>；</w:t>
      </w:r>
    </w:p>
    <w:p>
      <w:pPr>
        <w:spacing w:line="480" w:lineRule="exact"/>
        <w:ind w:firstLine="360" w:firstLineChars="200"/>
        <w:rPr>
          <w:rFonts w:ascii="宋体" w:hAnsi="宋体"/>
          <w:color w:val="000000"/>
          <w:kern w:val="0"/>
          <w:sz w:val="18"/>
          <w:szCs w:val="18"/>
        </w:rPr>
      </w:pPr>
      <w:r>
        <w:rPr>
          <w:rFonts w:ascii="宋体" w:hAnsi="宋体"/>
          <w:color w:val="000000"/>
          <w:kern w:val="0"/>
          <w:sz w:val="18"/>
          <w:szCs w:val="18"/>
        </w:rPr>
        <w:t>发包人提供国外标准、规范的份数：</w:t>
      </w:r>
      <w:r>
        <w:rPr>
          <w:rFonts w:ascii="宋体" w:hAnsi="宋体"/>
          <w:color w:val="000000"/>
          <w:kern w:val="0"/>
          <w:sz w:val="18"/>
          <w:szCs w:val="18"/>
          <w:u w:val="single"/>
        </w:rPr>
        <w:t xml:space="preserve">     </w:t>
      </w:r>
      <w:r>
        <w:rPr>
          <w:rFonts w:hint="eastAsia" w:ascii="宋体" w:hAnsi="宋体"/>
          <w:color w:val="000000"/>
          <w:kern w:val="0"/>
          <w:sz w:val="18"/>
          <w:szCs w:val="18"/>
          <w:u w:val="single"/>
        </w:rPr>
        <w:t xml:space="preserve">  </w:t>
      </w:r>
      <w:r>
        <w:rPr>
          <w:rFonts w:ascii="宋体" w:hAnsi="宋体"/>
          <w:color w:val="000000"/>
          <w:kern w:val="0"/>
          <w:sz w:val="18"/>
          <w:szCs w:val="18"/>
          <w:u w:val="single"/>
        </w:rPr>
        <w:t xml:space="preserve"> </w:t>
      </w:r>
      <w:r>
        <w:rPr>
          <w:rFonts w:hint="eastAsia" w:ascii="宋体" w:hAnsi="宋体"/>
          <w:color w:val="000000"/>
          <w:kern w:val="0"/>
          <w:sz w:val="18"/>
          <w:szCs w:val="18"/>
          <w:u w:val="single"/>
        </w:rPr>
        <w:t xml:space="preserve">   </w:t>
      </w:r>
      <w:r>
        <w:rPr>
          <w:rFonts w:ascii="宋体" w:hAnsi="宋体"/>
          <w:color w:val="000000"/>
          <w:kern w:val="0"/>
          <w:sz w:val="18"/>
          <w:szCs w:val="18"/>
          <w:u w:val="single"/>
        </w:rPr>
        <w:t xml:space="preserve">           </w:t>
      </w:r>
      <w:r>
        <w:rPr>
          <w:rFonts w:ascii="宋体" w:hAnsi="宋体"/>
          <w:color w:val="000000"/>
          <w:kern w:val="0"/>
          <w:sz w:val="18"/>
          <w:szCs w:val="18"/>
        </w:rPr>
        <w:t>；</w:t>
      </w:r>
    </w:p>
    <w:p>
      <w:pPr>
        <w:spacing w:line="480" w:lineRule="exact"/>
        <w:ind w:firstLine="360" w:firstLineChars="200"/>
        <w:rPr>
          <w:rFonts w:ascii="宋体" w:hAnsi="宋体"/>
          <w:color w:val="000000"/>
          <w:sz w:val="18"/>
          <w:szCs w:val="18"/>
        </w:rPr>
      </w:pPr>
      <w:r>
        <w:rPr>
          <w:rFonts w:ascii="宋体" w:hAnsi="宋体"/>
          <w:color w:val="000000"/>
          <w:kern w:val="0"/>
          <w:sz w:val="18"/>
          <w:szCs w:val="18"/>
        </w:rPr>
        <w:t>发包人提供国外标准、规范的名称：</w:t>
      </w:r>
      <w:r>
        <w:rPr>
          <w:rFonts w:ascii="宋体" w:hAnsi="宋体"/>
          <w:color w:val="000000"/>
          <w:kern w:val="0"/>
          <w:sz w:val="18"/>
          <w:szCs w:val="18"/>
          <w:u w:val="single"/>
        </w:rPr>
        <w:t xml:space="preserve">   </w:t>
      </w:r>
      <w:r>
        <w:rPr>
          <w:rFonts w:hint="eastAsia" w:ascii="宋体" w:hAnsi="宋体"/>
          <w:color w:val="000000"/>
          <w:kern w:val="0"/>
          <w:sz w:val="18"/>
          <w:szCs w:val="18"/>
          <w:u w:val="single"/>
        </w:rPr>
        <w:t xml:space="preserve">  </w:t>
      </w:r>
      <w:r>
        <w:rPr>
          <w:rFonts w:ascii="宋体" w:hAnsi="宋体"/>
          <w:color w:val="000000"/>
          <w:kern w:val="0"/>
          <w:sz w:val="18"/>
          <w:szCs w:val="18"/>
          <w:u w:val="single"/>
        </w:rPr>
        <w:t xml:space="preserve">  </w:t>
      </w:r>
      <w:r>
        <w:rPr>
          <w:rFonts w:hint="eastAsia" w:ascii="宋体" w:hAnsi="宋体"/>
          <w:color w:val="000000"/>
          <w:kern w:val="0"/>
          <w:sz w:val="18"/>
          <w:szCs w:val="18"/>
          <w:u w:val="single"/>
        </w:rPr>
        <w:t xml:space="preserve"> </w:t>
      </w:r>
      <w:r>
        <w:rPr>
          <w:rFonts w:ascii="宋体" w:hAnsi="宋体"/>
          <w:color w:val="000000"/>
          <w:kern w:val="0"/>
          <w:sz w:val="18"/>
          <w:szCs w:val="18"/>
          <w:u w:val="single"/>
        </w:rPr>
        <w:t xml:space="preserve">    </w:t>
      </w:r>
      <w:r>
        <w:rPr>
          <w:rFonts w:hint="eastAsia" w:ascii="宋体" w:hAnsi="宋体"/>
          <w:color w:val="000000"/>
          <w:kern w:val="0"/>
          <w:sz w:val="18"/>
          <w:szCs w:val="18"/>
          <w:u w:val="single"/>
        </w:rPr>
        <w:t xml:space="preserve">   </w:t>
      </w:r>
      <w:r>
        <w:rPr>
          <w:rFonts w:ascii="宋体" w:hAnsi="宋体"/>
          <w:color w:val="000000"/>
          <w:kern w:val="0"/>
          <w:sz w:val="18"/>
          <w:szCs w:val="18"/>
          <w:u w:val="single"/>
        </w:rPr>
        <w:t xml:space="preserve">       </w:t>
      </w:r>
      <w:r>
        <w:rPr>
          <w:rFonts w:ascii="宋体" w:hAnsi="宋体"/>
          <w:color w:val="000000"/>
          <w:kern w:val="0"/>
          <w:sz w:val="18"/>
          <w:szCs w:val="18"/>
        </w:rPr>
        <w:t>。</w:t>
      </w:r>
    </w:p>
    <w:p>
      <w:pPr>
        <w:spacing w:line="480" w:lineRule="exact"/>
        <w:ind w:left="596" w:leftChars="284"/>
        <w:rPr>
          <w:rFonts w:ascii="宋体" w:hAnsi="宋体"/>
          <w:color w:val="000000"/>
          <w:sz w:val="18"/>
          <w:szCs w:val="18"/>
        </w:rPr>
      </w:pPr>
      <w:r>
        <w:rPr>
          <w:rFonts w:ascii="宋体" w:hAnsi="宋体"/>
          <w:color w:val="000000"/>
          <w:sz w:val="18"/>
          <w:szCs w:val="18"/>
        </w:rPr>
        <w:t>1.4.3发包人对工程的技术标准和功能要求的特殊要求：</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1.5 合同文件的优先顺序</w:t>
      </w:r>
    </w:p>
    <w:p>
      <w:pPr>
        <w:spacing w:line="480" w:lineRule="exact"/>
        <w:ind w:firstLine="360" w:firstLineChars="200"/>
        <w:rPr>
          <w:rFonts w:ascii="宋体" w:hAnsi="宋体"/>
          <w:color w:val="000000"/>
          <w:sz w:val="18"/>
          <w:szCs w:val="18"/>
        </w:rPr>
      </w:pPr>
      <w:r>
        <w:rPr>
          <w:rFonts w:ascii="宋体" w:hAnsi="宋体"/>
          <w:color w:val="000000"/>
          <w:sz w:val="18"/>
          <w:szCs w:val="18"/>
        </w:rPr>
        <w:t>合同文件组成及优先顺序为：</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1.6 图纸和承包人文件</w:t>
      </w:r>
    </w:p>
    <w:p>
      <w:pPr>
        <w:spacing w:line="480" w:lineRule="exact"/>
        <w:ind w:firstLine="360" w:firstLineChars="200"/>
        <w:rPr>
          <w:rFonts w:ascii="宋体" w:hAnsi="宋体"/>
          <w:color w:val="000000"/>
          <w:sz w:val="18"/>
          <w:szCs w:val="18"/>
        </w:rPr>
      </w:pPr>
      <w:r>
        <w:rPr>
          <w:rFonts w:ascii="宋体" w:hAnsi="宋体"/>
          <w:color w:val="000000"/>
          <w:sz w:val="18"/>
          <w:szCs w:val="18"/>
        </w:rPr>
        <w:t>1.6.1 图纸的提供</w:t>
      </w:r>
    </w:p>
    <w:p>
      <w:pPr>
        <w:spacing w:line="480" w:lineRule="exact"/>
        <w:ind w:firstLine="360" w:firstLineChars="200"/>
        <w:rPr>
          <w:rFonts w:ascii="宋体" w:hAnsi="宋体"/>
          <w:color w:val="000000"/>
          <w:sz w:val="18"/>
          <w:szCs w:val="18"/>
        </w:rPr>
      </w:pPr>
      <w:r>
        <w:rPr>
          <w:rFonts w:ascii="宋体" w:hAnsi="宋体"/>
          <w:color w:val="000000"/>
          <w:sz w:val="18"/>
          <w:szCs w:val="18"/>
        </w:rPr>
        <w:t>发包人向承包人提供图纸的期限：</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发包人向承包人提供图纸的数量：</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发包人向承包人提供图纸的内容：</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1.6.4 承包人文件</w:t>
      </w:r>
    </w:p>
    <w:p>
      <w:pPr>
        <w:spacing w:line="480" w:lineRule="exact"/>
        <w:ind w:left="596" w:leftChars="284"/>
        <w:jc w:val="left"/>
        <w:rPr>
          <w:rFonts w:ascii="宋体" w:hAnsi="宋体"/>
          <w:color w:val="000000"/>
          <w:sz w:val="18"/>
          <w:szCs w:val="18"/>
        </w:rPr>
      </w:pPr>
      <w:r>
        <w:rPr>
          <w:rFonts w:ascii="宋体" w:hAnsi="宋体"/>
          <w:color w:val="000000"/>
          <w:sz w:val="18"/>
          <w:szCs w:val="18"/>
        </w:rPr>
        <w:t>需要由承包人提供的文件，包括：</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承包人提供的文件的期限为：</w:t>
      </w:r>
      <w:r>
        <w:rPr>
          <w:rFonts w:ascii="宋体" w:hAnsi="宋体"/>
          <w:color w:val="000000"/>
          <w:sz w:val="18"/>
          <w:szCs w:val="18"/>
          <w:u w:val="single"/>
        </w:rPr>
        <w:t> </w:t>
      </w:r>
      <w:r>
        <w:rPr>
          <w:rFonts w:hint="eastAsia" w:ascii="宋体" w:hAnsi="宋体"/>
          <w:color w:val="000000"/>
          <w:sz w:val="18"/>
          <w:szCs w:val="18"/>
          <w:u w:val="single"/>
        </w:rPr>
        <w:t xml:space="preserve">    </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承包人提供的文件的数量为：</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承包人提供的文件的形式为：</w:t>
      </w:r>
      <w:r>
        <w:rPr>
          <w:rFonts w:ascii="宋体" w:hAnsi="宋体"/>
          <w:color w:val="000000"/>
          <w:sz w:val="18"/>
          <w:szCs w:val="18"/>
          <w:u w:val="single"/>
        </w:rPr>
        <w:t> </w:t>
      </w:r>
      <w:r>
        <w:rPr>
          <w:rFonts w:hint="eastAsia" w:ascii="宋体" w:hAnsi="宋体"/>
          <w:color w:val="000000"/>
          <w:sz w:val="18"/>
          <w:szCs w:val="18"/>
          <w:u w:val="single"/>
        </w:rPr>
        <w:t xml:space="preserve">      </w:t>
      </w:r>
      <w:r>
        <w:rPr>
          <w:rFonts w:ascii="宋体" w:hAnsi="宋体"/>
          <w:color w:val="000000"/>
          <w:sz w:val="18"/>
          <w:szCs w:val="18"/>
          <w:u w:val="single"/>
        </w:rPr>
        <w:t></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发包人</w:t>
      </w:r>
      <w:r>
        <w:rPr>
          <w:rFonts w:hint="eastAsia" w:ascii="宋体" w:hAnsi="宋体"/>
          <w:color w:val="000000"/>
          <w:sz w:val="18"/>
          <w:szCs w:val="18"/>
        </w:rPr>
        <w:t>审批</w:t>
      </w:r>
      <w:r>
        <w:rPr>
          <w:rFonts w:ascii="宋体" w:hAnsi="宋体"/>
          <w:color w:val="000000"/>
          <w:sz w:val="18"/>
          <w:szCs w:val="18"/>
        </w:rPr>
        <w:t>承包人文件的期限：</w:t>
      </w:r>
      <w:r>
        <w:rPr>
          <w:rFonts w:ascii="宋体" w:hAnsi="宋体"/>
          <w:color w:val="000000"/>
          <w:sz w:val="18"/>
          <w:szCs w:val="18"/>
          <w:u w:val="single"/>
        </w:rPr>
        <w:t> </w:t>
      </w:r>
      <w:r>
        <w:rPr>
          <w:rFonts w:hint="eastAsia" w:ascii="宋体" w:hAnsi="宋体"/>
          <w:color w:val="000000"/>
          <w:sz w:val="18"/>
          <w:szCs w:val="18"/>
          <w:u w:val="single"/>
        </w:rPr>
        <w:t xml:space="preserve">     </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1.6.5 现场图纸准备</w:t>
      </w:r>
    </w:p>
    <w:p>
      <w:pPr>
        <w:spacing w:line="480" w:lineRule="exact"/>
        <w:ind w:firstLine="360" w:firstLineChars="200"/>
        <w:rPr>
          <w:rFonts w:ascii="宋体" w:hAnsi="宋体"/>
          <w:color w:val="000000"/>
          <w:sz w:val="18"/>
          <w:szCs w:val="18"/>
        </w:rPr>
      </w:pPr>
      <w:r>
        <w:rPr>
          <w:rFonts w:ascii="宋体" w:hAnsi="宋体"/>
          <w:color w:val="000000"/>
          <w:sz w:val="18"/>
          <w:szCs w:val="18"/>
        </w:rPr>
        <w:t>关于现场图纸准备的约定：</w:t>
      </w:r>
      <w:r>
        <w:rPr>
          <w:rFonts w:ascii="宋体" w:hAnsi="宋体"/>
          <w:color w:val="000000"/>
          <w:sz w:val="18"/>
          <w:szCs w:val="18"/>
          <w:u w:val="single"/>
        </w:rPr>
        <w:t>   </w:t>
      </w:r>
      <w:r>
        <w:rPr>
          <w:rFonts w:hint="eastAsia" w:ascii="宋体" w:hAnsi="宋体"/>
          <w:color w:val="000000"/>
          <w:sz w:val="18"/>
          <w:szCs w:val="18"/>
          <w:u w:val="single"/>
        </w:rPr>
        <w:t xml:space="preserve">      </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1.7 联络</w:t>
      </w:r>
    </w:p>
    <w:p>
      <w:pPr>
        <w:spacing w:line="480" w:lineRule="exact"/>
        <w:ind w:firstLine="360" w:firstLineChars="200"/>
        <w:rPr>
          <w:rFonts w:ascii="宋体" w:hAnsi="宋体"/>
          <w:color w:val="000000"/>
          <w:kern w:val="0"/>
          <w:sz w:val="18"/>
          <w:szCs w:val="18"/>
        </w:rPr>
      </w:pPr>
      <w:r>
        <w:rPr>
          <w:rFonts w:ascii="宋体" w:hAnsi="宋体"/>
          <w:color w:val="000000"/>
          <w:kern w:val="0"/>
          <w:sz w:val="18"/>
          <w:szCs w:val="18"/>
        </w:rPr>
        <w:t>1.7.1发包人和承包人应当在</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kern w:val="0"/>
          <w:sz w:val="18"/>
          <w:szCs w:val="18"/>
        </w:rPr>
        <w:t>天内将与合同有关的通知、批准、证明、证书、指示、指令、要求、请求、同意、意见、确定和决定等书面函件送达对方当事人</w:t>
      </w:r>
      <w:r>
        <w:rPr>
          <w:rFonts w:hint="eastAsia" w:ascii="宋体" w:hAnsi="宋体"/>
          <w:color w:val="000000"/>
          <w:kern w:val="0"/>
          <w:sz w:val="18"/>
          <w:szCs w:val="18"/>
        </w:rPr>
        <w:t>。</w:t>
      </w:r>
    </w:p>
    <w:p>
      <w:pPr>
        <w:spacing w:line="480" w:lineRule="exact"/>
        <w:ind w:firstLine="360" w:firstLineChars="200"/>
        <w:rPr>
          <w:rFonts w:ascii="宋体" w:hAnsi="宋体"/>
          <w:color w:val="000000"/>
          <w:kern w:val="0"/>
          <w:sz w:val="18"/>
          <w:szCs w:val="18"/>
        </w:rPr>
      </w:pPr>
      <w:r>
        <w:rPr>
          <w:rFonts w:ascii="宋体" w:hAnsi="宋体"/>
          <w:color w:val="000000"/>
          <w:kern w:val="0"/>
          <w:sz w:val="18"/>
          <w:szCs w:val="18"/>
        </w:rPr>
        <w:t>1.7.2 发包人接收文件的地点：</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w:t>
      </w:r>
      <w:r>
        <w:rPr>
          <w:rFonts w:ascii="宋体" w:hAnsi="宋体"/>
          <w:color w:val="000000"/>
          <w:kern w:val="0"/>
          <w:sz w:val="18"/>
          <w:szCs w:val="18"/>
        </w:rPr>
        <w:t>；</w:t>
      </w:r>
    </w:p>
    <w:p>
      <w:pPr>
        <w:spacing w:line="480" w:lineRule="exact"/>
        <w:ind w:firstLine="360" w:firstLineChars="200"/>
        <w:rPr>
          <w:rFonts w:ascii="宋体" w:hAnsi="宋体"/>
          <w:color w:val="000000"/>
          <w:kern w:val="0"/>
          <w:sz w:val="18"/>
          <w:szCs w:val="18"/>
        </w:rPr>
      </w:pPr>
      <w:r>
        <w:rPr>
          <w:rFonts w:ascii="宋体" w:hAnsi="宋体"/>
          <w:color w:val="000000"/>
          <w:kern w:val="0"/>
          <w:sz w:val="18"/>
          <w:szCs w:val="18"/>
        </w:rPr>
        <w:t>发包人指定的接收人为：</w:t>
      </w:r>
      <w:r>
        <w:rPr>
          <w:rFonts w:ascii="宋体" w:hAnsi="宋体"/>
          <w:color w:val="000000"/>
          <w:sz w:val="18"/>
          <w:szCs w:val="18"/>
          <w:u w:val="single"/>
        </w:rPr>
        <w:t> </w:t>
      </w:r>
      <w:r>
        <w:rPr>
          <w:rFonts w:hint="eastAsia" w:ascii="宋体" w:hAnsi="宋体"/>
          <w:color w:val="000000"/>
          <w:sz w:val="18"/>
          <w:szCs w:val="18"/>
          <w:u w:val="single"/>
        </w:rPr>
        <w:t xml:space="preserve">      </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w:t>
      </w:r>
      <w:r>
        <w:rPr>
          <w:rFonts w:ascii="宋体" w:hAnsi="宋体"/>
          <w:color w:val="000000"/>
          <w:kern w:val="0"/>
          <w:sz w:val="18"/>
          <w:szCs w:val="18"/>
        </w:rPr>
        <w:t>。</w:t>
      </w:r>
    </w:p>
    <w:p>
      <w:pPr>
        <w:spacing w:line="480" w:lineRule="exact"/>
        <w:ind w:firstLine="360" w:firstLineChars="200"/>
        <w:rPr>
          <w:rFonts w:ascii="宋体" w:hAnsi="宋体"/>
          <w:color w:val="000000"/>
          <w:kern w:val="0"/>
          <w:sz w:val="18"/>
          <w:szCs w:val="18"/>
        </w:rPr>
      </w:pPr>
      <w:r>
        <w:rPr>
          <w:rFonts w:ascii="宋体" w:hAnsi="宋体"/>
          <w:color w:val="000000"/>
          <w:kern w:val="0"/>
          <w:sz w:val="18"/>
          <w:szCs w:val="18"/>
        </w:rPr>
        <w:t>承包人接收文件的地点：</w:t>
      </w:r>
      <w:r>
        <w:rPr>
          <w:rFonts w:ascii="宋体" w:hAnsi="宋体"/>
          <w:color w:val="000000"/>
          <w:sz w:val="18"/>
          <w:szCs w:val="18"/>
          <w:u w:val="single"/>
        </w:rPr>
        <w:t> </w:t>
      </w:r>
      <w:r>
        <w:rPr>
          <w:rFonts w:hint="eastAsia" w:ascii="宋体" w:hAnsi="宋体"/>
          <w:color w:val="000000"/>
          <w:sz w:val="18"/>
          <w:szCs w:val="18"/>
          <w:u w:val="single"/>
        </w:rPr>
        <w:t xml:space="preserve">            </w:t>
      </w:r>
      <w:r>
        <w:rPr>
          <w:rFonts w:ascii="宋体" w:hAnsi="宋体"/>
          <w:color w:val="000000"/>
          <w:sz w:val="18"/>
          <w:szCs w:val="18"/>
          <w:u w:val="single"/>
        </w:rPr>
        <w:t></w:t>
      </w:r>
      <w:r>
        <w:rPr>
          <w:rFonts w:ascii="宋体" w:hAnsi="宋体"/>
          <w:color w:val="000000"/>
          <w:kern w:val="0"/>
          <w:sz w:val="18"/>
          <w:szCs w:val="18"/>
        </w:rPr>
        <w:t>；</w:t>
      </w:r>
    </w:p>
    <w:p>
      <w:pPr>
        <w:spacing w:line="480" w:lineRule="exact"/>
        <w:ind w:firstLine="360" w:firstLineChars="200"/>
        <w:rPr>
          <w:rFonts w:ascii="宋体" w:hAnsi="宋体"/>
          <w:color w:val="000000"/>
          <w:kern w:val="0"/>
          <w:sz w:val="18"/>
          <w:szCs w:val="18"/>
        </w:rPr>
      </w:pPr>
      <w:r>
        <w:rPr>
          <w:rFonts w:ascii="宋体" w:hAnsi="宋体"/>
          <w:color w:val="000000"/>
          <w:kern w:val="0"/>
          <w:sz w:val="18"/>
          <w:szCs w:val="18"/>
        </w:rPr>
        <w:t>承包人指定的接收人为：</w:t>
      </w:r>
      <w:r>
        <w:rPr>
          <w:rFonts w:ascii="宋体" w:hAnsi="宋体"/>
          <w:color w:val="000000"/>
          <w:sz w:val="18"/>
          <w:szCs w:val="18"/>
          <w:u w:val="single"/>
        </w:rPr>
        <w:t> </w:t>
      </w:r>
      <w:r>
        <w:rPr>
          <w:rFonts w:hint="eastAsia" w:ascii="宋体" w:hAnsi="宋体"/>
          <w:color w:val="000000"/>
          <w:sz w:val="18"/>
          <w:szCs w:val="18"/>
          <w:u w:val="single"/>
        </w:rPr>
        <w:t xml:space="preserve">            </w:t>
      </w:r>
      <w:r>
        <w:rPr>
          <w:rFonts w:ascii="宋体" w:hAnsi="宋体"/>
          <w:color w:val="000000"/>
          <w:sz w:val="18"/>
          <w:szCs w:val="18"/>
          <w:u w:val="single"/>
        </w:rPr>
        <w:t></w:t>
      </w:r>
      <w:r>
        <w:rPr>
          <w:rFonts w:ascii="宋体" w:hAnsi="宋体"/>
          <w:color w:val="000000"/>
          <w:kern w:val="0"/>
          <w:sz w:val="18"/>
          <w:szCs w:val="18"/>
        </w:rPr>
        <w:t>。</w:t>
      </w:r>
    </w:p>
    <w:p>
      <w:pPr>
        <w:spacing w:line="480" w:lineRule="exact"/>
        <w:ind w:firstLine="360" w:firstLineChars="200"/>
        <w:rPr>
          <w:rFonts w:ascii="宋体" w:hAnsi="宋体"/>
          <w:color w:val="000000"/>
          <w:kern w:val="0"/>
          <w:sz w:val="18"/>
          <w:szCs w:val="18"/>
        </w:rPr>
      </w:pPr>
      <w:r>
        <w:rPr>
          <w:rFonts w:ascii="宋体" w:hAnsi="宋体"/>
          <w:color w:val="000000"/>
          <w:kern w:val="0"/>
          <w:sz w:val="18"/>
          <w:szCs w:val="18"/>
        </w:rPr>
        <w:t>监理人接收文件的地点：</w:t>
      </w:r>
      <w:r>
        <w:rPr>
          <w:rFonts w:ascii="宋体" w:hAnsi="宋体"/>
          <w:color w:val="000000"/>
          <w:sz w:val="18"/>
          <w:szCs w:val="18"/>
          <w:u w:val="single"/>
        </w:rPr>
        <w:t> </w:t>
      </w:r>
      <w:r>
        <w:rPr>
          <w:rFonts w:hint="eastAsia" w:ascii="宋体" w:hAnsi="宋体"/>
          <w:color w:val="000000"/>
          <w:sz w:val="18"/>
          <w:szCs w:val="18"/>
          <w:u w:val="single"/>
        </w:rPr>
        <w:t xml:space="preserve">        </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w:t>
      </w:r>
      <w:r>
        <w:rPr>
          <w:rFonts w:ascii="宋体" w:hAnsi="宋体"/>
          <w:color w:val="000000"/>
          <w:kern w:val="0"/>
          <w:sz w:val="18"/>
          <w:szCs w:val="18"/>
        </w:rPr>
        <w:t>；</w:t>
      </w:r>
    </w:p>
    <w:p>
      <w:pPr>
        <w:spacing w:line="480" w:lineRule="exact"/>
        <w:ind w:firstLine="360" w:firstLineChars="200"/>
        <w:rPr>
          <w:rFonts w:ascii="宋体" w:hAnsi="宋体"/>
          <w:color w:val="000000"/>
          <w:kern w:val="0"/>
          <w:sz w:val="18"/>
          <w:szCs w:val="18"/>
        </w:rPr>
      </w:pPr>
      <w:r>
        <w:rPr>
          <w:rFonts w:ascii="宋体" w:hAnsi="宋体"/>
          <w:color w:val="000000"/>
          <w:kern w:val="0"/>
          <w:sz w:val="18"/>
          <w:szCs w:val="18"/>
        </w:rPr>
        <w:t>监理人指定的接收人为：</w:t>
      </w:r>
      <w:r>
        <w:rPr>
          <w:rFonts w:ascii="宋体" w:hAnsi="宋体"/>
          <w:color w:val="000000"/>
          <w:sz w:val="18"/>
          <w:szCs w:val="18"/>
          <w:u w:val="single"/>
        </w:rPr>
        <w:t> </w:t>
      </w:r>
      <w:r>
        <w:rPr>
          <w:rFonts w:hint="eastAsia" w:ascii="宋体" w:hAnsi="宋体"/>
          <w:color w:val="000000"/>
          <w:sz w:val="18"/>
          <w:szCs w:val="18"/>
          <w:u w:val="single"/>
        </w:rPr>
        <w:t xml:space="preserve">         </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w:t>
      </w:r>
      <w:r>
        <w:rPr>
          <w:rFonts w:ascii="宋体" w:hAnsi="宋体"/>
          <w:color w:val="000000"/>
          <w:kern w:val="0"/>
          <w:sz w:val="18"/>
          <w:szCs w:val="18"/>
        </w:rPr>
        <w:t>。</w:t>
      </w:r>
    </w:p>
    <w:p>
      <w:pPr>
        <w:spacing w:line="480" w:lineRule="exact"/>
        <w:rPr>
          <w:rFonts w:ascii="宋体" w:hAnsi="宋体"/>
          <w:color w:val="000000"/>
          <w:sz w:val="18"/>
          <w:szCs w:val="18"/>
        </w:rPr>
      </w:pPr>
      <w:r>
        <w:rPr>
          <w:rFonts w:ascii="宋体" w:hAnsi="宋体"/>
          <w:color w:val="000000"/>
          <w:sz w:val="18"/>
          <w:szCs w:val="18"/>
        </w:rPr>
        <w:t>1.10 交通运输</w:t>
      </w:r>
    </w:p>
    <w:p>
      <w:pPr>
        <w:spacing w:line="480" w:lineRule="exact"/>
        <w:rPr>
          <w:rFonts w:ascii="宋体" w:hAnsi="宋体"/>
          <w:color w:val="000000"/>
          <w:sz w:val="18"/>
          <w:szCs w:val="18"/>
        </w:rPr>
      </w:pPr>
      <w:r>
        <w:rPr>
          <w:rFonts w:ascii="宋体" w:hAnsi="宋体"/>
          <w:color w:val="000000"/>
          <w:sz w:val="18"/>
          <w:szCs w:val="18"/>
        </w:rPr>
        <w:t>1</w:t>
      </w:r>
      <w:bookmarkStart w:id="115" w:name="_Toc300934943"/>
      <w:bookmarkStart w:id="116" w:name="_Toc312677986"/>
      <w:bookmarkStart w:id="117" w:name="_Toc318581155"/>
      <w:bookmarkStart w:id="118" w:name="_Toc303539100"/>
      <w:bookmarkStart w:id="119" w:name="_Toc304295521"/>
      <w:r>
        <w:rPr>
          <w:rFonts w:ascii="宋体" w:hAnsi="宋体"/>
          <w:color w:val="000000"/>
          <w:sz w:val="18"/>
          <w:szCs w:val="18"/>
        </w:rPr>
        <w:t>.10.1 出入现场的权利</w:t>
      </w:r>
    </w:p>
    <w:p>
      <w:pPr>
        <w:spacing w:line="480" w:lineRule="exact"/>
        <w:ind w:left="596" w:leftChars="284"/>
        <w:rPr>
          <w:rFonts w:ascii="宋体" w:hAnsi="宋体"/>
          <w:color w:val="000000"/>
          <w:sz w:val="18"/>
          <w:szCs w:val="18"/>
        </w:rPr>
      </w:pPr>
      <w:r>
        <w:rPr>
          <w:rFonts w:ascii="宋体" w:hAnsi="宋体"/>
          <w:color w:val="000000"/>
          <w:sz w:val="18"/>
          <w:szCs w:val="18"/>
        </w:rPr>
        <w:t>关于出入现场的权利的约定：</w:t>
      </w:r>
      <w:r>
        <w:rPr>
          <w:rFonts w:ascii="宋体" w:hAnsi="宋体"/>
          <w:color w:val="000000"/>
          <w:sz w:val="18"/>
          <w:szCs w:val="18"/>
          <w:u w:val="single"/>
        </w:rPr>
        <w:t> </w:t>
      </w:r>
      <w:r>
        <w:rPr>
          <w:rFonts w:hint="eastAsia" w:ascii="宋体" w:hAnsi="宋体"/>
          <w:color w:val="000000"/>
          <w:sz w:val="18"/>
          <w:szCs w:val="18"/>
          <w:u w:val="single"/>
        </w:rPr>
        <w:t xml:space="preserve">  </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w:t>
      </w:r>
      <w:r>
        <w:rPr>
          <w:rFonts w:ascii="宋体" w:hAnsi="宋体"/>
          <w:color w:val="000000"/>
          <w:sz w:val="18"/>
          <w:szCs w:val="18"/>
        </w:rPr>
        <w:t>。</w:t>
      </w:r>
    </w:p>
    <w:bookmarkEnd w:id="115"/>
    <w:bookmarkEnd w:id="116"/>
    <w:bookmarkEnd w:id="117"/>
    <w:bookmarkEnd w:id="118"/>
    <w:bookmarkEnd w:id="119"/>
    <w:p>
      <w:pPr>
        <w:spacing w:line="480" w:lineRule="exact"/>
        <w:rPr>
          <w:rFonts w:ascii="宋体" w:hAnsi="宋体"/>
          <w:color w:val="000000"/>
          <w:sz w:val="18"/>
          <w:szCs w:val="18"/>
        </w:rPr>
      </w:pPr>
      <w:r>
        <w:rPr>
          <w:rFonts w:ascii="宋体" w:hAnsi="宋体"/>
          <w:color w:val="000000"/>
          <w:sz w:val="18"/>
          <w:szCs w:val="18"/>
        </w:rPr>
        <w:t>1</w:t>
      </w:r>
      <w:bookmarkStart w:id="120" w:name="_Toc312677987"/>
      <w:bookmarkStart w:id="121" w:name="_Toc300934944"/>
      <w:bookmarkStart w:id="122" w:name="_Toc318581156"/>
      <w:bookmarkStart w:id="123" w:name="_Toc303539101"/>
      <w:bookmarkStart w:id="124" w:name="_Toc304295522"/>
      <w:r>
        <w:rPr>
          <w:rFonts w:ascii="宋体" w:hAnsi="宋体"/>
          <w:color w:val="000000"/>
          <w:sz w:val="18"/>
          <w:szCs w:val="18"/>
        </w:rPr>
        <w:t>.10.3 场内交通</w:t>
      </w:r>
    </w:p>
    <w:p>
      <w:pPr>
        <w:spacing w:line="480" w:lineRule="exact"/>
        <w:ind w:firstLine="360" w:firstLineChars="200"/>
        <w:jc w:val="left"/>
        <w:rPr>
          <w:rFonts w:ascii="宋体" w:hAnsi="宋体"/>
          <w:color w:val="000000"/>
          <w:kern w:val="0"/>
          <w:sz w:val="18"/>
          <w:szCs w:val="18"/>
        </w:rPr>
      </w:pPr>
      <w:r>
        <w:rPr>
          <w:rFonts w:ascii="宋体" w:hAnsi="宋体"/>
          <w:color w:val="000000"/>
          <w:kern w:val="0"/>
          <w:sz w:val="18"/>
          <w:szCs w:val="18"/>
        </w:rPr>
        <w:t>关于场外交通和场内交通的边界的约定：</w:t>
      </w:r>
      <w:r>
        <w:rPr>
          <w:rFonts w:ascii="宋体" w:hAnsi="宋体"/>
          <w:color w:val="000000"/>
          <w:sz w:val="18"/>
          <w:szCs w:val="18"/>
          <w:u w:val="single"/>
        </w:rPr>
        <w:t>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w:t>
      </w:r>
      <w:r>
        <w:rPr>
          <w:rFonts w:ascii="宋体" w:hAnsi="宋体"/>
          <w:color w:val="000000"/>
          <w:sz w:val="18"/>
          <w:szCs w:val="18"/>
        </w:rPr>
        <w:t>。</w:t>
      </w:r>
    </w:p>
    <w:p>
      <w:pPr>
        <w:spacing w:line="480" w:lineRule="exact"/>
        <w:ind w:firstLine="360" w:firstLineChars="200"/>
        <w:jc w:val="left"/>
        <w:rPr>
          <w:rFonts w:ascii="宋体" w:hAnsi="宋体"/>
          <w:color w:val="000000"/>
          <w:sz w:val="18"/>
          <w:szCs w:val="18"/>
        </w:rPr>
      </w:pPr>
      <w:r>
        <w:rPr>
          <w:rFonts w:ascii="宋体" w:hAnsi="宋体"/>
          <w:color w:val="000000"/>
          <w:sz w:val="18"/>
          <w:szCs w:val="18"/>
        </w:rPr>
        <w:t>关于发包人向承包人免费提供满足工程施工需要的场内道路和交通设施的约定：</w:t>
      </w:r>
      <w:r>
        <w:rPr>
          <w:rFonts w:ascii="宋体" w:hAnsi="宋体"/>
          <w:color w:val="000000"/>
          <w:sz w:val="18"/>
          <w:szCs w:val="18"/>
          <w:u w:val="single"/>
        </w:rPr>
        <w:t>        </w:t>
      </w:r>
      <w:r>
        <w:rPr>
          <w:rFonts w:hint="eastAsia" w:ascii="宋体" w:hAnsi="宋体"/>
          <w:color w:val="000000"/>
          <w:sz w:val="18"/>
          <w:szCs w:val="18"/>
          <w:u w:val="single"/>
        </w:rPr>
        <w:t xml:space="preserve">  </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bookmarkEnd w:id="120"/>
      <w:bookmarkEnd w:id="121"/>
      <w:bookmarkEnd w:id="122"/>
      <w:bookmarkEnd w:id="123"/>
      <w:bookmarkEnd w:id="124"/>
      <w:r>
        <w:rPr>
          <w:rFonts w:ascii="宋体" w:hAnsi="宋体"/>
          <w:color w:val="000000"/>
          <w:sz w:val="18"/>
          <w:szCs w:val="18"/>
        </w:rPr>
        <w:t xml:space="preserve">  </w:t>
      </w:r>
      <w:bookmarkStart w:id="125" w:name="_Toc318581157"/>
    </w:p>
    <w:p>
      <w:pPr>
        <w:spacing w:line="480" w:lineRule="exact"/>
        <w:ind w:firstLine="360" w:firstLineChars="200"/>
        <w:jc w:val="left"/>
        <w:rPr>
          <w:rFonts w:ascii="宋体" w:hAnsi="宋体"/>
          <w:color w:val="000000"/>
          <w:sz w:val="18"/>
          <w:szCs w:val="18"/>
        </w:rPr>
      </w:pPr>
      <w:r>
        <w:rPr>
          <w:rFonts w:ascii="宋体" w:hAnsi="宋体"/>
          <w:color w:val="000000"/>
          <w:sz w:val="18"/>
          <w:szCs w:val="18"/>
        </w:rPr>
        <w:t>1.10.4超大件和超重件的运输</w:t>
      </w:r>
    </w:p>
    <w:p>
      <w:pPr>
        <w:spacing w:line="480" w:lineRule="exact"/>
        <w:ind w:firstLine="360" w:firstLineChars="200"/>
        <w:jc w:val="left"/>
        <w:rPr>
          <w:rFonts w:ascii="宋体" w:hAnsi="宋体"/>
          <w:color w:val="000000"/>
          <w:sz w:val="18"/>
          <w:szCs w:val="18"/>
        </w:rPr>
      </w:pPr>
      <w:r>
        <w:rPr>
          <w:rFonts w:ascii="宋体" w:hAnsi="宋体"/>
          <w:color w:val="000000"/>
          <w:sz w:val="18"/>
          <w:szCs w:val="18"/>
        </w:rPr>
        <w:t>运输超大件或超重件所需的道路和桥梁临时加固改造费用和其他有关费用由</w:t>
      </w:r>
    </w:p>
    <w:p>
      <w:pPr>
        <w:spacing w:line="480" w:lineRule="exact"/>
        <w:jc w:val="left"/>
        <w:rPr>
          <w:rFonts w:ascii="宋体" w:hAnsi="宋体"/>
          <w:color w:val="000000"/>
          <w:sz w:val="18"/>
          <w:szCs w:val="18"/>
        </w:rPr>
      </w:pPr>
      <w:r>
        <w:rPr>
          <w:rFonts w:ascii="宋体" w:hAnsi="宋体"/>
          <w:color w:val="000000"/>
          <w:sz w:val="18"/>
          <w:szCs w:val="18"/>
          <w:u w:val="single"/>
        </w:rPr>
        <w:t xml:space="preserve">              </w:t>
      </w:r>
      <w:r>
        <w:rPr>
          <w:rFonts w:ascii="宋体" w:hAnsi="宋体"/>
          <w:color w:val="000000"/>
          <w:sz w:val="18"/>
          <w:szCs w:val="18"/>
        </w:rPr>
        <w:t>承担。</w:t>
      </w:r>
    </w:p>
    <w:bookmarkEnd w:id="125"/>
    <w:p>
      <w:pPr>
        <w:spacing w:line="480" w:lineRule="exact"/>
        <w:rPr>
          <w:rFonts w:ascii="宋体" w:hAnsi="宋体"/>
          <w:color w:val="000000"/>
          <w:sz w:val="18"/>
          <w:szCs w:val="18"/>
        </w:rPr>
      </w:pPr>
      <w:r>
        <w:rPr>
          <w:rFonts w:ascii="宋体" w:hAnsi="宋体"/>
          <w:color w:val="000000"/>
          <w:sz w:val="18"/>
          <w:szCs w:val="18"/>
        </w:rPr>
        <w:t>1.11 知识产权</w:t>
      </w:r>
    </w:p>
    <w:p>
      <w:pPr>
        <w:spacing w:line="480" w:lineRule="exact"/>
        <w:ind w:firstLine="360" w:firstLineChars="200"/>
        <w:rPr>
          <w:rFonts w:ascii="宋体" w:hAnsi="宋体"/>
          <w:color w:val="000000"/>
          <w:sz w:val="18"/>
          <w:szCs w:val="18"/>
        </w:rPr>
      </w:pPr>
      <w:r>
        <w:rPr>
          <w:rFonts w:ascii="宋体" w:hAnsi="宋体"/>
          <w:color w:val="000000"/>
          <w:sz w:val="18"/>
          <w:szCs w:val="18"/>
        </w:rPr>
        <w:t>1.11.1关于发包人提供给承包人的图纸、发包人为实施工程自行编制或委托编制的技术规范以及反映发包人关于合同要求或其他类似性质的文件的著作权的归属：</w:t>
      </w:r>
      <w:r>
        <w:rPr>
          <w:rFonts w:ascii="宋体" w:hAnsi="宋体"/>
          <w:color w:val="000000"/>
          <w:sz w:val="18"/>
          <w:szCs w:val="18"/>
          <w:u w:val="single"/>
        </w:rPr>
        <w:t>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ind w:left="596" w:leftChars="284"/>
        <w:rPr>
          <w:rFonts w:ascii="宋体" w:hAnsi="宋体"/>
          <w:color w:val="000000"/>
          <w:sz w:val="18"/>
          <w:szCs w:val="18"/>
        </w:rPr>
      </w:pPr>
      <w:r>
        <w:rPr>
          <w:rFonts w:ascii="宋体" w:hAnsi="宋体"/>
          <w:color w:val="000000"/>
          <w:sz w:val="18"/>
          <w:szCs w:val="18"/>
        </w:rPr>
        <w:t>关于发包人提供的上述文件的使用限制的要求：</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1.11.2 关于承包人为实施工程所编制文件的著作权的归属：</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关于承包人提供的上述文件的使用限制的要求：</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kern w:val="0"/>
          <w:sz w:val="18"/>
          <w:szCs w:val="18"/>
        </w:rPr>
      </w:pPr>
      <w:r>
        <w:rPr>
          <w:rFonts w:ascii="宋体" w:hAnsi="宋体"/>
          <w:color w:val="000000"/>
          <w:sz w:val="18"/>
          <w:szCs w:val="18"/>
        </w:rPr>
        <w:t>1.11.4 承包人在施工过程中所采用的专利、专有技术、技术秘密的使用费的承担方式：</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kern w:val="0"/>
          <w:sz w:val="18"/>
          <w:szCs w:val="18"/>
        </w:rPr>
        <w:t>。</w:t>
      </w:r>
    </w:p>
    <w:p>
      <w:pPr>
        <w:spacing w:after="120" w:line="480" w:lineRule="exact"/>
        <w:ind w:firstLine="360" w:firstLineChars="200"/>
        <w:rPr>
          <w:rFonts w:ascii="宋体" w:hAnsi="宋体"/>
          <w:color w:val="000000"/>
          <w:sz w:val="18"/>
          <w:szCs w:val="18"/>
        </w:rPr>
      </w:pPr>
      <w:r>
        <w:rPr>
          <w:rFonts w:ascii="宋体" w:hAnsi="宋体"/>
          <w:color w:val="000000"/>
          <w:sz w:val="18"/>
          <w:szCs w:val="18"/>
        </w:rPr>
        <w:t>1.13工程量清单错误的修正</w:t>
      </w:r>
    </w:p>
    <w:p>
      <w:pPr>
        <w:spacing w:line="480" w:lineRule="exact"/>
        <w:ind w:firstLine="360" w:firstLineChars="200"/>
        <w:rPr>
          <w:rFonts w:ascii="宋体" w:hAnsi="宋体"/>
          <w:color w:val="000000"/>
          <w:sz w:val="18"/>
          <w:szCs w:val="18"/>
        </w:rPr>
      </w:pPr>
      <w:r>
        <w:rPr>
          <w:rFonts w:hint="eastAsia" w:ascii="宋体" w:hAnsi="宋体"/>
          <w:color w:val="000000"/>
          <w:sz w:val="18"/>
          <w:szCs w:val="18"/>
        </w:rPr>
        <w:t>出现工程量清单错误时，是否调整合同价格：</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  </w:t>
      </w:r>
      <w:r>
        <w:rPr>
          <w:rFonts w:ascii="宋体" w:hAnsi="宋体"/>
          <w:color w:val="000000"/>
          <w:kern w:val="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允许调整合同价格的工程量偏差范围：</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  </w:t>
      </w:r>
      <w:r>
        <w:rPr>
          <w:rFonts w:ascii="宋体" w:hAnsi="宋体"/>
          <w:color w:val="000000"/>
          <w:kern w:val="0"/>
          <w:sz w:val="18"/>
          <w:szCs w:val="18"/>
        </w:rPr>
        <w:t>。</w:t>
      </w:r>
    </w:p>
    <w:p>
      <w:pPr>
        <w:spacing w:line="480" w:lineRule="exact"/>
        <w:rPr>
          <w:rFonts w:ascii="宋体" w:hAnsi="宋体"/>
          <w:color w:val="000000"/>
          <w:sz w:val="18"/>
          <w:szCs w:val="18"/>
        </w:rPr>
      </w:pPr>
      <w:bookmarkStart w:id="126" w:name="_Toc351203634"/>
      <w:r>
        <w:rPr>
          <w:rFonts w:ascii="宋体" w:hAnsi="宋体"/>
          <w:color w:val="000000"/>
          <w:sz w:val="18"/>
          <w:szCs w:val="18"/>
        </w:rPr>
        <w:t>2</w:t>
      </w:r>
      <w:bookmarkStart w:id="127" w:name="_Toc296944496"/>
      <w:bookmarkStart w:id="128" w:name="_Toc292559867"/>
      <w:bookmarkStart w:id="129" w:name="_Toc296891197"/>
      <w:bookmarkStart w:id="130" w:name="_Toc297120457"/>
      <w:bookmarkStart w:id="131" w:name="_Toc292559362"/>
      <w:bookmarkStart w:id="132" w:name="_Toc297048343"/>
      <w:bookmarkStart w:id="133" w:name="_Toc296347156"/>
      <w:bookmarkStart w:id="134" w:name="_Toc296503157"/>
      <w:bookmarkStart w:id="135" w:name="_Toc296346658"/>
      <w:bookmarkStart w:id="136" w:name="_Toc296890985"/>
      <w:r>
        <w:rPr>
          <w:rFonts w:ascii="宋体" w:hAnsi="宋体"/>
          <w:color w:val="000000"/>
          <w:sz w:val="18"/>
          <w:szCs w:val="18"/>
        </w:rPr>
        <w:t>. 发包人</w:t>
      </w:r>
      <w:bookmarkEnd w:id="126"/>
    </w:p>
    <w:bookmarkEnd w:id="127"/>
    <w:bookmarkEnd w:id="128"/>
    <w:bookmarkEnd w:id="129"/>
    <w:bookmarkEnd w:id="130"/>
    <w:bookmarkEnd w:id="131"/>
    <w:bookmarkEnd w:id="132"/>
    <w:bookmarkEnd w:id="133"/>
    <w:bookmarkEnd w:id="134"/>
    <w:bookmarkEnd w:id="135"/>
    <w:bookmarkEnd w:id="136"/>
    <w:p>
      <w:pPr>
        <w:spacing w:line="480" w:lineRule="exact"/>
        <w:rPr>
          <w:rFonts w:ascii="宋体" w:hAnsi="宋体"/>
          <w:color w:val="000000"/>
          <w:sz w:val="18"/>
          <w:szCs w:val="18"/>
        </w:rPr>
      </w:pPr>
      <w:r>
        <w:rPr>
          <w:rFonts w:ascii="宋体" w:hAnsi="宋体"/>
          <w:color w:val="000000"/>
          <w:sz w:val="18"/>
          <w:szCs w:val="18"/>
        </w:rPr>
        <w:t>2.2 发包人代表</w:t>
      </w:r>
    </w:p>
    <w:p>
      <w:pPr>
        <w:spacing w:line="480" w:lineRule="exact"/>
        <w:ind w:firstLine="360" w:firstLineChars="200"/>
        <w:rPr>
          <w:rFonts w:ascii="宋体" w:hAnsi="宋体"/>
          <w:color w:val="000000"/>
          <w:sz w:val="18"/>
          <w:szCs w:val="18"/>
        </w:rPr>
      </w:pPr>
      <w:r>
        <w:rPr>
          <w:rFonts w:ascii="宋体" w:hAnsi="宋体"/>
          <w:color w:val="000000"/>
          <w:sz w:val="18"/>
          <w:szCs w:val="18"/>
        </w:rPr>
        <w:t>发包人代表：</w:t>
      </w:r>
    </w:p>
    <w:p>
      <w:pPr>
        <w:spacing w:line="480" w:lineRule="exact"/>
        <w:ind w:firstLine="360" w:firstLineChars="200"/>
        <w:rPr>
          <w:rFonts w:ascii="宋体" w:hAnsi="宋体"/>
          <w:color w:val="000000"/>
          <w:sz w:val="18"/>
          <w:szCs w:val="18"/>
        </w:rPr>
      </w:pPr>
      <w:r>
        <w:rPr>
          <w:rFonts w:ascii="宋体" w:hAnsi="宋体"/>
          <w:color w:val="000000"/>
          <w:sz w:val="18"/>
          <w:szCs w:val="18"/>
        </w:rPr>
        <w:t>姓    名：</w:t>
      </w:r>
      <w:r>
        <w:rPr>
          <w:rFonts w:ascii="宋体" w:hAnsi="宋体"/>
          <w:color w:val="000000"/>
          <w:sz w:val="18"/>
          <w:szCs w:val="18"/>
          <w:u w:val="single"/>
        </w:rPr>
        <w:t xml:space="preserve">  </w:t>
      </w:r>
      <w:r>
        <w:rPr>
          <w:rFonts w:hint="eastAsia" w:ascii="宋体" w:hAnsi="宋体"/>
          <w:color w:val="000000"/>
          <w:sz w:val="18"/>
          <w:szCs w:val="18"/>
          <w:u w:val="single"/>
        </w:rPr>
        <w:t xml:space="preserve">  </w:t>
      </w:r>
      <w:r>
        <w:rPr>
          <w:rFonts w:ascii="宋体" w:hAnsi="宋体"/>
          <w:color w:val="000000"/>
          <w:sz w:val="18"/>
          <w:szCs w:val="18"/>
          <w:u w:val="single"/>
        </w:rPr>
        <w:t>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身份证号：</w:t>
      </w:r>
      <w:r>
        <w:rPr>
          <w:rFonts w:ascii="宋体" w:hAnsi="宋体"/>
          <w:color w:val="000000"/>
          <w:sz w:val="18"/>
          <w:szCs w:val="18"/>
          <w:u w:val="single"/>
        </w:rPr>
        <w:t xml:space="preserve">   </w:t>
      </w:r>
      <w:r>
        <w:rPr>
          <w:rFonts w:hint="eastAsia" w:ascii="宋体" w:hAnsi="宋体"/>
          <w:color w:val="000000"/>
          <w:sz w:val="18"/>
          <w:szCs w:val="18"/>
          <w:u w:val="single"/>
        </w:rPr>
        <w:t xml:space="preserve"> </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职    务：</w:t>
      </w:r>
      <w:r>
        <w:rPr>
          <w:rFonts w:ascii="宋体" w:hAnsi="宋体"/>
          <w:color w:val="000000"/>
          <w:sz w:val="18"/>
          <w:szCs w:val="18"/>
          <w:u w:val="single"/>
        </w:rPr>
        <w:t>   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联系电话：</w:t>
      </w:r>
      <w:r>
        <w:rPr>
          <w:rFonts w:ascii="宋体" w:hAnsi="宋体"/>
          <w:color w:val="000000"/>
          <w:sz w:val="18"/>
          <w:szCs w:val="18"/>
          <w:u w:val="single"/>
        </w:rPr>
        <w:t>   </w:t>
      </w:r>
      <w:r>
        <w:rPr>
          <w:rFonts w:hint="eastAsia" w:ascii="宋体" w:hAnsi="宋体"/>
          <w:color w:val="000000"/>
          <w:sz w:val="18"/>
          <w:szCs w:val="18"/>
          <w:u w:val="single"/>
        </w:rPr>
        <w:t xml:space="preserve"> </w:t>
      </w:r>
      <w:r>
        <w:rPr>
          <w:rFonts w:ascii="宋体" w:hAnsi="宋体"/>
          <w:color w:val="000000"/>
          <w:sz w:val="18"/>
          <w:szCs w:val="18"/>
          <w:u w:val="single"/>
        </w:rPr>
        <w:t>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电子信箱：</w:t>
      </w:r>
      <w:r>
        <w:rPr>
          <w:rFonts w:ascii="宋体" w:hAnsi="宋体"/>
          <w:color w:val="000000"/>
          <w:sz w:val="18"/>
          <w:szCs w:val="18"/>
          <w:u w:val="single"/>
        </w:rPr>
        <w:t>   </w:t>
      </w:r>
      <w:r>
        <w:rPr>
          <w:rFonts w:hint="eastAsia" w:ascii="宋体" w:hAnsi="宋体"/>
          <w:color w:val="000000"/>
          <w:sz w:val="18"/>
          <w:szCs w:val="18"/>
          <w:u w:val="single"/>
        </w:rPr>
        <w:t xml:space="preserve"> </w:t>
      </w:r>
      <w:r>
        <w:rPr>
          <w:rFonts w:ascii="宋体" w:hAnsi="宋体"/>
          <w:color w:val="000000"/>
          <w:sz w:val="18"/>
          <w:szCs w:val="18"/>
          <w:u w:val="single"/>
        </w:rPr>
        <w:t>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通信地址：</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 xml:space="preserve"> 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发包人对发包人代表的授权范围如下：</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2.4 施工现场、施工条件和基础资料的提供</w:t>
      </w:r>
    </w:p>
    <w:p>
      <w:pPr>
        <w:spacing w:line="480" w:lineRule="exact"/>
        <w:ind w:firstLine="360" w:firstLineChars="200"/>
        <w:rPr>
          <w:rFonts w:ascii="宋体" w:hAnsi="宋体"/>
          <w:color w:val="000000"/>
          <w:sz w:val="18"/>
          <w:szCs w:val="18"/>
        </w:rPr>
      </w:pPr>
      <w:r>
        <w:rPr>
          <w:rFonts w:ascii="宋体" w:hAnsi="宋体"/>
          <w:color w:val="000000"/>
          <w:sz w:val="18"/>
          <w:szCs w:val="18"/>
        </w:rPr>
        <w:t>2.4.1 提供施工现场</w:t>
      </w:r>
    </w:p>
    <w:p>
      <w:pPr>
        <w:spacing w:line="480" w:lineRule="exact"/>
        <w:ind w:firstLine="360" w:firstLineChars="200"/>
        <w:jc w:val="left"/>
        <w:rPr>
          <w:rFonts w:ascii="宋体" w:hAnsi="宋体"/>
          <w:color w:val="000000"/>
          <w:sz w:val="18"/>
          <w:szCs w:val="18"/>
        </w:rPr>
      </w:pPr>
      <w:r>
        <w:rPr>
          <w:rFonts w:ascii="宋体" w:hAnsi="宋体"/>
          <w:color w:val="000000"/>
          <w:sz w:val="18"/>
          <w:szCs w:val="18"/>
        </w:rPr>
        <w:t>关于发包人移交施工现场的期限要求：</w:t>
      </w:r>
      <w:r>
        <w:rPr>
          <w:rFonts w:ascii="宋体" w:hAnsi="宋体"/>
          <w:color w:val="000000"/>
          <w:sz w:val="18"/>
          <w:szCs w:val="18"/>
          <w:u w:val="single"/>
        </w:rPr>
        <w:t xml:space="preserve">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2.4.2 提供施工条件</w:t>
      </w:r>
    </w:p>
    <w:p>
      <w:pPr>
        <w:spacing w:line="480" w:lineRule="exact"/>
        <w:ind w:firstLine="360" w:firstLineChars="200"/>
        <w:rPr>
          <w:rFonts w:ascii="宋体" w:hAnsi="宋体"/>
          <w:color w:val="000000"/>
          <w:sz w:val="18"/>
          <w:szCs w:val="18"/>
          <w:u w:val="single"/>
        </w:rPr>
      </w:pPr>
      <w:r>
        <w:rPr>
          <w:rFonts w:ascii="宋体" w:hAnsi="宋体"/>
          <w:color w:val="000000"/>
          <w:sz w:val="18"/>
          <w:szCs w:val="18"/>
        </w:rPr>
        <w:t>关于发包人应负责提供施工</w:t>
      </w:r>
      <w:r>
        <w:rPr>
          <w:rFonts w:hint="eastAsia" w:ascii="宋体" w:hAnsi="宋体"/>
          <w:color w:val="000000"/>
          <w:sz w:val="18"/>
          <w:szCs w:val="18"/>
        </w:rPr>
        <w:t>所需要的条件，</w:t>
      </w:r>
      <w:r>
        <w:rPr>
          <w:rFonts w:ascii="宋体" w:hAnsi="宋体"/>
          <w:color w:val="000000"/>
          <w:sz w:val="18"/>
          <w:szCs w:val="18"/>
        </w:rPr>
        <w:t>包括：</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2.5 资金来源证明及支付担保</w:t>
      </w:r>
    </w:p>
    <w:p>
      <w:pPr>
        <w:spacing w:line="480" w:lineRule="exact"/>
        <w:ind w:firstLine="360" w:firstLineChars="200"/>
        <w:rPr>
          <w:rFonts w:ascii="宋体" w:hAnsi="宋体"/>
          <w:color w:val="000000"/>
          <w:sz w:val="18"/>
          <w:szCs w:val="18"/>
        </w:rPr>
      </w:pPr>
      <w:r>
        <w:rPr>
          <w:rFonts w:ascii="宋体" w:hAnsi="宋体"/>
          <w:color w:val="000000"/>
          <w:sz w:val="18"/>
          <w:szCs w:val="18"/>
        </w:rPr>
        <w:t>发包人提供资金来源证明的期限要求：</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发包人是否提供支付担保：</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      </w:t>
      </w:r>
      <w:r>
        <w:rPr>
          <w:rFonts w:ascii="宋体" w:hAnsi="宋体"/>
          <w:color w:val="000000"/>
          <w:sz w:val="18"/>
          <w:szCs w:val="18"/>
        </w:rPr>
        <w:t>。</w:t>
      </w:r>
    </w:p>
    <w:p>
      <w:pPr>
        <w:spacing w:line="480" w:lineRule="exact"/>
        <w:ind w:firstLine="360" w:firstLineChars="200"/>
        <w:rPr>
          <w:rFonts w:ascii="宋体" w:hAnsi="宋体"/>
          <w:color w:val="000000"/>
          <w:sz w:val="18"/>
          <w:szCs w:val="18"/>
          <w:u w:val="single"/>
        </w:rPr>
      </w:pPr>
      <w:r>
        <w:rPr>
          <w:rFonts w:ascii="宋体" w:hAnsi="宋体"/>
          <w:color w:val="000000"/>
          <w:sz w:val="18"/>
          <w:szCs w:val="18"/>
        </w:rPr>
        <w:t>发包人提供支付担保的形式：</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bookmarkStart w:id="137" w:name="_Toc351203635"/>
      <w:r>
        <w:rPr>
          <w:rFonts w:ascii="宋体" w:hAnsi="宋体"/>
          <w:color w:val="000000"/>
          <w:sz w:val="18"/>
          <w:szCs w:val="18"/>
        </w:rPr>
        <w:t>3</w:t>
      </w:r>
      <w:bookmarkStart w:id="138" w:name="_Toc296346659"/>
      <w:bookmarkStart w:id="139" w:name="_Toc292559363"/>
      <w:bookmarkStart w:id="140" w:name="_Toc296944497"/>
      <w:bookmarkStart w:id="141" w:name="_Toc296890986"/>
      <w:bookmarkStart w:id="142" w:name="_Toc296891198"/>
      <w:bookmarkStart w:id="143" w:name="_Toc292559868"/>
      <w:bookmarkStart w:id="144" w:name="_Toc297120458"/>
      <w:bookmarkStart w:id="145" w:name="_Toc297048344"/>
      <w:bookmarkStart w:id="146" w:name="_Toc296503158"/>
      <w:bookmarkStart w:id="147" w:name="_Toc296347157"/>
      <w:r>
        <w:rPr>
          <w:rFonts w:ascii="宋体" w:hAnsi="宋体"/>
          <w:color w:val="000000"/>
          <w:sz w:val="18"/>
          <w:szCs w:val="18"/>
        </w:rPr>
        <w:t>. 承包人</w:t>
      </w:r>
      <w:bookmarkEnd w:id="137"/>
    </w:p>
    <w:bookmarkEnd w:id="138"/>
    <w:bookmarkEnd w:id="139"/>
    <w:bookmarkEnd w:id="140"/>
    <w:bookmarkEnd w:id="141"/>
    <w:bookmarkEnd w:id="142"/>
    <w:bookmarkEnd w:id="143"/>
    <w:bookmarkEnd w:id="144"/>
    <w:bookmarkEnd w:id="145"/>
    <w:bookmarkEnd w:id="146"/>
    <w:bookmarkEnd w:id="147"/>
    <w:p>
      <w:pPr>
        <w:spacing w:after="120" w:line="480" w:lineRule="exact"/>
        <w:ind w:firstLine="360" w:firstLineChars="200"/>
        <w:rPr>
          <w:rFonts w:ascii="宋体" w:hAnsi="宋体"/>
          <w:color w:val="000000"/>
          <w:sz w:val="18"/>
          <w:szCs w:val="18"/>
        </w:rPr>
      </w:pPr>
      <w:r>
        <w:rPr>
          <w:rFonts w:ascii="宋体" w:hAnsi="宋体"/>
          <w:color w:val="000000"/>
          <w:sz w:val="18"/>
          <w:szCs w:val="18"/>
        </w:rPr>
        <w:t>3.1 承包人的一般义务</w:t>
      </w:r>
    </w:p>
    <w:p>
      <w:pPr>
        <w:spacing w:line="480" w:lineRule="exact"/>
        <w:ind w:firstLine="360" w:firstLineChars="200"/>
        <w:jc w:val="left"/>
        <w:rPr>
          <w:rFonts w:ascii="宋体" w:hAnsi="宋体"/>
          <w:color w:val="000000"/>
          <w:sz w:val="18"/>
          <w:szCs w:val="18"/>
        </w:rPr>
      </w:pPr>
      <w:r>
        <w:rPr>
          <w:rFonts w:ascii="宋体" w:hAnsi="宋体"/>
          <w:color w:val="000000"/>
          <w:kern w:val="0"/>
          <w:sz w:val="18"/>
          <w:szCs w:val="18"/>
        </w:rPr>
        <w:t>（</w:t>
      </w:r>
      <w:r>
        <w:rPr>
          <w:rFonts w:hint="eastAsia" w:ascii="宋体" w:hAnsi="宋体"/>
          <w:color w:val="000000"/>
          <w:kern w:val="0"/>
          <w:sz w:val="18"/>
          <w:szCs w:val="18"/>
        </w:rPr>
        <w:t>9</w:t>
      </w:r>
      <w:r>
        <w:rPr>
          <w:rFonts w:ascii="宋体" w:hAnsi="宋体"/>
          <w:color w:val="000000"/>
          <w:kern w:val="0"/>
          <w:sz w:val="18"/>
          <w:szCs w:val="18"/>
        </w:rPr>
        <w:t>）</w:t>
      </w:r>
      <w:r>
        <w:rPr>
          <w:rFonts w:ascii="宋体" w:hAnsi="宋体"/>
          <w:color w:val="000000"/>
          <w:sz w:val="18"/>
          <w:szCs w:val="18"/>
        </w:rPr>
        <w:t>承包人提交的竣工资料的内容：</w:t>
      </w:r>
      <w:r>
        <w:rPr>
          <w:rFonts w:ascii="宋体" w:hAnsi="宋体"/>
          <w:color w:val="000000"/>
          <w:sz w:val="18"/>
          <w:szCs w:val="18"/>
          <w:u w:val="single"/>
        </w:rPr>
        <w:t xml:space="preserve">                    </w:t>
      </w:r>
      <w:r>
        <w:rPr>
          <w:rFonts w:ascii="宋体" w:hAnsi="宋体"/>
          <w:color w:val="000000"/>
          <w:sz w:val="18"/>
          <w:szCs w:val="18"/>
        </w:rPr>
        <w:t>。</w:t>
      </w:r>
    </w:p>
    <w:p>
      <w:pPr>
        <w:spacing w:line="480" w:lineRule="exact"/>
        <w:ind w:firstLine="360" w:firstLineChars="200"/>
        <w:jc w:val="left"/>
        <w:rPr>
          <w:rFonts w:ascii="宋体" w:hAnsi="宋体"/>
          <w:color w:val="000000"/>
          <w:sz w:val="18"/>
          <w:szCs w:val="18"/>
        </w:rPr>
      </w:pPr>
      <w:r>
        <w:rPr>
          <w:rFonts w:ascii="宋体" w:hAnsi="宋体"/>
          <w:color w:val="000000"/>
          <w:sz w:val="18"/>
          <w:szCs w:val="18"/>
        </w:rPr>
        <w:t>承包人需要提交的竣工资料套数：</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ind w:left="638" w:leftChars="304"/>
        <w:jc w:val="left"/>
        <w:rPr>
          <w:rFonts w:ascii="宋体" w:hAnsi="宋体"/>
          <w:color w:val="000000"/>
          <w:sz w:val="18"/>
          <w:szCs w:val="18"/>
        </w:rPr>
      </w:pPr>
      <w:r>
        <w:rPr>
          <w:rFonts w:ascii="宋体" w:hAnsi="宋体"/>
          <w:color w:val="000000"/>
          <w:sz w:val="18"/>
          <w:szCs w:val="18"/>
        </w:rPr>
        <w:t>承包人提交的竣工资料的费用承担：</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ind w:left="638" w:leftChars="304"/>
        <w:jc w:val="left"/>
        <w:rPr>
          <w:rFonts w:ascii="宋体" w:hAnsi="宋体"/>
          <w:color w:val="000000"/>
          <w:sz w:val="18"/>
          <w:szCs w:val="18"/>
        </w:rPr>
      </w:pPr>
      <w:r>
        <w:rPr>
          <w:rFonts w:ascii="宋体" w:hAnsi="宋体"/>
          <w:color w:val="000000"/>
          <w:sz w:val="18"/>
          <w:szCs w:val="18"/>
        </w:rPr>
        <w:t>承包人提交的竣工资料移交时间：</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ind w:firstLine="360" w:firstLineChars="200"/>
        <w:jc w:val="left"/>
        <w:rPr>
          <w:rFonts w:ascii="宋体" w:hAnsi="宋体"/>
          <w:color w:val="000000"/>
          <w:sz w:val="18"/>
          <w:szCs w:val="18"/>
        </w:rPr>
      </w:pPr>
      <w:r>
        <w:rPr>
          <w:rFonts w:ascii="宋体" w:hAnsi="宋体"/>
          <w:color w:val="000000"/>
          <w:sz w:val="18"/>
          <w:szCs w:val="18"/>
        </w:rPr>
        <w:t>承包人提交的竣工资料形式要求：</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kern w:val="0"/>
          <w:sz w:val="18"/>
          <w:szCs w:val="18"/>
        </w:rPr>
        <w:t>（</w:t>
      </w:r>
      <w:r>
        <w:rPr>
          <w:rFonts w:hint="eastAsia" w:ascii="宋体" w:hAnsi="宋体"/>
          <w:color w:val="000000"/>
          <w:kern w:val="0"/>
          <w:sz w:val="18"/>
          <w:szCs w:val="18"/>
        </w:rPr>
        <w:t>10</w:t>
      </w:r>
      <w:r>
        <w:rPr>
          <w:rFonts w:ascii="宋体" w:hAnsi="宋体"/>
          <w:color w:val="000000"/>
          <w:kern w:val="0"/>
          <w:sz w:val="18"/>
          <w:szCs w:val="18"/>
        </w:rPr>
        <w:t>）承包人应履行的其他义务：</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after="120" w:line="480" w:lineRule="exact"/>
        <w:ind w:firstLine="360" w:firstLineChars="200"/>
        <w:rPr>
          <w:rFonts w:ascii="宋体" w:hAnsi="宋体"/>
          <w:color w:val="000000"/>
          <w:sz w:val="18"/>
          <w:szCs w:val="18"/>
        </w:rPr>
      </w:pPr>
      <w:r>
        <w:rPr>
          <w:rFonts w:ascii="宋体" w:hAnsi="宋体"/>
          <w:color w:val="000000"/>
          <w:sz w:val="18"/>
          <w:szCs w:val="18"/>
        </w:rPr>
        <w:t>3.2 项目经理</w:t>
      </w:r>
    </w:p>
    <w:p>
      <w:pPr>
        <w:spacing w:line="480" w:lineRule="exact"/>
        <w:ind w:firstLine="360" w:firstLineChars="200"/>
        <w:rPr>
          <w:rFonts w:ascii="宋体" w:hAnsi="宋体"/>
          <w:color w:val="000000"/>
          <w:sz w:val="18"/>
          <w:szCs w:val="18"/>
        </w:rPr>
      </w:pPr>
      <w:r>
        <w:rPr>
          <w:rFonts w:ascii="宋体" w:hAnsi="宋体"/>
          <w:color w:val="000000"/>
          <w:kern w:val="0"/>
          <w:sz w:val="18"/>
          <w:szCs w:val="18"/>
        </w:rPr>
        <w:t xml:space="preserve">3.2.1 </w:t>
      </w:r>
      <w:r>
        <w:rPr>
          <w:rFonts w:ascii="宋体" w:hAnsi="宋体"/>
          <w:color w:val="000000"/>
          <w:sz w:val="18"/>
          <w:szCs w:val="18"/>
        </w:rPr>
        <w:t>项目经理：</w:t>
      </w:r>
    </w:p>
    <w:p>
      <w:pPr>
        <w:spacing w:line="480" w:lineRule="exact"/>
        <w:ind w:firstLine="360" w:firstLineChars="200"/>
        <w:rPr>
          <w:rFonts w:ascii="宋体" w:hAnsi="宋体"/>
          <w:color w:val="000000"/>
          <w:sz w:val="18"/>
          <w:szCs w:val="18"/>
        </w:rPr>
      </w:pPr>
      <w:r>
        <w:rPr>
          <w:rFonts w:ascii="宋体" w:hAnsi="宋体"/>
          <w:color w:val="000000"/>
          <w:sz w:val="18"/>
          <w:szCs w:val="18"/>
        </w:rPr>
        <w:t>姓    名：</w:t>
      </w:r>
      <w:r>
        <w:rPr>
          <w:rFonts w:ascii="宋体" w:hAnsi="宋体"/>
          <w:color w:val="000000"/>
          <w:sz w:val="18"/>
          <w:szCs w:val="18"/>
          <w:u w:val="single"/>
        </w:rPr>
        <w:t>  </w:t>
      </w:r>
      <w:r>
        <w:rPr>
          <w:rFonts w:hint="eastAsia" w:ascii="宋体" w:hAnsi="宋体"/>
          <w:color w:val="000000"/>
          <w:sz w:val="18"/>
          <w:szCs w:val="18"/>
          <w:u w:val="single"/>
        </w:rPr>
        <w:t xml:space="preserve">      </w:t>
      </w:r>
      <w:r>
        <w:rPr>
          <w:rFonts w:ascii="宋体" w:hAnsi="宋体"/>
          <w:color w:val="000000"/>
          <w:sz w:val="18"/>
          <w:szCs w:val="18"/>
          <w:u w:val="single"/>
        </w:rPr>
        <w:t>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身份证号：</w:t>
      </w:r>
      <w:r>
        <w:rPr>
          <w:rFonts w:ascii="宋体" w:hAnsi="宋体"/>
          <w:color w:val="000000"/>
          <w:sz w:val="18"/>
          <w:szCs w:val="18"/>
          <w:u w:val="single"/>
        </w:rPr>
        <w:t>  </w:t>
      </w:r>
      <w:r>
        <w:rPr>
          <w:rFonts w:hint="eastAsia" w:ascii="宋体" w:hAnsi="宋体"/>
          <w:color w:val="000000"/>
          <w:sz w:val="18"/>
          <w:szCs w:val="18"/>
          <w:u w:val="single"/>
        </w:rPr>
        <w:t xml:space="preserve">      </w:t>
      </w:r>
      <w:r>
        <w:rPr>
          <w:rFonts w:ascii="宋体" w:hAnsi="宋体"/>
          <w:color w:val="000000"/>
          <w:sz w:val="18"/>
          <w:szCs w:val="18"/>
          <w:u w:val="single"/>
        </w:rPr>
        <w:t>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建造师执业资格等级：</w:t>
      </w:r>
      <w:r>
        <w:rPr>
          <w:rFonts w:ascii="宋体" w:hAnsi="宋体"/>
          <w:color w:val="000000"/>
          <w:sz w:val="18"/>
          <w:szCs w:val="18"/>
          <w:u w:val="single"/>
        </w:rPr>
        <w:t>  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建造师注册证书号：</w:t>
      </w:r>
      <w:r>
        <w:rPr>
          <w:rFonts w:ascii="宋体" w:hAnsi="宋体"/>
          <w:color w:val="000000"/>
          <w:sz w:val="18"/>
          <w:szCs w:val="18"/>
          <w:u w:val="single"/>
        </w:rPr>
        <w:t>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建造师执业印章号：</w:t>
      </w:r>
      <w:r>
        <w:rPr>
          <w:rFonts w:ascii="宋体" w:hAnsi="宋体"/>
          <w:color w:val="000000"/>
          <w:sz w:val="18"/>
          <w:szCs w:val="18"/>
          <w:u w:val="single"/>
        </w:rPr>
        <w:t>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安全生产考核合格证书号：</w:t>
      </w:r>
      <w:r>
        <w:rPr>
          <w:rFonts w:ascii="宋体" w:hAnsi="宋体"/>
          <w:color w:val="000000"/>
          <w:sz w:val="18"/>
          <w:szCs w:val="18"/>
          <w:u w:val="single"/>
        </w:rPr>
        <w:t>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联系电话：</w:t>
      </w:r>
      <w:r>
        <w:rPr>
          <w:rFonts w:ascii="宋体" w:hAnsi="宋体"/>
          <w:color w:val="000000"/>
          <w:sz w:val="18"/>
          <w:szCs w:val="18"/>
          <w:u w:val="single"/>
        </w:rPr>
        <w:t>  </w:t>
      </w:r>
      <w:r>
        <w:rPr>
          <w:rFonts w:hint="eastAsia" w:ascii="宋体" w:hAnsi="宋体"/>
          <w:color w:val="000000"/>
          <w:sz w:val="18"/>
          <w:szCs w:val="18"/>
          <w:u w:val="single"/>
        </w:rPr>
        <w:t xml:space="preserve">      </w:t>
      </w:r>
      <w:r>
        <w:rPr>
          <w:rFonts w:ascii="宋体" w:hAnsi="宋体"/>
          <w:color w:val="000000"/>
          <w:sz w:val="18"/>
          <w:szCs w:val="18"/>
          <w:u w:val="single"/>
        </w:rPr>
        <w:t>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电子信箱：</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通信地址：</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承包人对项目经理的授权范围如下：</w:t>
      </w:r>
      <w:r>
        <w:rPr>
          <w:rFonts w:ascii="宋体" w:hAnsi="宋体"/>
          <w:color w:val="000000"/>
          <w:sz w:val="18"/>
          <w:szCs w:val="18"/>
          <w:u w:val="single"/>
        </w:rPr>
        <w:t></w:t>
      </w:r>
      <w:r>
        <w:rPr>
          <w:rFonts w:hint="eastAsia" w:ascii="宋体" w:hAnsi="宋体"/>
          <w:color w:val="000000"/>
          <w:sz w:val="18"/>
          <w:szCs w:val="18"/>
          <w:u w:val="single"/>
        </w:rPr>
        <w:t xml:space="preserve">           </w:t>
      </w:r>
      <w:r>
        <w:rPr>
          <w:rFonts w:ascii="宋体" w:hAnsi="宋体"/>
          <w:color w:val="000000"/>
          <w:sz w:val="18"/>
          <w:szCs w:val="18"/>
        </w:rPr>
        <w:t>。</w:t>
      </w:r>
    </w:p>
    <w:p>
      <w:pPr>
        <w:spacing w:line="480" w:lineRule="exact"/>
        <w:ind w:firstLine="360" w:firstLineChars="200"/>
        <w:jc w:val="left"/>
        <w:rPr>
          <w:rFonts w:ascii="宋体" w:hAnsi="宋体"/>
          <w:color w:val="000000"/>
          <w:kern w:val="0"/>
          <w:sz w:val="18"/>
          <w:szCs w:val="18"/>
        </w:rPr>
      </w:pPr>
      <w:r>
        <w:rPr>
          <w:rFonts w:ascii="宋体" w:hAnsi="宋体"/>
          <w:color w:val="000000"/>
          <w:kern w:val="0"/>
          <w:sz w:val="18"/>
          <w:szCs w:val="18"/>
        </w:rPr>
        <w:t>关于项目经理每月在施工现场的时间要求：</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w:t>
      </w:r>
      <w:r>
        <w:rPr>
          <w:rFonts w:ascii="宋体" w:hAnsi="宋体"/>
          <w:color w:val="000000"/>
          <w:sz w:val="18"/>
          <w:szCs w:val="18"/>
        </w:rPr>
        <w:t>。</w:t>
      </w:r>
    </w:p>
    <w:p>
      <w:pPr>
        <w:spacing w:line="480" w:lineRule="exact"/>
        <w:ind w:firstLine="360" w:firstLineChars="200"/>
        <w:rPr>
          <w:rFonts w:ascii="宋体" w:hAnsi="宋体"/>
          <w:color w:val="000000"/>
          <w:kern w:val="0"/>
          <w:sz w:val="18"/>
          <w:szCs w:val="18"/>
        </w:rPr>
      </w:pPr>
      <w:r>
        <w:rPr>
          <w:rFonts w:ascii="宋体" w:hAnsi="宋体"/>
          <w:color w:val="000000"/>
          <w:kern w:val="0"/>
          <w:sz w:val="18"/>
          <w:szCs w:val="18"/>
        </w:rPr>
        <w:t>承包人未提交劳动合同，以及没有为项目经理缴纳社会保险证明的违约责任：</w:t>
      </w:r>
      <w:r>
        <w:rPr>
          <w:rFonts w:ascii="宋体" w:hAnsi="宋体"/>
          <w:color w:val="000000"/>
          <w:sz w:val="18"/>
          <w:szCs w:val="18"/>
          <w:u w:val="single"/>
        </w:rPr>
        <w:t></w:t>
      </w:r>
      <w:r>
        <w:rPr>
          <w:rFonts w:ascii="宋体" w:hAnsi="宋体"/>
          <w:color w:val="000000"/>
          <w:sz w:val="18"/>
          <w:szCs w:val="18"/>
        </w:rPr>
        <w:t>。</w:t>
      </w:r>
    </w:p>
    <w:p>
      <w:pPr>
        <w:spacing w:line="480" w:lineRule="exact"/>
        <w:ind w:firstLine="360" w:firstLineChars="200"/>
        <w:rPr>
          <w:rFonts w:ascii="宋体" w:hAnsi="宋体"/>
          <w:color w:val="000000"/>
          <w:sz w:val="18"/>
          <w:szCs w:val="18"/>
          <w:u w:val="single"/>
        </w:rPr>
      </w:pPr>
      <w:r>
        <w:rPr>
          <w:rFonts w:ascii="宋体" w:hAnsi="宋体"/>
          <w:color w:val="000000"/>
          <w:kern w:val="0"/>
          <w:sz w:val="18"/>
          <w:szCs w:val="18"/>
        </w:rPr>
        <w:t>项目经理未经批准，擅自离开施工现场的违约责任：</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3.2.3 承包人擅自更换项目经理的违约责任：</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3.2.4 承包人无正当理由拒绝更换项目经理的违约责任：</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after="120" w:line="480" w:lineRule="exact"/>
        <w:ind w:firstLine="360" w:firstLineChars="200"/>
        <w:rPr>
          <w:rFonts w:ascii="宋体" w:hAnsi="宋体"/>
          <w:color w:val="000000"/>
          <w:sz w:val="18"/>
          <w:szCs w:val="18"/>
        </w:rPr>
      </w:pPr>
      <w:r>
        <w:rPr>
          <w:rFonts w:ascii="宋体" w:hAnsi="宋体"/>
          <w:color w:val="000000"/>
          <w:sz w:val="18"/>
          <w:szCs w:val="18"/>
        </w:rPr>
        <w:t>3.3 承包人人员</w:t>
      </w:r>
    </w:p>
    <w:p>
      <w:pPr>
        <w:spacing w:line="480" w:lineRule="exact"/>
        <w:ind w:firstLine="360" w:firstLineChars="200"/>
        <w:rPr>
          <w:rFonts w:ascii="宋体" w:hAnsi="宋体"/>
          <w:color w:val="000000"/>
          <w:sz w:val="18"/>
          <w:szCs w:val="18"/>
        </w:rPr>
      </w:pPr>
      <w:r>
        <w:rPr>
          <w:rFonts w:ascii="宋体" w:hAnsi="宋体"/>
          <w:color w:val="000000"/>
          <w:sz w:val="18"/>
          <w:szCs w:val="18"/>
        </w:rPr>
        <w:t>3.3.1 承包人提交项目管理机构及施工现场管理人员安排报告的期限：</w:t>
      </w:r>
      <w:r>
        <w:rPr>
          <w:rFonts w:ascii="宋体" w:hAnsi="宋体"/>
          <w:color w:val="000000"/>
          <w:sz w:val="18"/>
          <w:szCs w:val="18"/>
          <w:u w:val="single"/>
        </w:rPr>
        <w:t xml:space="preserve">  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3.3.3 承包人无正当理由拒绝撤换主要施工管理人员的违约责任：</w:t>
      </w:r>
      <w:r>
        <w:rPr>
          <w:rFonts w:ascii="宋体" w:hAnsi="宋体"/>
          <w:color w:val="000000"/>
          <w:sz w:val="18"/>
          <w:szCs w:val="18"/>
          <w:u w:val="single"/>
        </w:rPr>
        <w:t xml:space="preserve">     </w:t>
      </w:r>
      <w:r>
        <w:rPr>
          <w:rFonts w:ascii="宋体" w:hAnsi="宋体"/>
          <w:color w:val="000000"/>
          <w:sz w:val="18"/>
          <w:szCs w:val="18"/>
        </w:rPr>
        <w:t>。</w:t>
      </w:r>
    </w:p>
    <w:p>
      <w:pPr>
        <w:spacing w:line="480" w:lineRule="exact"/>
        <w:ind w:firstLine="360" w:firstLineChars="200"/>
        <w:rPr>
          <w:rFonts w:ascii="宋体" w:hAnsi="宋体"/>
          <w:color w:val="000000"/>
          <w:sz w:val="18"/>
          <w:szCs w:val="18"/>
          <w:u w:val="single"/>
        </w:rPr>
      </w:pPr>
      <w:r>
        <w:rPr>
          <w:rFonts w:ascii="宋体" w:hAnsi="宋体"/>
          <w:color w:val="000000"/>
          <w:sz w:val="18"/>
          <w:szCs w:val="18"/>
        </w:rPr>
        <w:t>3.3.4 承包人主要施工管理人员离开施工现场的批准要求：</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3.3.5承包人擅自更换主要施工管理人员的违约责任：</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承包人主要施工管理人员擅自离开施工现场的违约责任：</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after="120" w:line="480" w:lineRule="exact"/>
        <w:ind w:firstLine="360" w:firstLineChars="200"/>
        <w:rPr>
          <w:rFonts w:ascii="宋体" w:hAnsi="宋体"/>
          <w:color w:val="000000"/>
          <w:sz w:val="18"/>
          <w:szCs w:val="18"/>
        </w:rPr>
      </w:pPr>
      <w:r>
        <w:rPr>
          <w:rFonts w:ascii="宋体" w:hAnsi="宋体"/>
          <w:color w:val="000000"/>
          <w:sz w:val="18"/>
          <w:szCs w:val="18"/>
        </w:rPr>
        <w:t>3</w:t>
      </w:r>
      <w:bookmarkStart w:id="148" w:name="_Toc297048345"/>
      <w:bookmarkStart w:id="149" w:name="_Toc297216151"/>
      <w:bookmarkStart w:id="150" w:name="_Toc296944498"/>
      <w:bookmarkStart w:id="151" w:name="_Toc292559869"/>
      <w:bookmarkStart w:id="152" w:name="_Toc312677988"/>
      <w:bookmarkStart w:id="153" w:name="_Toc296503159"/>
      <w:bookmarkStart w:id="154" w:name="_Toc296346660"/>
      <w:bookmarkStart w:id="155" w:name="_Toc296347158"/>
      <w:bookmarkStart w:id="156" w:name="_Toc297123492"/>
      <w:bookmarkStart w:id="157" w:name="_Toc304295523"/>
      <w:bookmarkStart w:id="158" w:name="_Toc292559364"/>
      <w:bookmarkStart w:id="159" w:name="_Toc297120459"/>
      <w:bookmarkStart w:id="160" w:name="_Toc303539102"/>
      <w:bookmarkStart w:id="161" w:name="_Toc296890987"/>
      <w:bookmarkStart w:id="162" w:name="_Toc300934945"/>
      <w:bookmarkStart w:id="163" w:name="_Toc296891199"/>
      <w:r>
        <w:rPr>
          <w:rFonts w:ascii="宋体" w:hAnsi="宋体"/>
          <w:color w:val="000000"/>
          <w:sz w:val="18"/>
          <w:szCs w:val="18"/>
        </w:rPr>
        <w:t>.5 分包</w:t>
      </w:r>
    </w:p>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Pr>
        <w:spacing w:line="480" w:lineRule="exact"/>
        <w:ind w:firstLine="360" w:firstLineChars="200"/>
        <w:rPr>
          <w:rFonts w:ascii="宋体" w:hAnsi="宋体"/>
          <w:color w:val="000000"/>
          <w:sz w:val="18"/>
          <w:szCs w:val="18"/>
        </w:rPr>
      </w:pPr>
      <w:r>
        <w:rPr>
          <w:rFonts w:ascii="宋体" w:hAnsi="宋体"/>
          <w:color w:val="000000"/>
          <w:sz w:val="18"/>
          <w:szCs w:val="18"/>
        </w:rPr>
        <w:t>3</w:t>
      </w:r>
      <w:bookmarkStart w:id="164" w:name="_Toc296346661"/>
      <w:bookmarkStart w:id="165" w:name="_Toc296890988"/>
      <w:bookmarkStart w:id="166" w:name="_Toc304295524"/>
      <w:bookmarkStart w:id="167" w:name="_Toc303539103"/>
      <w:bookmarkStart w:id="168" w:name="_Toc297216152"/>
      <w:bookmarkStart w:id="169" w:name="_Toc297123493"/>
      <w:bookmarkStart w:id="170" w:name="_Toc300934946"/>
      <w:bookmarkStart w:id="171" w:name="_Toc296347159"/>
      <w:bookmarkStart w:id="172" w:name="_Toc296503160"/>
      <w:bookmarkStart w:id="173" w:name="_Toc297048346"/>
      <w:bookmarkStart w:id="174" w:name="_Toc296944499"/>
      <w:bookmarkStart w:id="175" w:name="_Toc296891200"/>
      <w:bookmarkStart w:id="176" w:name="_Toc297120460"/>
      <w:bookmarkStart w:id="177" w:name="_Toc292559365"/>
      <w:bookmarkStart w:id="178" w:name="_Toc292559870"/>
      <w:bookmarkStart w:id="179" w:name="_Toc312677989"/>
      <w:bookmarkStart w:id="180" w:name="_Toc318581158"/>
      <w:r>
        <w:rPr>
          <w:rFonts w:ascii="宋体" w:hAnsi="宋体"/>
          <w:color w:val="000000"/>
          <w:sz w:val="18"/>
          <w:szCs w:val="18"/>
        </w:rPr>
        <w:t>.5.1 分包的一般约定</w:t>
      </w:r>
    </w:p>
    <w:p>
      <w:pPr>
        <w:spacing w:line="480" w:lineRule="exact"/>
        <w:ind w:firstLine="360" w:firstLineChars="200"/>
        <w:jc w:val="left"/>
        <w:rPr>
          <w:rFonts w:ascii="宋体" w:hAnsi="宋体"/>
          <w:color w:val="000000"/>
          <w:sz w:val="18"/>
          <w:szCs w:val="18"/>
        </w:rPr>
      </w:pPr>
      <w:r>
        <w:rPr>
          <w:rFonts w:ascii="宋体" w:hAnsi="宋体"/>
          <w:color w:val="000000"/>
          <w:sz w:val="18"/>
          <w:szCs w:val="18"/>
        </w:rPr>
        <w:t>禁止分包的工程包括：</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ind w:firstLine="360" w:firstLineChars="200"/>
        <w:jc w:val="left"/>
        <w:rPr>
          <w:rFonts w:ascii="宋体" w:hAnsi="宋体"/>
          <w:color w:val="000000"/>
          <w:sz w:val="18"/>
          <w:szCs w:val="18"/>
          <w:u w:val="single"/>
        </w:rPr>
      </w:pPr>
      <w:r>
        <w:rPr>
          <w:rFonts w:ascii="宋体" w:hAnsi="宋体"/>
          <w:color w:val="000000"/>
          <w:sz w:val="18"/>
          <w:szCs w:val="18"/>
        </w:rPr>
        <w:t>主体结构、关键性工作的范围：</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Start w:id="181" w:name="_Toc296891201"/>
      <w:bookmarkStart w:id="182" w:name="_Toc297048347"/>
      <w:bookmarkStart w:id="183" w:name="_Toc304295525"/>
      <w:bookmarkStart w:id="184" w:name="_Toc296944500"/>
      <w:bookmarkStart w:id="185" w:name="_Toc297123494"/>
      <w:bookmarkStart w:id="186" w:name="_Toc297216153"/>
      <w:bookmarkStart w:id="187" w:name="_Toc296346662"/>
      <w:bookmarkStart w:id="188" w:name="_Toc296347160"/>
      <w:bookmarkStart w:id="189" w:name="_Toc303539104"/>
      <w:bookmarkStart w:id="190" w:name="_Toc296503161"/>
      <w:bookmarkStart w:id="191" w:name="_Toc300934947"/>
      <w:bookmarkStart w:id="192" w:name="_Toc297120461"/>
      <w:bookmarkStart w:id="193" w:name="_Toc296890989"/>
    </w:p>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Pr>
        <w:spacing w:line="480" w:lineRule="exact"/>
        <w:rPr>
          <w:rFonts w:ascii="宋体" w:hAnsi="宋体"/>
          <w:color w:val="000000"/>
          <w:sz w:val="18"/>
          <w:szCs w:val="18"/>
        </w:rPr>
      </w:pPr>
      <w:r>
        <w:rPr>
          <w:rFonts w:ascii="宋体" w:hAnsi="宋体"/>
          <w:color w:val="000000"/>
          <w:sz w:val="18"/>
          <w:szCs w:val="18"/>
        </w:rPr>
        <w:t xml:space="preserve">    3</w:t>
      </w:r>
      <w:bookmarkStart w:id="194" w:name="_Toc318581159"/>
      <w:bookmarkStart w:id="195" w:name="_Toc312677990"/>
      <w:r>
        <w:rPr>
          <w:rFonts w:ascii="宋体" w:hAnsi="宋体"/>
          <w:color w:val="000000"/>
          <w:sz w:val="18"/>
          <w:szCs w:val="18"/>
        </w:rPr>
        <w:t>.5.2分包的确定</w:t>
      </w:r>
    </w:p>
    <w:p>
      <w:pPr>
        <w:spacing w:line="480" w:lineRule="exact"/>
        <w:ind w:firstLine="360" w:firstLineChars="200"/>
        <w:rPr>
          <w:rFonts w:ascii="宋体" w:hAnsi="宋体"/>
          <w:color w:val="000000"/>
          <w:sz w:val="18"/>
          <w:szCs w:val="18"/>
          <w:u w:val="single"/>
        </w:rPr>
      </w:pPr>
      <w:r>
        <w:rPr>
          <w:rFonts w:ascii="宋体" w:hAnsi="宋体"/>
          <w:color w:val="000000"/>
          <w:sz w:val="18"/>
          <w:szCs w:val="18"/>
        </w:rPr>
        <w:t>允许分包的专业工程包括：</w:t>
      </w:r>
      <w:r>
        <w:rPr>
          <w:rFonts w:ascii="宋体" w:hAnsi="宋体"/>
          <w:color w:val="000000"/>
          <w:sz w:val="18"/>
          <w:szCs w:val="18"/>
          <w:u w:val="single"/>
        </w:rPr>
        <w:t xml:space="preserve">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其他关于分包的约定：</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3.5.4 分包合同价款</w:t>
      </w:r>
    </w:p>
    <w:p>
      <w:pPr>
        <w:spacing w:line="480" w:lineRule="exact"/>
        <w:ind w:firstLine="360" w:firstLineChars="200"/>
        <w:rPr>
          <w:rFonts w:ascii="宋体" w:hAnsi="宋体"/>
          <w:color w:val="000000"/>
          <w:sz w:val="18"/>
          <w:szCs w:val="18"/>
        </w:rPr>
      </w:pPr>
      <w:r>
        <w:rPr>
          <w:rFonts w:ascii="宋体" w:hAnsi="宋体"/>
          <w:color w:val="000000"/>
          <w:sz w:val="18"/>
          <w:szCs w:val="18"/>
        </w:rPr>
        <w:t>关于分包合同价款支付的约定：</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bookmarkEnd w:id="194"/>
    <w:bookmarkEnd w:id="195"/>
    <w:p>
      <w:pPr>
        <w:spacing w:after="120" w:line="480" w:lineRule="exact"/>
        <w:ind w:firstLine="360" w:firstLineChars="200"/>
        <w:rPr>
          <w:rFonts w:ascii="宋体" w:hAnsi="宋体"/>
          <w:color w:val="000000"/>
          <w:sz w:val="18"/>
          <w:szCs w:val="18"/>
        </w:rPr>
      </w:pPr>
      <w:r>
        <w:rPr>
          <w:rFonts w:ascii="宋体" w:hAnsi="宋体"/>
          <w:color w:val="000000"/>
          <w:sz w:val="18"/>
          <w:szCs w:val="18"/>
        </w:rPr>
        <w:t>3.6 工程照管与成品、半成品保护</w:t>
      </w:r>
    </w:p>
    <w:p>
      <w:pPr>
        <w:spacing w:before="120" w:after="120" w:line="480" w:lineRule="exact"/>
        <w:ind w:firstLine="360" w:firstLineChars="200"/>
        <w:rPr>
          <w:rFonts w:ascii="宋体" w:hAnsi="宋体"/>
          <w:color w:val="000000"/>
          <w:kern w:val="0"/>
          <w:sz w:val="18"/>
          <w:szCs w:val="18"/>
          <w:u w:val="single"/>
        </w:rPr>
      </w:pPr>
      <w:r>
        <w:rPr>
          <w:rFonts w:ascii="宋体" w:hAnsi="宋体"/>
          <w:color w:val="000000"/>
          <w:kern w:val="0"/>
          <w:sz w:val="18"/>
          <w:szCs w:val="18"/>
        </w:rPr>
        <w:t>承包人负责照管工程及工程相关的材料、工程设备的起始时间：</w:t>
      </w:r>
      <w:r>
        <w:rPr>
          <w:rFonts w:hint="eastAsia" w:ascii="宋体" w:hAnsi="宋体"/>
          <w:color w:val="000000"/>
          <w:kern w:val="0"/>
          <w:sz w:val="18"/>
          <w:szCs w:val="18"/>
          <w:u w:val="single"/>
        </w:rPr>
        <w:t xml:space="preserve"> </w:t>
      </w:r>
      <w:r>
        <w:rPr>
          <w:rFonts w:ascii="宋体" w:hAnsi="宋体"/>
          <w:color w:val="000000"/>
          <w:kern w:val="0"/>
          <w:sz w:val="18"/>
          <w:szCs w:val="18"/>
          <w:u w:val="single"/>
        </w:rPr>
        <w:t xml:space="preserve">           </w:t>
      </w:r>
      <w:r>
        <w:rPr>
          <w:rFonts w:ascii="宋体" w:hAnsi="宋体"/>
          <w:color w:val="000000"/>
          <w:kern w:val="0"/>
          <w:sz w:val="18"/>
          <w:szCs w:val="18"/>
        </w:rPr>
        <w:t>。</w:t>
      </w:r>
    </w:p>
    <w:p>
      <w:pPr>
        <w:spacing w:after="120" w:line="480" w:lineRule="exact"/>
        <w:ind w:firstLine="360" w:firstLineChars="200"/>
        <w:rPr>
          <w:rFonts w:ascii="宋体" w:hAnsi="宋体"/>
          <w:color w:val="000000"/>
          <w:sz w:val="18"/>
          <w:szCs w:val="18"/>
        </w:rPr>
      </w:pPr>
      <w:r>
        <w:rPr>
          <w:rFonts w:ascii="宋体" w:hAnsi="宋体"/>
          <w:color w:val="000000"/>
          <w:sz w:val="18"/>
          <w:szCs w:val="18"/>
        </w:rPr>
        <w:t>3.7 履约担保</w:t>
      </w:r>
    </w:p>
    <w:p>
      <w:pPr>
        <w:spacing w:line="480" w:lineRule="exact"/>
        <w:ind w:firstLine="360" w:firstLineChars="200"/>
        <w:jc w:val="left"/>
        <w:rPr>
          <w:rFonts w:ascii="宋体" w:hAnsi="宋体"/>
          <w:color w:val="000000"/>
          <w:sz w:val="18"/>
          <w:szCs w:val="18"/>
        </w:rPr>
      </w:pPr>
      <w:r>
        <w:rPr>
          <w:rFonts w:hint="eastAsia" w:ascii="宋体" w:hAnsi="宋体"/>
          <w:color w:val="000000"/>
          <w:sz w:val="18"/>
          <w:szCs w:val="18"/>
        </w:rPr>
        <w:t>承包人是否提供履约担保：</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ind w:firstLine="360" w:firstLineChars="200"/>
        <w:jc w:val="left"/>
        <w:rPr>
          <w:rFonts w:ascii="宋体" w:hAnsi="宋体"/>
          <w:color w:val="000000"/>
          <w:sz w:val="18"/>
          <w:szCs w:val="18"/>
        </w:rPr>
      </w:pPr>
      <w:r>
        <w:rPr>
          <w:rFonts w:ascii="宋体" w:hAnsi="宋体"/>
          <w:color w:val="000000"/>
          <w:sz w:val="18"/>
          <w:szCs w:val="18"/>
        </w:rPr>
        <w:t>承包人提供履约担保的形式</w:t>
      </w:r>
      <w:r>
        <w:rPr>
          <w:rFonts w:hint="eastAsia" w:ascii="宋体" w:hAnsi="宋体"/>
          <w:color w:val="000000"/>
          <w:sz w:val="18"/>
          <w:szCs w:val="18"/>
        </w:rPr>
        <w:t>、金额及期限的</w:t>
      </w:r>
      <w:r>
        <w:rPr>
          <w:rFonts w:ascii="宋体" w:hAnsi="宋体"/>
          <w:color w:val="000000"/>
          <w:sz w:val="18"/>
          <w:szCs w:val="18"/>
        </w:rPr>
        <w:t>：</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bookmarkStart w:id="196" w:name="_Toc351203636"/>
      <w:r>
        <w:rPr>
          <w:rFonts w:ascii="宋体" w:hAnsi="宋体"/>
          <w:color w:val="000000"/>
          <w:sz w:val="18"/>
          <w:szCs w:val="18"/>
        </w:rPr>
        <w:t>4</w:t>
      </w:r>
      <w:bookmarkStart w:id="197" w:name="_Toc297048348"/>
      <w:bookmarkStart w:id="198" w:name="_Toc292559366"/>
      <w:bookmarkStart w:id="199" w:name="_Toc296503162"/>
      <w:bookmarkStart w:id="200" w:name="_Toc292559871"/>
      <w:bookmarkStart w:id="201" w:name="_Toc296944501"/>
      <w:bookmarkStart w:id="202" w:name="_Toc296347161"/>
      <w:bookmarkStart w:id="203" w:name="_Toc296891202"/>
      <w:bookmarkStart w:id="204" w:name="_Toc296346663"/>
      <w:bookmarkStart w:id="205" w:name="_Toc267251413"/>
      <w:bookmarkStart w:id="206" w:name="_Toc296890990"/>
      <w:bookmarkStart w:id="207" w:name="_Toc297120462"/>
      <w:r>
        <w:rPr>
          <w:rFonts w:ascii="宋体" w:hAnsi="宋体"/>
          <w:color w:val="000000"/>
          <w:sz w:val="18"/>
          <w:szCs w:val="18"/>
        </w:rPr>
        <w:t>. 监</w:t>
      </w:r>
      <w:bookmarkEnd w:id="197"/>
      <w:bookmarkEnd w:id="198"/>
      <w:bookmarkEnd w:id="199"/>
      <w:bookmarkEnd w:id="200"/>
      <w:bookmarkEnd w:id="201"/>
      <w:bookmarkEnd w:id="202"/>
      <w:bookmarkEnd w:id="203"/>
      <w:bookmarkEnd w:id="204"/>
      <w:bookmarkEnd w:id="205"/>
      <w:bookmarkEnd w:id="206"/>
      <w:bookmarkEnd w:id="207"/>
      <w:r>
        <w:rPr>
          <w:rFonts w:ascii="宋体" w:hAnsi="宋体"/>
          <w:color w:val="000000"/>
          <w:sz w:val="18"/>
          <w:szCs w:val="18"/>
        </w:rPr>
        <w:t>理人</w:t>
      </w:r>
      <w:bookmarkEnd w:id="196"/>
    </w:p>
    <w:p>
      <w:pPr>
        <w:spacing w:after="120" w:line="480" w:lineRule="exact"/>
        <w:ind w:firstLine="360" w:firstLineChars="200"/>
        <w:rPr>
          <w:rFonts w:ascii="宋体" w:hAnsi="宋体"/>
          <w:color w:val="000000"/>
          <w:sz w:val="18"/>
          <w:szCs w:val="18"/>
        </w:rPr>
      </w:pPr>
      <w:r>
        <w:rPr>
          <w:rFonts w:ascii="宋体" w:hAnsi="宋体"/>
          <w:color w:val="000000"/>
          <w:sz w:val="18"/>
          <w:szCs w:val="18"/>
        </w:rPr>
        <w:t>4.1监理人的一般规定</w:t>
      </w:r>
    </w:p>
    <w:p>
      <w:pPr>
        <w:spacing w:line="480" w:lineRule="exact"/>
        <w:ind w:firstLine="360" w:firstLineChars="200"/>
        <w:jc w:val="left"/>
        <w:rPr>
          <w:rFonts w:ascii="宋体" w:hAnsi="宋体"/>
          <w:color w:val="000000"/>
          <w:sz w:val="18"/>
          <w:szCs w:val="18"/>
        </w:rPr>
      </w:pPr>
      <w:r>
        <w:rPr>
          <w:rFonts w:ascii="宋体" w:hAnsi="宋体"/>
          <w:color w:val="000000"/>
          <w:sz w:val="18"/>
          <w:szCs w:val="18"/>
        </w:rPr>
        <w:t>关于监理人的监理内容：</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ind w:firstLine="360" w:firstLineChars="200"/>
        <w:jc w:val="left"/>
        <w:rPr>
          <w:rFonts w:ascii="宋体" w:hAnsi="宋体"/>
          <w:color w:val="000000"/>
          <w:sz w:val="18"/>
          <w:szCs w:val="18"/>
        </w:rPr>
      </w:pPr>
      <w:r>
        <w:rPr>
          <w:rFonts w:ascii="宋体" w:hAnsi="宋体"/>
          <w:color w:val="000000"/>
          <w:sz w:val="18"/>
          <w:szCs w:val="18"/>
        </w:rPr>
        <w:t>关于监理人的监理权限：</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 xml:space="preserve">。 </w:t>
      </w:r>
    </w:p>
    <w:p>
      <w:pPr>
        <w:spacing w:line="480" w:lineRule="exact"/>
        <w:ind w:firstLine="360" w:firstLineChars="200"/>
        <w:rPr>
          <w:rFonts w:ascii="宋体" w:hAnsi="宋体"/>
          <w:color w:val="000000"/>
          <w:sz w:val="18"/>
          <w:szCs w:val="18"/>
        </w:rPr>
      </w:pPr>
      <w:r>
        <w:rPr>
          <w:rFonts w:ascii="宋体" w:hAnsi="宋体"/>
          <w:color w:val="000000"/>
          <w:sz w:val="18"/>
          <w:szCs w:val="18"/>
        </w:rPr>
        <w:t>关于监理人在施工现场的办公场所、生活场所的提供和费用承担的约定：</w:t>
      </w:r>
      <w:r>
        <w:rPr>
          <w:rFonts w:ascii="宋体" w:hAnsi="宋体"/>
          <w:color w:val="000000"/>
          <w:sz w:val="18"/>
          <w:szCs w:val="18"/>
          <w:u w:val="single"/>
        </w:rPr>
        <w:t xml:space="preserve">     </w:t>
      </w:r>
      <w:r>
        <w:rPr>
          <w:rFonts w:ascii="宋体" w:hAnsi="宋体"/>
          <w:color w:val="000000"/>
          <w:sz w:val="18"/>
          <w:szCs w:val="18"/>
        </w:rPr>
        <w:t>。</w:t>
      </w:r>
    </w:p>
    <w:p>
      <w:pPr>
        <w:spacing w:after="120" w:line="480" w:lineRule="exact"/>
        <w:ind w:firstLine="360" w:firstLineChars="200"/>
        <w:rPr>
          <w:rFonts w:ascii="宋体" w:hAnsi="宋体"/>
          <w:color w:val="000000"/>
          <w:sz w:val="18"/>
          <w:szCs w:val="18"/>
        </w:rPr>
      </w:pPr>
      <w:r>
        <w:rPr>
          <w:rFonts w:ascii="宋体" w:hAnsi="宋体"/>
          <w:color w:val="000000"/>
          <w:sz w:val="18"/>
          <w:szCs w:val="18"/>
        </w:rPr>
        <w:t>4.2 监理人员</w:t>
      </w:r>
    </w:p>
    <w:p>
      <w:pPr>
        <w:spacing w:line="480" w:lineRule="exact"/>
        <w:ind w:firstLine="360" w:firstLineChars="200"/>
        <w:rPr>
          <w:rFonts w:ascii="宋体" w:hAnsi="宋体"/>
          <w:color w:val="000000"/>
          <w:sz w:val="18"/>
          <w:szCs w:val="18"/>
        </w:rPr>
      </w:pPr>
      <w:r>
        <w:rPr>
          <w:rFonts w:ascii="宋体" w:hAnsi="宋体"/>
          <w:color w:val="000000"/>
          <w:sz w:val="18"/>
          <w:szCs w:val="18"/>
        </w:rPr>
        <w:t>总监理工程师：</w:t>
      </w:r>
    </w:p>
    <w:p>
      <w:pPr>
        <w:spacing w:line="480" w:lineRule="exact"/>
        <w:ind w:firstLine="360" w:firstLineChars="200"/>
        <w:rPr>
          <w:rFonts w:ascii="宋体" w:hAnsi="宋体"/>
          <w:color w:val="000000"/>
          <w:sz w:val="18"/>
          <w:szCs w:val="18"/>
        </w:rPr>
      </w:pPr>
      <w:r>
        <w:rPr>
          <w:rFonts w:ascii="宋体" w:hAnsi="宋体"/>
          <w:color w:val="000000"/>
          <w:sz w:val="18"/>
          <w:szCs w:val="18"/>
        </w:rPr>
        <w:t>姓    名：</w:t>
      </w:r>
      <w:r>
        <w:rPr>
          <w:rFonts w:ascii="宋体" w:hAnsi="宋体"/>
          <w:color w:val="000000"/>
          <w:sz w:val="18"/>
          <w:szCs w:val="18"/>
          <w:u w:val="single"/>
        </w:rPr>
        <w:t>  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职    务：</w:t>
      </w:r>
      <w:r>
        <w:rPr>
          <w:rFonts w:ascii="宋体" w:hAnsi="宋体"/>
          <w:color w:val="000000"/>
          <w:sz w:val="18"/>
          <w:szCs w:val="18"/>
          <w:u w:val="single"/>
        </w:rPr>
        <w:t>  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监理工程师执业资格证书号：</w:t>
      </w:r>
      <w:r>
        <w:rPr>
          <w:rFonts w:ascii="宋体" w:hAnsi="宋体"/>
          <w:color w:val="000000"/>
          <w:sz w:val="18"/>
          <w:szCs w:val="18"/>
          <w:u w:val="single"/>
        </w:rPr>
        <w:t>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联系电话：</w:t>
      </w:r>
      <w:r>
        <w:rPr>
          <w:rFonts w:ascii="宋体" w:hAnsi="宋体"/>
          <w:color w:val="000000"/>
          <w:sz w:val="18"/>
          <w:szCs w:val="18"/>
          <w:u w:val="single"/>
        </w:rPr>
        <w:t>  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电子信箱：</w:t>
      </w:r>
      <w:r>
        <w:rPr>
          <w:rFonts w:ascii="宋体" w:hAnsi="宋体"/>
          <w:color w:val="000000"/>
          <w:sz w:val="18"/>
          <w:szCs w:val="18"/>
          <w:u w:val="single"/>
        </w:rPr>
        <w:t>  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通信地址：</w:t>
      </w:r>
      <w:r>
        <w:rPr>
          <w:rFonts w:ascii="宋体" w:hAnsi="宋体"/>
          <w:color w:val="000000"/>
          <w:sz w:val="18"/>
          <w:szCs w:val="18"/>
          <w:u w:val="single"/>
        </w:rPr>
        <w:t>   </w:t>
      </w:r>
      <w:r>
        <w:rPr>
          <w:rFonts w:ascii="宋体" w:hAnsi="宋体"/>
          <w:color w:val="000000"/>
          <w:sz w:val="18"/>
          <w:szCs w:val="18"/>
        </w:rPr>
        <w:t>；</w:t>
      </w:r>
    </w:p>
    <w:p>
      <w:pPr>
        <w:spacing w:line="480" w:lineRule="exact"/>
        <w:ind w:firstLine="360" w:firstLineChars="200"/>
        <w:rPr>
          <w:rFonts w:ascii="宋体" w:hAnsi="宋体"/>
          <w:color w:val="000000"/>
          <w:sz w:val="18"/>
          <w:szCs w:val="18"/>
        </w:rPr>
      </w:pPr>
      <w:r>
        <w:rPr>
          <w:rFonts w:ascii="宋体" w:hAnsi="宋体"/>
          <w:color w:val="000000"/>
          <w:sz w:val="18"/>
          <w:szCs w:val="18"/>
        </w:rPr>
        <w:t>关于监理人的其他约定：</w:t>
      </w:r>
      <w:r>
        <w:rPr>
          <w:rFonts w:ascii="宋体" w:hAnsi="宋体"/>
          <w:color w:val="000000"/>
          <w:sz w:val="18"/>
          <w:szCs w:val="18"/>
          <w:u w:val="single"/>
        </w:rPr>
        <w:t>   </w:t>
      </w:r>
      <w:r>
        <w:rPr>
          <w:rFonts w:ascii="宋体" w:hAnsi="宋体"/>
          <w:color w:val="000000"/>
          <w:sz w:val="18"/>
          <w:szCs w:val="18"/>
        </w:rPr>
        <w:t>。</w:t>
      </w:r>
    </w:p>
    <w:p>
      <w:pPr>
        <w:spacing w:after="120" w:line="480" w:lineRule="exact"/>
        <w:ind w:firstLine="360" w:firstLineChars="200"/>
        <w:rPr>
          <w:rFonts w:ascii="宋体" w:hAnsi="宋体"/>
          <w:color w:val="000000"/>
          <w:sz w:val="18"/>
          <w:szCs w:val="18"/>
        </w:rPr>
      </w:pPr>
      <w:r>
        <w:rPr>
          <w:rFonts w:ascii="宋体" w:hAnsi="宋体"/>
          <w:color w:val="000000"/>
          <w:sz w:val="18"/>
          <w:szCs w:val="18"/>
        </w:rPr>
        <w:t>4.4 商定或确定</w:t>
      </w:r>
    </w:p>
    <w:p>
      <w:pPr>
        <w:spacing w:line="480" w:lineRule="exact"/>
        <w:ind w:firstLine="360" w:firstLineChars="200"/>
        <w:rPr>
          <w:rFonts w:ascii="宋体" w:hAnsi="宋体"/>
          <w:color w:val="000000"/>
          <w:sz w:val="18"/>
          <w:szCs w:val="18"/>
        </w:rPr>
      </w:pPr>
      <w:bookmarkStart w:id="208" w:name="_Toc267251418"/>
      <w:r>
        <w:rPr>
          <w:rFonts w:ascii="宋体" w:hAnsi="宋体"/>
          <w:color w:val="000000"/>
          <w:sz w:val="18"/>
          <w:szCs w:val="18"/>
        </w:rPr>
        <w:t>在发包人和承包人不能通过协商达成一致意见时，发包人授权监理人对以下事项进行确定：</w:t>
      </w:r>
    </w:p>
    <w:p>
      <w:pPr>
        <w:autoSpaceDE w:val="0"/>
        <w:autoSpaceDN w:val="0"/>
        <w:adjustRightInd w:val="0"/>
        <w:spacing w:line="480" w:lineRule="exact"/>
        <w:ind w:firstLine="360" w:firstLineChars="200"/>
        <w:jc w:val="left"/>
        <w:rPr>
          <w:rFonts w:ascii="宋体" w:hAnsi="宋体"/>
          <w:color w:val="000000"/>
          <w:kern w:val="0"/>
          <w:sz w:val="18"/>
          <w:szCs w:val="18"/>
        </w:rPr>
      </w:pPr>
      <w:r>
        <w:rPr>
          <w:rFonts w:ascii="宋体" w:hAnsi="宋体"/>
          <w:color w:val="000000"/>
          <w:kern w:val="0"/>
          <w:sz w:val="18"/>
          <w:szCs w:val="18"/>
        </w:rPr>
        <w:t>（1）</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autoSpaceDE w:val="0"/>
        <w:autoSpaceDN w:val="0"/>
        <w:adjustRightInd w:val="0"/>
        <w:spacing w:line="480" w:lineRule="exact"/>
        <w:ind w:firstLine="360" w:firstLineChars="200"/>
        <w:jc w:val="left"/>
        <w:rPr>
          <w:rFonts w:ascii="宋体" w:hAnsi="宋体"/>
          <w:color w:val="000000"/>
          <w:kern w:val="0"/>
          <w:sz w:val="18"/>
          <w:szCs w:val="18"/>
        </w:rPr>
      </w:pPr>
      <w:r>
        <w:rPr>
          <w:rFonts w:ascii="宋体" w:hAnsi="宋体"/>
          <w:color w:val="000000"/>
          <w:kern w:val="0"/>
          <w:sz w:val="18"/>
          <w:szCs w:val="18"/>
        </w:rPr>
        <w:t>（2）</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autoSpaceDE w:val="0"/>
        <w:autoSpaceDN w:val="0"/>
        <w:adjustRightInd w:val="0"/>
        <w:spacing w:line="480" w:lineRule="exact"/>
        <w:ind w:firstLine="360" w:firstLineChars="200"/>
        <w:jc w:val="left"/>
        <w:rPr>
          <w:rFonts w:ascii="宋体" w:hAnsi="宋体"/>
          <w:color w:val="000000"/>
          <w:kern w:val="0"/>
          <w:sz w:val="18"/>
          <w:szCs w:val="18"/>
        </w:rPr>
      </w:pPr>
      <w:r>
        <w:rPr>
          <w:rFonts w:ascii="宋体" w:hAnsi="宋体"/>
          <w:color w:val="000000"/>
          <w:kern w:val="0"/>
          <w:sz w:val="18"/>
          <w:szCs w:val="18"/>
        </w:rPr>
        <w:t>（3）</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bookmarkStart w:id="209" w:name="_Toc351203637"/>
      <w:r>
        <w:rPr>
          <w:rFonts w:ascii="宋体" w:hAnsi="宋体"/>
          <w:color w:val="000000"/>
          <w:sz w:val="18"/>
          <w:szCs w:val="18"/>
        </w:rPr>
        <w:t>5</w:t>
      </w:r>
      <w:bookmarkEnd w:id="208"/>
      <w:bookmarkStart w:id="210" w:name="_Toc296347162"/>
      <w:bookmarkStart w:id="211" w:name="_Toc292559367"/>
      <w:bookmarkStart w:id="212" w:name="_Toc296503163"/>
      <w:bookmarkStart w:id="213" w:name="_Toc292559872"/>
      <w:bookmarkStart w:id="214" w:name="_Toc296944502"/>
      <w:bookmarkStart w:id="215" w:name="_Toc296891203"/>
      <w:bookmarkStart w:id="216" w:name="_Toc297048349"/>
      <w:bookmarkStart w:id="217" w:name="_Toc297120463"/>
      <w:bookmarkStart w:id="218" w:name="_Toc296890991"/>
      <w:bookmarkStart w:id="219" w:name="_Toc296346664"/>
      <w:r>
        <w:rPr>
          <w:rFonts w:ascii="宋体" w:hAnsi="宋体"/>
          <w:color w:val="000000"/>
          <w:sz w:val="18"/>
          <w:szCs w:val="18"/>
        </w:rPr>
        <w:t>. 工程质量</w:t>
      </w:r>
      <w:bookmarkEnd w:id="209"/>
    </w:p>
    <w:p>
      <w:pPr>
        <w:spacing w:line="480" w:lineRule="exact"/>
        <w:rPr>
          <w:rFonts w:ascii="宋体" w:hAnsi="宋体"/>
          <w:color w:val="000000"/>
          <w:sz w:val="18"/>
          <w:szCs w:val="18"/>
        </w:rPr>
      </w:pPr>
      <w:r>
        <w:rPr>
          <w:rFonts w:ascii="宋体" w:hAnsi="宋体"/>
          <w:color w:val="000000"/>
          <w:sz w:val="18"/>
          <w:szCs w:val="18"/>
        </w:rPr>
        <w:t>5.1 质量要求</w:t>
      </w:r>
    </w:p>
    <w:p>
      <w:pPr>
        <w:spacing w:line="480" w:lineRule="exact"/>
        <w:ind w:firstLine="360" w:firstLineChars="200"/>
        <w:jc w:val="left"/>
        <w:rPr>
          <w:rFonts w:ascii="宋体" w:hAnsi="宋体"/>
          <w:color w:val="000000"/>
          <w:sz w:val="18"/>
          <w:szCs w:val="18"/>
        </w:rPr>
      </w:pPr>
      <w:r>
        <w:rPr>
          <w:rFonts w:ascii="宋体" w:hAnsi="宋体"/>
          <w:color w:val="000000"/>
          <w:sz w:val="18"/>
          <w:szCs w:val="18"/>
        </w:rPr>
        <w:t>5</w:t>
      </w:r>
      <w:bookmarkStart w:id="220" w:name="_Toc297123496"/>
      <w:bookmarkStart w:id="221" w:name="_Toc304295527"/>
      <w:bookmarkStart w:id="222" w:name="_Toc312677997"/>
      <w:bookmarkStart w:id="223" w:name="_Toc303539106"/>
      <w:bookmarkStart w:id="224" w:name="_Toc300934949"/>
      <w:bookmarkStart w:id="225" w:name="_Toc318581164"/>
      <w:bookmarkStart w:id="226" w:name="_Toc297216155"/>
      <w:r>
        <w:rPr>
          <w:rFonts w:ascii="宋体" w:hAnsi="宋体"/>
          <w:color w:val="000000"/>
          <w:sz w:val="18"/>
          <w:szCs w:val="18"/>
        </w:rPr>
        <w:t>.1.1 特殊质量标准和要求：</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ind w:firstLine="360" w:firstLineChars="200"/>
        <w:jc w:val="left"/>
        <w:rPr>
          <w:rFonts w:ascii="宋体" w:hAnsi="宋体"/>
          <w:color w:val="000000"/>
          <w:sz w:val="18"/>
          <w:szCs w:val="18"/>
        </w:rPr>
      </w:pPr>
      <w:r>
        <w:rPr>
          <w:rFonts w:ascii="宋体" w:hAnsi="宋体"/>
          <w:color w:val="000000"/>
          <w:sz w:val="18"/>
          <w:szCs w:val="18"/>
        </w:rPr>
        <w:t>关于工程奖项的约定：</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5.3 隐蔽工程检查</w:t>
      </w:r>
    </w:p>
    <w:p>
      <w:pPr>
        <w:spacing w:line="480" w:lineRule="exact"/>
        <w:ind w:firstLine="360" w:firstLineChars="200"/>
        <w:jc w:val="left"/>
        <w:rPr>
          <w:rFonts w:ascii="宋体" w:hAnsi="宋体"/>
          <w:color w:val="000000"/>
          <w:sz w:val="18"/>
          <w:szCs w:val="18"/>
        </w:rPr>
      </w:pPr>
      <w:r>
        <w:rPr>
          <w:rFonts w:ascii="宋体" w:hAnsi="宋体"/>
          <w:color w:val="000000"/>
          <w:sz w:val="18"/>
          <w:szCs w:val="18"/>
        </w:rPr>
        <w:t>5.3.2承包人提前通知监理人隐蔽工程检查的期限的约定：</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ind w:firstLine="360" w:firstLineChars="200"/>
        <w:jc w:val="left"/>
        <w:rPr>
          <w:rFonts w:ascii="宋体" w:hAnsi="宋体"/>
          <w:color w:val="000000"/>
          <w:sz w:val="18"/>
          <w:szCs w:val="18"/>
        </w:rPr>
      </w:pPr>
      <w:r>
        <w:rPr>
          <w:rFonts w:ascii="宋体" w:hAnsi="宋体"/>
          <w:color w:val="000000"/>
          <w:sz w:val="18"/>
          <w:szCs w:val="18"/>
        </w:rPr>
        <w:t>监理人不能按时进行检查时，应提前</w:t>
      </w:r>
      <w:r>
        <w:rPr>
          <w:rFonts w:ascii="宋体" w:hAnsi="宋体"/>
          <w:color w:val="000000"/>
          <w:sz w:val="18"/>
          <w:szCs w:val="18"/>
          <w:u w:val="single"/>
        </w:rPr>
        <w:t xml:space="preserve">       </w:t>
      </w:r>
      <w:r>
        <w:rPr>
          <w:rFonts w:ascii="宋体" w:hAnsi="宋体"/>
          <w:color w:val="000000"/>
          <w:sz w:val="18"/>
          <w:szCs w:val="18"/>
        </w:rPr>
        <w:t>小时提交书面延期要求。</w:t>
      </w:r>
    </w:p>
    <w:p>
      <w:pPr>
        <w:spacing w:line="480" w:lineRule="exact"/>
        <w:ind w:firstLine="360" w:firstLineChars="200"/>
        <w:jc w:val="left"/>
        <w:rPr>
          <w:rFonts w:ascii="宋体" w:hAnsi="宋体"/>
          <w:color w:val="000000"/>
          <w:sz w:val="18"/>
          <w:szCs w:val="18"/>
        </w:rPr>
      </w:pPr>
      <w:r>
        <w:rPr>
          <w:rFonts w:ascii="宋体" w:hAnsi="宋体"/>
          <w:color w:val="000000"/>
          <w:sz w:val="18"/>
          <w:szCs w:val="18"/>
        </w:rPr>
        <w:t>关于延期最长不得超过：</w:t>
      </w:r>
      <w:r>
        <w:rPr>
          <w:rFonts w:ascii="宋体" w:hAnsi="宋体"/>
          <w:color w:val="000000"/>
          <w:sz w:val="18"/>
          <w:szCs w:val="18"/>
          <w:u w:val="single"/>
        </w:rPr>
        <w:t xml:space="preserve">         </w:t>
      </w:r>
      <w:r>
        <w:rPr>
          <w:rFonts w:ascii="宋体" w:hAnsi="宋体"/>
          <w:color w:val="000000"/>
          <w:sz w:val="18"/>
          <w:szCs w:val="18"/>
        </w:rPr>
        <w:t>小时。</w:t>
      </w:r>
    </w:p>
    <w:p>
      <w:pPr>
        <w:spacing w:line="480" w:lineRule="exact"/>
        <w:rPr>
          <w:rFonts w:ascii="宋体" w:hAnsi="宋体"/>
          <w:color w:val="000000"/>
          <w:sz w:val="18"/>
          <w:szCs w:val="18"/>
        </w:rPr>
      </w:pPr>
      <w:bookmarkStart w:id="227" w:name="_Toc351203638"/>
      <w:r>
        <w:rPr>
          <w:rFonts w:ascii="宋体" w:hAnsi="宋体"/>
          <w:color w:val="000000"/>
          <w:sz w:val="18"/>
          <w:szCs w:val="18"/>
        </w:rPr>
        <w:t>6. 安全文明施工与环境保护</w:t>
      </w:r>
      <w:bookmarkEnd w:id="227"/>
    </w:p>
    <w:p>
      <w:pPr>
        <w:spacing w:after="120" w:line="480" w:lineRule="exact"/>
        <w:ind w:firstLine="360" w:firstLineChars="200"/>
        <w:rPr>
          <w:rFonts w:ascii="宋体" w:hAnsi="宋体"/>
          <w:color w:val="000000"/>
          <w:sz w:val="18"/>
          <w:szCs w:val="18"/>
        </w:rPr>
      </w:pPr>
      <w:r>
        <w:rPr>
          <w:rFonts w:ascii="宋体" w:hAnsi="宋体"/>
          <w:color w:val="000000"/>
          <w:sz w:val="18"/>
          <w:szCs w:val="18"/>
        </w:rPr>
        <w:t>6.1安全文明施工</w:t>
      </w:r>
    </w:p>
    <w:p>
      <w:pPr>
        <w:spacing w:line="480" w:lineRule="exact"/>
        <w:ind w:firstLine="360" w:firstLineChars="200"/>
        <w:jc w:val="left"/>
        <w:rPr>
          <w:rFonts w:ascii="宋体" w:hAnsi="宋体"/>
          <w:color w:val="000000"/>
          <w:sz w:val="18"/>
          <w:szCs w:val="18"/>
        </w:rPr>
      </w:pPr>
      <w:r>
        <w:rPr>
          <w:rFonts w:ascii="宋体" w:hAnsi="宋体"/>
          <w:color w:val="000000"/>
          <w:sz w:val="18"/>
          <w:szCs w:val="18"/>
        </w:rPr>
        <w:t>6.1.1 项目安全生产的达标目标及相应事项的约定：</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ind w:firstLine="360" w:firstLineChars="200"/>
        <w:jc w:val="left"/>
        <w:rPr>
          <w:rFonts w:ascii="宋体" w:hAnsi="宋体"/>
          <w:color w:val="000000"/>
          <w:sz w:val="18"/>
          <w:szCs w:val="18"/>
        </w:rPr>
      </w:pPr>
      <w:r>
        <w:rPr>
          <w:rFonts w:ascii="宋体" w:hAnsi="宋体"/>
          <w:color w:val="000000"/>
          <w:sz w:val="18"/>
          <w:szCs w:val="18"/>
        </w:rPr>
        <w:t>6.1.4 关于治安保卫的特别约定：</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ind w:firstLine="360" w:firstLineChars="200"/>
        <w:jc w:val="left"/>
        <w:rPr>
          <w:rFonts w:ascii="宋体" w:hAnsi="宋体"/>
          <w:color w:val="000000"/>
          <w:sz w:val="18"/>
          <w:szCs w:val="18"/>
        </w:rPr>
      </w:pPr>
      <w:r>
        <w:rPr>
          <w:rFonts w:ascii="宋体" w:hAnsi="宋体"/>
          <w:color w:val="000000"/>
          <w:sz w:val="18"/>
          <w:szCs w:val="18"/>
        </w:rPr>
        <w:t>关于编制施工场地治安管理计划的约定：</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ind w:firstLine="360" w:firstLineChars="200"/>
        <w:jc w:val="left"/>
        <w:rPr>
          <w:rFonts w:ascii="宋体" w:hAnsi="宋体"/>
          <w:color w:val="000000"/>
          <w:sz w:val="18"/>
          <w:szCs w:val="18"/>
        </w:rPr>
      </w:pPr>
      <w:r>
        <w:rPr>
          <w:rFonts w:hint="eastAsia" w:ascii="宋体" w:hAnsi="宋体"/>
          <w:color w:val="000000"/>
          <w:sz w:val="18"/>
          <w:szCs w:val="18"/>
        </w:rPr>
        <w:t>6.1.5 文明施工</w:t>
      </w:r>
    </w:p>
    <w:p>
      <w:pPr>
        <w:spacing w:line="480" w:lineRule="exact"/>
        <w:ind w:firstLine="360" w:firstLineChars="200"/>
        <w:jc w:val="left"/>
        <w:rPr>
          <w:rFonts w:ascii="宋体" w:hAnsi="宋体"/>
          <w:color w:val="000000"/>
          <w:sz w:val="18"/>
          <w:szCs w:val="18"/>
        </w:rPr>
      </w:pPr>
      <w:r>
        <w:rPr>
          <w:rFonts w:hint="eastAsia" w:ascii="宋体" w:hAnsi="宋体"/>
          <w:color w:val="000000"/>
          <w:sz w:val="18"/>
          <w:szCs w:val="18"/>
        </w:rPr>
        <w:t>合同当事人对文明施工的要求：</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w:t>
      </w:r>
    </w:p>
    <w:p>
      <w:pPr>
        <w:spacing w:line="480" w:lineRule="exact"/>
        <w:ind w:firstLine="360" w:firstLineChars="200"/>
        <w:jc w:val="left"/>
        <w:rPr>
          <w:rFonts w:ascii="宋体" w:hAnsi="宋体"/>
          <w:color w:val="000000"/>
          <w:sz w:val="18"/>
          <w:szCs w:val="18"/>
        </w:rPr>
      </w:pPr>
      <w:r>
        <w:rPr>
          <w:rFonts w:ascii="宋体" w:hAnsi="宋体"/>
          <w:color w:val="000000"/>
          <w:sz w:val="18"/>
          <w:szCs w:val="18"/>
        </w:rPr>
        <w:t>6.1.6 关于安全文明施工费支付比例和支付期限的约定：</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bookmarkEnd w:id="220"/>
    <w:bookmarkEnd w:id="221"/>
    <w:bookmarkEnd w:id="222"/>
    <w:bookmarkEnd w:id="223"/>
    <w:bookmarkEnd w:id="224"/>
    <w:bookmarkEnd w:id="225"/>
    <w:bookmarkEnd w:id="226"/>
    <w:p>
      <w:pPr>
        <w:spacing w:line="480" w:lineRule="exact"/>
        <w:rPr>
          <w:rFonts w:ascii="宋体" w:hAnsi="宋体"/>
          <w:color w:val="000000"/>
          <w:sz w:val="18"/>
          <w:szCs w:val="18"/>
        </w:rPr>
      </w:pPr>
      <w:bookmarkStart w:id="228" w:name="_Toc351203639"/>
      <w:r>
        <w:rPr>
          <w:rFonts w:ascii="宋体" w:hAnsi="宋体"/>
          <w:color w:val="000000"/>
          <w:sz w:val="18"/>
          <w:szCs w:val="18"/>
        </w:rPr>
        <w:t>7. 工期和进度</w:t>
      </w:r>
      <w:bookmarkEnd w:id="228"/>
    </w:p>
    <w:p>
      <w:pPr>
        <w:spacing w:after="120" w:line="480" w:lineRule="exact"/>
        <w:ind w:firstLine="360" w:firstLineChars="200"/>
        <w:rPr>
          <w:rFonts w:ascii="宋体" w:hAnsi="宋体"/>
          <w:color w:val="000000"/>
          <w:sz w:val="18"/>
          <w:szCs w:val="18"/>
        </w:rPr>
      </w:pPr>
      <w:r>
        <w:rPr>
          <w:rFonts w:ascii="宋体" w:hAnsi="宋体"/>
          <w:color w:val="000000"/>
          <w:sz w:val="18"/>
          <w:szCs w:val="18"/>
        </w:rPr>
        <w:t>7.1 施工组织设计</w:t>
      </w:r>
    </w:p>
    <w:p>
      <w:pPr>
        <w:autoSpaceDE w:val="0"/>
        <w:autoSpaceDN w:val="0"/>
        <w:adjustRightInd w:val="0"/>
        <w:spacing w:line="480" w:lineRule="exact"/>
        <w:ind w:firstLine="360" w:firstLineChars="200"/>
        <w:jc w:val="left"/>
        <w:rPr>
          <w:rFonts w:ascii="宋体" w:hAnsi="宋体"/>
          <w:color w:val="000000"/>
          <w:kern w:val="0"/>
          <w:sz w:val="18"/>
          <w:szCs w:val="18"/>
        </w:rPr>
      </w:pPr>
      <w:r>
        <w:rPr>
          <w:rFonts w:ascii="宋体" w:hAnsi="宋体"/>
          <w:color w:val="000000"/>
          <w:sz w:val="18"/>
          <w:szCs w:val="18"/>
        </w:rPr>
        <w:t>7.1.</w:t>
      </w:r>
      <w:r>
        <w:rPr>
          <w:rFonts w:hint="eastAsia" w:ascii="宋体" w:hAnsi="宋体"/>
          <w:color w:val="000000"/>
          <w:sz w:val="18"/>
          <w:szCs w:val="18"/>
        </w:rPr>
        <w:t>1 合</w:t>
      </w:r>
      <w:r>
        <w:rPr>
          <w:rFonts w:hint="eastAsia" w:ascii="宋体" w:hAnsi="宋体"/>
          <w:color w:val="000000"/>
          <w:kern w:val="0"/>
          <w:sz w:val="18"/>
          <w:szCs w:val="18"/>
        </w:rPr>
        <w:t>同当事人约定的</w:t>
      </w:r>
      <w:r>
        <w:rPr>
          <w:rFonts w:ascii="宋体" w:hAnsi="宋体"/>
          <w:color w:val="000000"/>
          <w:kern w:val="0"/>
          <w:sz w:val="18"/>
          <w:szCs w:val="18"/>
        </w:rPr>
        <w:t>施工组织设计</w:t>
      </w:r>
      <w:r>
        <w:rPr>
          <w:rFonts w:hint="eastAsia" w:ascii="宋体" w:hAnsi="宋体"/>
          <w:color w:val="000000"/>
          <w:kern w:val="0"/>
          <w:sz w:val="18"/>
          <w:szCs w:val="18"/>
        </w:rPr>
        <w:t>应包括的其他内容</w:t>
      </w:r>
      <w:r>
        <w:rPr>
          <w:rFonts w:ascii="宋体" w:hAnsi="宋体"/>
          <w:color w:val="000000"/>
          <w:kern w:val="0"/>
          <w:sz w:val="18"/>
          <w:szCs w:val="18"/>
        </w:rPr>
        <w:t>：</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autoSpaceDE w:val="0"/>
        <w:autoSpaceDN w:val="0"/>
        <w:adjustRightInd w:val="0"/>
        <w:spacing w:line="480" w:lineRule="exact"/>
        <w:ind w:firstLine="360" w:firstLineChars="200"/>
        <w:jc w:val="left"/>
        <w:rPr>
          <w:rFonts w:ascii="宋体" w:hAnsi="宋体"/>
          <w:color w:val="000000"/>
          <w:kern w:val="0"/>
          <w:sz w:val="18"/>
          <w:szCs w:val="18"/>
        </w:rPr>
      </w:pPr>
      <w:r>
        <w:rPr>
          <w:rFonts w:ascii="宋体" w:hAnsi="宋体"/>
          <w:color w:val="000000"/>
          <w:sz w:val="18"/>
          <w:szCs w:val="18"/>
        </w:rPr>
        <w:t xml:space="preserve">7.1.2 </w:t>
      </w:r>
      <w:r>
        <w:rPr>
          <w:rFonts w:ascii="宋体" w:hAnsi="宋体"/>
          <w:color w:val="000000"/>
          <w:kern w:val="0"/>
          <w:sz w:val="18"/>
          <w:szCs w:val="18"/>
        </w:rPr>
        <w:t>施工组织设计的提交和修改</w:t>
      </w:r>
    </w:p>
    <w:p>
      <w:pPr>
        <w:autoSpaceDE w:val="0"/>
        <w:autoSpaceDN w:val="0"/>
        <w:adjustRightInd w:val="0"/>
        <w:spacing w:line="480" w:lineRule="exact"/>
        <w:ind w:firstLine="360" w:firstLineChars="200"/>
        <w:jc w:val="left"/>
        <w:rPr>
          <w:rFonts w:ascii="宋体" w:hAnsi="宋体"/>
          <w:color w:val="000000"/>
          <w:sz w:val="18"/>
          <w:szCs w:val="18"/>
        </w:rPr>
      </w:pPr>
      <w:r>
        <w:rPr>
          <w:rFonts w:ascii="宋体" w:hAnsi="宋体"/>
          <w:color w:val="000000"/>
          <w:kern w:val="0"/>
          <w:sz w:val="18"/>
          <w:szCs w:val="18"/>
        </w:rPr>
        <w:t>承包人提交详细施工组织设计的期限的约定：</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ind w:firstLine="360" w:firstLineChars="200"/>
        <w:jc w:val="left"/>
        <w:rPr>
          <w:rFonts w:ascii="宋体" w:hAnsi="宋体"/>
          <w:color w:val="000000"/>
          <w:sz w:val="18"/>
          <w:szCs w:val="18"/>
        </w:rPr>
      </w:pPr>
      <w:r>
        <w:rPr>
          <w:rFonts w:ascii="宋体" w:hAnsi="宋体"/>
          <w:color w:val="000000"/>
          <w:sz w:val="18"/>
          <w:szCs w:val="18"/>
        </w:rPr>
        <w:t>发包人和监理人在收到</w:t>
      </w:r>
      <w:r>
        <w:rPr>
          <w:rFonts w:hint="eastAsia" w:ascii="宋体" w:hAnsi="宋体"/>
          <w:color w:val="000000"/>
          <w:sz w:val="18"/>
          <w:szCs w:val="18"/>
        </w:rPr>
        <w:t>详细的施工组织设计</w:t>
      </w:r>
      <w:r>
        <w:rPr>
          <w:rFonts w:ascii="宋体" w:hAnsi="宋体"/>
          <w:color w:val="000000"/>
          <w:sz w:val="18"/>
          <w:szCs w:val="18"/>
        </w:rPr>
        <w:t>后确认或提出修改意见的期限：</w:t>
      </w:r>
      <w:r>
        <w:rPr>
          <w:rFonts w:ascii="宋体" w:hAnsi="宋体"/>
          <w:color w:val="000000"/>
          <w:sz w:val="18"/>
          <w:szCs w:val="18"/>
          <w:u w:val="single"/>
        </w:rPr>
        <w:t xml:space="preserve">   </w:t>
      </w:r>
      <w:r>
        <w:rPr>
          <w:rFonts w:ascii="宋体" w:hAnsi="宋体"/>
          <w:color w:val="000000"/>
          <w:sz w:val="18"/>
          <w:szCs w:val="18"/>
        </w:rPr>
        <w:t>。</w:t>
      </w:r>
    </w:p>
    <w:p>
      <w:pPr>
        <w:spacing w:after="120" w:line="480" w:lineRule="exact"/>
        <w:ind w:firstLine="360" w:firstLineChars="200"/>
        <w:rPr>
          <w:rFonts w:ascii="宋体" w:hAnsi="宋体"/>
          <w:color w:val="000000"/>
          <w:sz w:val="18"/>
          <w:szCs w:val="18"/>
        </w:rPr>
      </w:pPr>
      <w:r>
        <w:rPr>
          <w:rFonts w:ascii="宋体" w:hAnsi="宋体"/>
          <w:color w:val="000000"/>
          <w:sz w:val="18"/>
          <w:szCs w:val="18"/>
        </w:rPr>
        <w:t>7</w:t>
      </w:r>
      <w:bookmarkStart w:id="229" w:name="_Toc312677479"/>
      <w:bookmarkStart w:id="230" w:name="_Toc303539123"/>
      <w:bookmarkStart w:id="231" w:name="_Toc297216173"/>
      <w:bookmarkStart w:id="232" w:name="_Toc297123514"/>
      <w:bookmarkStart w:id="233" w:name="_Toc300934966"/>
      <w:bookmarkStart w:id="234" w:name="_Toc312678005"/>
      <w:bookmarkStart w:id="235" w:name="_Toc304295541"/>
      <w:r>
        <w:rPr>
          <w:rFonts w:ascii="宋体" w:hAnsi="宋体"/>
          <w:color w:val="000000"/>
          <w:sz w:val="18"/>
          <w:szCs w:val="18"/>
        </w:rPr>
        <w:t>.2 施工进度计划</w:t>
      </w:r>
    </w:p>
    <w:p>
      <w:pPr>
        <w:spacing w:line="480" w:lineRule="exact"/>
        <w:ind w:firstLine="360" w:firstLineChars="200"/>
        <w:jc w:val="left"/>
        <w:rPr>
          <w:rFonts w:ascii="宋体" w:hAnsi="宋体"/>
          <w:color w:val="000000"/>
          <w:sz w:val="18"/>
          <w:szCs w:val="18"/>
        </w:rPr>
      </w:pPr>
      <w:r>
        <w:rPr>
          <w:rFonts w:ascii="宋体" w:hAnsi="宋体"/>
          <w:color w:val="000000"/>
          <w:sz w:val="18"/>
          <w:szCs w:val="18"/>
        </w:rPr>
        <w:t>7.2.2 施工进度计划的修订</w:t>
      </w:r>
    </w:p>
    <w:p>
      <w:pPr>
        <w:spacing w:line="480" w:lineRule="exact"/>
        <w:ind w:firstLine="360" w:firstLineChars="200"/>
        <w:jc w:val="left"/>
        <w:rPr>
          <w:rFonts w:ascii="宋体" w:hAnsi="宋体"/>
          <w:color w:val="000000"/>
          <w:sz w:val="18"/>
          <w:szCs w:val="18"/>
        </w:rPr>
      </w:pPr>
      <w:r>
        <w:rPr>
          <w:rFonts w:ascii="宋体" w:hAnsi="宋体"/>
          <w:color w:val="000000"/>
          <w:sz w:val="18"/>
          <w:szCs w:val="18"/>
        </w:rPr>
        <w:t>发包人和监理人在收到修订的施工进度计划后确认或提出修改意见的期限：</w:t>
      </w:r>
      <w:r>
        <w:rPr>
          <w:rFonts w:ascii="宋体" w:hAnsi="宋体"/>
          <w:color w:val="000000"/>
          <w:sz w:val="18"/>
          <w:szCs w:val="18"/>
          <w:u w:val="single"/>
        </w:rPr>
        <w:t xml:space="preserve">   </w:t>
      </w:r>
      <w:r>
        <w:rPr>
          <w:rFonts w:ascii="宋体" w:hAnsi="宋体"/>
          <w:color w:val="000000"/>
          <w:sz w:val="18"/>
          <w:szCs w:val="18"/>
        </w:rPr>
        <w:t>。</w:t>
      </w:r>
    </w:p>
    <w:p>
      <w:pPr>
        <w:spacing w:after="120" w:line="480" w:lineRule="exact"/>
        <w:ind w:firstLine="360" w:firstLineChars="200"/>
        <w:rPr>
          <w:rFonts w:ascii="宋体" w:hAnsi="宋体"/>
          <w:color w:val="000000"/>
          <w:sz w:val="18"/>
          <w:szCs w:val="18"/>
        </w:rPr>
      </w:pPr>
      <w:r>
        <w:rPr>
          <w:rFonts w:ascii="宋体" w:hAnsi="宋体"/>
          <w:color w:val="000000"/>
          <w:sz w:val="18"/>
          <w:szCs w:val="18"/>
        </w:rPr>
        <w:t>7.3 开工</w:t>
      </w:r>
    </w:p>
    <w:p>
      <w:pPr>
        <w:spacing w:line="480" w:lineRule="exact"/>
        <w:ind w:firstLine="360" w:firstLineChars="200"/>
        <w:jc w:val="left"/>
        <w:rPr>
          <w:rFonts w:ascii="宋体" w:hAnsi="宋体"/>
          <w:color w:val="000000"/>
          <w:sz w:val="18"/>
          <w:szCs w:val="18"/>
        </w:rPr>
      </w:pPr>
      <w:r>
        <w:rPr>
          <w:rFonts w:ascii="宋体" w:hAnsi="宋体"/>
          <w:color w:val="000000"/>
          <w:sz w:val="18"/>
          <w:szCs w:val="18"/>
        </w:rPr>
        <w:t>7.3.1 开工准备</w:t>
      </w:r>
    </w:p>
    <w:p>
      <w:pPr>
        <w:spacing w:line="480" w:lineRule="exact"/>
        <w:ind w:firstLine="645"/>
        <w:jc w:val="left"/>
        <w:rPr>
          <w:rFonts w:ascii="宋体" w:hAnsi="宋体"/>
          <w:color w:val="000000"/>
          <w:sz w:val="18"/>
          <w:szCs w:val="18"/>
          <w:u w:val="single"/>
        </w:rPr>
      </w:pPr>
      <w:r>
        <w:rPr>
          <w:rFonts w:ascii="宋体" w:hAnsi="宋体"/>
          <w:color w:val="000000"/>
          <w:sz w:val="18"/>
          <w:szCs w:val="18"/>
        </w:rPr>
        <w:t>关于承包人提交</w:t>
      </w:r>
      <w:r>
        <w:rPr>
          <w:rFonts w:ascii="宋体" w:hAnsi="宋体"/>
          <w:color w:val="000000"/>
          <w:kern w:val="0"/>
          <w:sz w:val="18"/>
          <w:szCs w:val="18"/>
        </w:rPr>
        <w:t>工程开工报审表的期限：</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ind w:firstLine="645"/>
        <w:jc w:val="left"/>
        <w:rPr>
          <w:rFonts w:ascii="宋体" w:hAnsi="宋体"/>
          <w:color w:val="000000"/>
          <w:sz w:val="18"/>
          <w:szCs w:val="18"/>
        </w:rPr>
      </w:pPr>
      <w:r>
        <w:rPr>
          <w:rFonts w:ascii="宋体" w:hAnsi="宋体"/>
          <w:color w:val="000000"/>
          <w:sz w:val="18"/>
          <w:szCs w:val="18"/>
        </w:rPr>
        <w:t>关于发包人应完成的其他开工准备工作及期限：</w:t>
      </w:r>
      <w:r>
        <w:rPr>
          <w:rFonts w:ascii="宋体" w:hAnsi="宋体"/>
          <w:color w:val="000000"/>
          <w:sz w:val="18"/>
          <w:szCs w:val="18"/>
          <w:u w:val="single"/>
        </w:rPr>
        <w:t xml:space="preserve">            </w:t>
      </w:r>
      <w:r>
        <w:rPr>
          <w:rFonts w:ascii="宋体" w:hAnsi="宋体"/>
          <w:color w:val="000000"/>
          <w:sz w:val="18"/>
          <w:szCs w:val="18"/>
        </w:rPr>
        <w:t>。</w:t>
      </w:r>
    </w:p>
    <w:p>
      <w:pPr>
        <w:spacing w:line="480" w:lineRule="exact"/>
        <w:ind w:firstLine="450" w:firstLineChars="250"/>
        <w:jc w:val="left"/>
        <w:rPr>
          <w:rFonts w:ascii="宋体" w:hAnsi="宋体"/>
          <w:color w:val="000000"/>
          <w:sz w:val="18"/>
          <w:szCs w:val="18"/>
        </w:rPr>
      </w:pPr>
      <w:r>
        <w:rPr>
          <w:rFonts w:ascii="宋体" w:hAnsi="宋体"/>
          <w:color w:val="000000"/>
          <w:sz w:val="18"/>
          <w:szCs w:val="18"/>
        </w:rPr>
        <w:t>关于承包人应完成的其他开工准备工作及期限：</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rPr>
        <w:t>。</w:t>
      </w:r>
    </w:p>
    <w:p>
      <w:pPr>
        <w:spacing w:line="480" w:lineRule="exact"/>
        <w:ind w:firstLine="360" w:firstLineChars="200"/>
        <w:jc w:val="left"/>
        <w:rPr>
          <w:rFonts w:ascii="宋体" w:hAnsi="宋体"/>
          <w:color w:val="000000"/>
          <w:sz w:val="18"/>
          <w:szCs w:val="18"/>
        </w:rPr>
      </w:pPr>
      <w:r>
        <w:rPr>
          <w:rFonts w:ascii="宋体" w:hAnsi="宋体"/>
          <w:color w:val="000000"/>
          <w:sz w:val="18"/>
          <w:szCs w:val="18"/>
        </w:rPr>
        <w:t>7.3.2开工通知</w:t>
      </w:r>
    </w:p>
    <w:p>
      <w:pPr>
        <w:spacing w:line="360" w:lineRule="exact"/>
        <w:ind w:firstLine="360" w:firstLineChars="200"/>
        <w:jc w:val="left"/>
        <w:rPr>
          <w:rFonts w:ascii="宋体" w:hAnsi="宋体"/>
          <w:color w:val="000000"/>
          <w:sz w:val="18"/>
          <w:szCs w:val="18"/>
        </w:rPr>
      </w:pPr>
      <w:r>
        <w:rPr>
          <w:rFonts w:ascii="宋体" w:hAnsi="宋体"/>
          <w:color w:val="000000"/>
          <w:sz w:val="18"/>
          <w:szCs w:val="18"/>
        </w:rPr>
        <w:t>因发包人原因造成监理人未能在计划开工日期之日起</w:t>
      </w:r>
      <w:r>
        <w:rPr>
          <w:rFonts w:ascii="宋体" w:hAnsi="宋体"/>
          <w:color w:val="000000"/>
          <w:sz w:val="18"/>
          <w:szCs w:val="18"/>
          <w:u w:val="single"/>
        </w:rPr>
        <w:t xml:space="preserve">     </w:t>
      </w:r>
      <w:r>
        <w:rPr>
          <w:rFonts w:ascii="宋体" w:hAnsi="宋体"/>
          <w:color w:val="000000"/>
          <w:sz w:val="18"/>
          <w:szCs w:val="18"/>
        </w:rPr>
        <w:t>天内发出开工通知的，承包人有权提出价格调整要求，或者解除合同。</w:t>
      </w:r>
    </w:p>
    <w:bookmarkEnd w:id="229"/>
    <w:bookmarkEnd w:id="230"/>
    <w:bookmarkEnd w:id="231"/>
    <w:bookmarkEnd w:id="232"/>
    <w:bookmarkEnd w:id="233"/>
    <w:bookmarkEnd w:id="234"/>
    <w:bookmarkEnd w:id="235"/>
    <w:p>
      <w:pPr>
        <w:spacing w:after="120" w:line="360" w:lineRule="exact"/>
        <w:ind w:firstLine="360" w:firstLineChars="200"/>
        <w:rPr>
          <w:rFonts w:ascii="宋体" w:hAnsi="宋体"/>
          <w:color w:val="000000"/>
          <w:sz w:val="18"/>
          <w:szCs w:val="18"/>
        </w:rPr>
      </w:pPr>
      <w:r>
        <w:rPr>
          <w:rFonts w:ascii="宋体" w:hAnsi="宋体"/>
          <w:color w:val="000000"/>
          <w:sz w:val="18"/>
          <w:szCs w:val="18"/>
        </w:rPr>
        <w:t>7.4 测量放线</w:t>
      </w:r>
    </w:p>
    <w:p>
      <w:pPr>
        <w:spacing w:line="360" w:lineRule="exact"/>
        <w:ind w:firstLine="360" w:firstLineChars="200"/>
        <w:jc w:val="left"/>
        <w:rPr>
          <w:rFonts w:ascii="宋体" w:hAnsi="宋体"/>
          <w:color w:val="000000"/>
          <w:sz w:val="18"/>
          <w:szCs w:val="18"/>
          <w:u w:val="single"/>
        </w:rPr>
      </w:pPr>
      <w:r>
        <w:rPr>
          <w:rFonts w:ascii="宋体" w:hAnsi="宋体"/>
          <w:color w:val="000000"/>
          <w:sz w:val="18"/>
          <w:szCs w:val="18"/>
        </w:rPr>
        <w:t>7.4.1发包人通过监理人向承包人提供测量基准点、基准线和水准点及其书面资料的期限：</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rPr>
        <w:t>。</w:t>
      </w:r>
    </w:p>
    <w:p>
      <w:pPr>
        <w:spacing w:after="120" w:line="360" w:lineRule="exact"/>
        <w:ind w:firstLine="360" w:firstLineChars="200"/>
        <w:rPr>
          <w:rFonts w:ascii="宋体" w:hAnsi="宋体"/>
          <w:color w:val="000000"/>
          <w:sz w:val="18"/>
          <w:szCs w:val="18"/>
        </w:rPr>
      </w:pPr>
      <w:r>
        <w:rPr>
          <w:rFonts w:ascii="宋体" w:hAnsi="宋体"/>
          <w:color w:val="000000"/>
          <w:sz w:val="18"/>
          <w:szCs w:val="18"/>
        </w:rPr>
        <w:t>7</w:t>
      </w:r>
      <w:bookmarkStart w:id="236" w:name="_Toc312677484"/>
      <w:bookmarkStart w:id="237" w:name="_Toc304295546"/>
      <w:bookmarkStart w:id="238" w:name="_Toc297123516"/>
      <w:bookmarkStart w:id="239" w:name="_Toc303539125"/>
      <w:bookmarkStart w:id="240" w:name="_Toc312678010"/>
      <w:bookmarkStart w:id="241" w:name="_Toc300934968"/>
      <w:bookmarkStart w:id="242" w:name="_Toc297216175"/>
      <w:r>
        <w:rPr>
          <w:rFonts w:ascii="宋体" w:hAnsi="宋体"/>
          <w:color w:val="000000"/>
          <w:sz w:val="18"/>
          <w:szCs w:val="18"/>
        </w:rPr>
        <w:t>.5 工期延误</w:t>
      </w:r>
    </w:p>
    <w:bookmarkEnd w:id="236"/>
    <w:bookmarkEnd w:id="237"/>
    <w:bookmarkEnd w:id="238"/>
    <w:bookmarkEnd w:id="239"/>
    <w:bookmarkEnd w:id="240"/>
    <w:bookmarkEnd w:id="241"/>
    <w:bookmarkEnd w:id="242"/>
    <w:p>
      <w:pPr>
        <w:spacing w:line="360" w:lineRule="exact"/>
        <w:ind w:firstLine="360" w:firstLineChars="200"/>
        <w:jc w:val="left"/>
        <w:rPr>
          <w:rFonts w:ascii="宋体" w:hAnsi="宋体"/>
          <w:color w:val="000000"/>
          <w:sz w:val="18"/>
          <w:szCs w:val="18"/>
        </w:rPr>
      </w:pPr>
      <w:r>
        <w:rPr>
          <w:rFonts w:ascii="宋体" w:hAnsi="宋体"/>
          <w:color w:val="000000"/>
          <w:sz w:val="18"/>
          <w:szCs w:val="18"/>
        </w:rPr>
        <w:t>7.5.1 因发包人原因导致工期延误</w:t>
      </w:r>
    </w:p>
    <w:p>
      <w:pPr>
        <w:spacing w:line="480" w:lineRule="exact"/>
        <w:ind w:firstLine="360" w:firstLineChars="200"/>
        <w:jc w:val="left"/>
        <w:rPr>
          <w:rFonts w:ascii="宋体" w:hAnsi="宋体"/>
          <w:color w:val="000000"/>
          <w:sz w:val="18"/>
          <w:szCs w:val="18"/>
        </w:rPr>
      </w:pPr>
      <w:r>
        <w:rPr>
          <w:rFonts w:ascii="宋体" w:hAnsi="宋体"/>
          <w:color w:val="000000"/>
          <w:sz w:val="18"/>
          <w:szCs w:val="18"/>
        </w:rPr>
        <w:t>（7）因发包人原因导致工期延误的其他情形：</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ind w:firstLine="360" w:firstLineChars="200"/>
        <w:jc w:val="left"/>
        <w:rPr>
          <w:rFonts w:ascii="宋体" w:hAnsi="宋体"/>
          <w:color w:val="000000"/>
          <w:sz w:val="18"/>
          <w:szCs w:val="18"/>
        </w:rPr>
      </w:pPr>
      <w:r>
        <w:rPr>
          <w:rFonts w:ascii="宋体" w:hAnsi="宋体"/>
          <w:color w:val="000000"/>
          <w:sz w:val="18"/>
          <w:szCs w:val="18"/>
        </w:rPr>
        <w:t>7</w:t>
      </w:r>
      <w:bookmarkStart w:id="243" w:name="_Toc318581169"/>
      <w:bookmarkStart w:id="244" w:name="_Toc312678012"/>
      <w:bookmarkStart w:id="245" w:name="_Toc312677486"/>
      <w:bookmarkStart w:id="246" w:name="_Toc297216177"/>
      <w:bookmarkStart w:id="247" w:name="_Toc304295548"/>
      <w:bookmarkStart w:id="248" w:name="_Toc303539127"/>
      <w:bookmarkStart w:id="249" w:name="_Toc300934970"/>
      <w:bookmarkStart w:id="250" w:name="_Toc297123518"/>
      <w:r>
        <w:rPr>
          <w:rFonts w:ascii="宋体" w:hAnsi="宋体"/>
          <w:color w:val="000000"/>
          <w:sz w:val="18"/>
          <w:szCs w:val="18"/>
        </w:rPr>
        <w:t>.5.2 因承包人原因导致工期延误</w:t>
      </w:r>
    </w:p>
    <w:bookmarkEnd w:id="243"/>
    <w:bookmarkEnd w:id="244"/>
    <w:bookmarkEnd w:id="245"/>
    <w:p>
      <w:pPr>
        <w:spacing w:line="480" w:lineRule="exact"/>
        <w:ind w:firstLine="360" w:firstLineChars="200"/>
        <w:jc w:val="left"/>
        <w:rPr>
          <w:rFonts w:ascii="宋体" w:hAnsi="宋体"/>
          <w:color w:val="000000"/>
          <w:sz w:val="18"/>
          <w:szCs w:val="18"/>
        </w:rPr>
      </w:pPr>
      <w:r>
        <w:rPr>
          <w:rFonts w:ascii="宋体" w:hAnsi="宋体"/>
          <w:color w:val="000000"/>
          <w:sz w:val="18"/>
          <w:szCs w:val="18"/>
        </w:rPr>
        <w:t>因</w:t>
      </w:r>
      <w:bookmarkStart w:id="251" w:name="_Toc312678013"/>
      <w:bookmarkStart w:id="252" w:name="_Toc312677487"/>
      <w:bookmarkStart w:id="253" w:name="_Toc318581170"/>
      <w:r>
        <w:rPr>
          <w:rFonts w:ascii="宋体" w:hAnsi="宋体"/>
          <w:color w:val="000000"/>
          <w:sz w:val="18"/>
          <w:szCs w:val="18"/>
        </w:rPr>
        <w:t>承包人原因造成工期延误，逾期竣工违约金的计算方法为：</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bookmarkEnd w:id="246"/>
      <w:bookmarkEnd w:id="247"/>
      <w:bookmarkEnd w:id="248"/>
      <w:bookmarkEnd w:id="249"/>
      <w:bookmarkEnd w:id="250"/>
      <w:bookmarkEnd w:id="251"/>
      <w:bookmarkEnd w:id="252"/>
    </w:p>
    <w:bookmarkEnd w:id="253"/>
    <w:p>
      <w:pPr>
        <w:spacing w:line="480" w:lineRule="exact"/>
        <w:ind w:firstLine="360" w:firstLineChars="200"/>
        <w:jc w:val="left"/>
        <w:rPr>
          <w:rFonts w:ascii="宋体" w:hAnsi="宋体"/>
          <w:color w:val="000000"/>
          <w:sz w:val="18"/>
          <w:szCs w:val="18"/>
        </w:rPr>
      </w:pPr>
      <w:r>
        <w:rPr>
          <w:rFonts w:ascii="宋体" w:hAnsi="宋体"/>
          <w:color w:val="000000"/>
          <w:sz w:val="18"/>
          <w:szCs w:val="18"/>
        </w:rPr>
        <w:t>因承包人原因造成工期延误，逾</w:t>
      </w:r>
      <w:bookmarkStart w:id="254" w:name="_Toc318581171"/>
      <w:bookmarkStart w:id="255" w:name="_Toc312678014"/>
      <w:r>
        <w:rPr>
          <w:rFonts w:ascii="宋体" w:hAnsi="宋体"/>
          <w:color w:val="000000"/>
          <w:sz w:val="18"/>
          <w:szCs w:val="18"/>
        </w:rPr>
        <w:t>期竣工违约金的上限：</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bookmarkEnd w:id="254"/>
    <w:bookmarkEnd w:id="255"/>
    <w:p>
      <w:pPr>
        <w:spacing w:after="120" w:line="480" w:lineRule="exact"/>
        <w:ind w:firstLine="360" w:firstLineChars="200"/>
        <w:rPr>
          <w:rFonts w:ascii="宋体" w:hAnsi="宋体"/>
          <w:color w:val="000000"/>
          <w:sz w:val="18"/>
          <w:szCs w:val="18"/>
        </w:rPr>
      </w:pPr>
      <w:r>
        <w:rPr>
          <w:rFonts w:ascii="宋体" w:hAnsi="宋体"/>
          <w:color w:val="000000"/>
          <w:sz w:val="18"/>
          <w:szCs w:val="18"/>
        </w:rPr>
        <w:t>7</w:t>
      </w:r>
      <w:bookmarkStart w:id="256" w:name="_Toc297123519"/>
      <w:bookmarkStart w:id="257" w:name="_Toc312678015"/>
      <w:bookmarkStart w:id="258" w:name="_Toc304295549"/>
      <w:bookmarkStart w:id="259" w:name="_Toc297216178"/>
      <w:bookmarkStart w:id="260" w:name="_Toc300934971"/>
      <w:bookmarkStart w:id="261" w:name="_Toc303539128"/>
      <w:r>
        <w:rPr>
          <w:rFonts w:ascii="宋体" w:hAnsi="宋体"/>
          <w:color w:val="000000"/>
          <w:sz w:val="18"/>
          <w:szCs w:val="18"/>
        </w:rPr>
        <w:t>.6 不</w:t>
      </w:r>
      <w:bookmarkEnd w:id="256"/>
      <w:bookmarkEnd w:id="257"/>
      <w:bookmarkEnd w:id="258"/>
      <w:bookmarkEnd w:id="259"/>
      <w:bookmarkEnd w:id="260"/>
      <w:bookmarkEnd w:id="261"/>
      <w:r>
        <w:rPr>
          <w:rFonts w:ascii="宋体" w:hAnsi="宋体"/>
          <w:color w:val="000000"/>
          <w:sz w:val="18"/>
          <w:szCs w:val="18"/>
        </w:rPr>
        <w:t>利物质条件</w:t>
      </w:r>
    </w:p>
    <w:p>
      <w:pPr>
        <w:spacing w:line="480" w:lineRule="exact"/>
        <w:ind w:firstLine="360" w:firstLineChars="200"/>
        <w:jc w:val="left"/>
        <w:rPr>
          <w:rFonts w:ascii="宋体" w:hAnsi="宋体"/>
          <w:color w:val="000000"/>
          <w:sz w:val="18"/>
          <w:szCs w:val="18"/>
        </w:rPr>
      </w:pPr>
      <w:bookmarkStart w:id="262" w:name="_Toc304295550"/>
      <w:bookmarkStart w:id="263" w:name="_Toc297216179"/>
      <w:bookmarkStart w:id="264" w:name="_Toc312678016"/>
      <w:bookmarkStart w:id="265" w:name="_Toc300934972"/>
      <w:bookmarkStart w:id="266" w:name="_Toc303539129"/>
      <w:bookmarkStart w:id="267" w:name="_Toc297123520"/>
      <w:bookmarkStart w:id="268" w:name="_Toc318581172"/>
      <w:r>
        <w:rPr>
          <w:rFonts w:ascii="宋体" w:hAnsi="宋体"/>
          <w:color w:val="000000"/>
          <w:sz w:val="18"/>
          <w:szCs w:val="18"/>
        </w:rPr>
        <w:t>不利物质条件的其他情形和有关约定：</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bookmarkEnd w:id="262"/>
    <w:bookmarkEnd w:id="263"/>
    <w:bookmarkEnd w:id="264"/>
    <w:bookmarkEnd w:id="265"/>
    <w:bookmarkEnd w:id="266"/>
    <w:bookmarkEnd w:id="267"/>
    <w:bookmarkEnd w:id="268"/>
    <w:p>
      <w:pPr>
        <w:spacing w:after="120" w:line="480" w:lineRule="exact"/>
        <w:ind w:firstLine="360" w:firstLineChars="200"/>
        <w:rPr>
          <w:rFonts w:ascii="宋体" w:hAnsi="宋体"/>
          <w:color w:val="000000"/>
          <w:sz w:val="18"/>
          <w:szCs w:val="18"/>
        </w:rPr>
      </w:pPr>
      <w:r>
        <w:rPr>
          <w:rFonts w:ascii="宋体" w:hAnsi="宋体"/>
          <w:color w:val="000000"/>
          <w:sz w:val="18"/>
          <w:szCs w:val="18"/>
        </w:rPr>
        <w:t>7</w:t>
      </w:r>
      <w:bookmarkStart w:id="269" w:name="_Toc304295551"/>
      <w:bookmarkStart w:id="270" w:name="_Toc297123521"/>
      <w:bookmarkStart w:id="271" w:name="_Toc303539130"/>
      <w:bookmarkStart w:id="272" w:name="_Toc312678017"/>
      <w:bookmarkStart w:id="273" w:name="_Toc297216180"/>
      <w:bookmarkStart w:id="274" w:name="_Toc300934973"/>
      <w:r>
        <w:rPr>
          <w:rFonts w:ascii="宋体" w:hAnsi="宋体"/>
          <w:color w:val="000000"/>
          <w:sz w:val="18"/>
          <w:szCs w:val="18"/>
        </w:rPr>
        <w:t>.7异常恶劣的气候条件</w:t>
      </w:r>
    </w:p>
    <w:bookmarkEnd w:id="269"/>
    <w:bookmarkEnd w:id="270"/>
    <w:bookmarkEnd w:id="271"/>
    <w:bookmarkEnd w:id="272"/>
    <w:bookmarkEnd w:id="273"/>
    <w:bookmarkEnd w:id="274"/>
    <w:p>
      <w:pPr>
        <w:spacing w:line="480" w:lineRule="exact"/>
        <w:ind w:firstLine="360" w:firstLineChars="200"/>
        <w:jc w:val="left"/>
        <w:rPr>
          <w:rFonts w:ascii="宋体" w:hAnsi="宋体"/>
          <w:color w:val="000000"/>
          <w:sz w:val="18"/>
          <w:szCs w:val="18"/>
        </w:rPr>
      </w:pPr>
      <w:r>
        <w:rPr>
          <w:rFonts w:ascii="宋体" w:hAnsi="宋体"/>
          <w:color w:val="000000"/>
          <w:sz w:val="18"/>
          <w:szCs w:val="18"/>
        </w:rPr>
        <w:t>发包人和承包人同意以下情形视为异常恶劣的气候条件：</w:t>
      </w:r>
    </w:p>
    <w:p>
      <w:pPr>
        <w:spacing w:line="480" w:lineRule="exact"/>
        <w:ind w:firstLine="360" w:firstLineChars="200"/>
        <w:jc w:val="left"/>
        <w:rPr>
          <w:rFonts w:ascii="宋体" w:hAnsi="宋体"/>
          <w:color w:val="000000"/>
          <w:sz w:val="18"/>
          <w:szCs w:val="18"/>
        </w:rPr>
      </w:pPr>
      <w:r>
        <w:rPr>
          <w:rFonts w:ascii="宋体" w:hAnsi="宋体"/>
          <w:color w:val="000000"/>
          <w:sz w:val="18"/>
          <w:szCs w:val="18"/>
        </w:rPr>
        <w:t>（1）</w:t>
      </w:r>
      <w:r>
        <w:rPr>
          <w:rFonts w:ascii="宋体" w:hAnsi="宋体"/>
          <w:color w:val="000000"/>
          <w:sz w:val="18"/>
          <w:szCs w:val="18"/>
          <w:u w:val="single"/>
        </w:rPr>
        <w:t xml:space="preserve">                                           </w:t>
      </w:r>
      <w:r>
        <w:rPr>
          <w:rFonts w:ascii="宋体" w:hAnsi="宋体"/>
          <w:color w:val="000000"/>
          <w:sz w:val="18"/>
          <w:szCs w:val="18"/>
        </w:rPr>
        <w:t>；</w:t>
      </w:r>
    </w:p>
    <w:p>
      <w:pPr>
        <w:spacing w:line="480" w:lineRule="exact"/>
        <w:ind w:firstLine="360" w:firstLineChars="200"/>
        <w:jc w:val="left"/>
        <w:rPr>
          <w:rFonts w:ascii="宋体" w:hAnsi="宋体"/>
          <w:color w:val="000000"/>
          <w:sz w:val="18"/>
          <w:szCs w:val="18"/>
        </w:rPr>
      </w:pPr>
      <w:r>
        <w:rPr>
          <w:rFonts w:ascii="宋体" w:hAnsi="宋体"/>
          <w:color w:val="000000"/>
          <w:sz w:val="18"/>
          <w:szCs w:val="18"/>
        </w:rPr>
        <w:t>（2）</w:t>
      </w:r>
      <w:r>
        <w:rPr>
          <w:rFonts w:ascii="宋体" w:hAnsi="宋体"/>
          <w:color w:val="000000"/>
          <w:sz w:val="18"/>
          <w:szCs w:val="18"/>
          <w:u w:val="single"/>
        </w:rPr>
        <w:t xml:space="preserve">                                           </w:t>
      </w:r>
      <w:r>
        <w:rPr>
          <w:rFonts w:ascii="宋体" w:hAnsi="宋体"/>
          <w:color w:val="000000"/>
          <w:sz w:val="18"/>
          <w:szCs w:val="18"/>
        </w:rPr>
        <w:t>；</w:t>
      </w:r>
    </w:p>
    <w:p>
      <w:pPr>
        <w:spacing w:line="480" w:lineRule="exact"/>
        <w:ind w:firstLine="360" w:firstLineChars="200"/>
        <w:jc w:val="left"/>
        <w:rPr>
          <w:rFonts w:ascii="宋体" w:hAnsi="宋体"/>
          <w:color w:val="000000"/>
          <w:sz w:val="18"/>
          <w:szCs w:val="18"/>
        </w:rPr>
      </w:pPr>
      <w:r>
        <w:rPr>
          <w:rFonts w:ascii="宋体" w:hAnsi="宋体"/>
          <w:color w:val="000000"/>
          <w:sz w:val="18"/>
          <w:szCs w:val="18"/>
        </w:rPr>
        <w:t>（3）</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7.9 提前竣工的奖励</w:t>
      </w:r>
    </w:p>
    <w:p>
      <w:pPr>
        <w:spacing w:line="480" w:lineRule="exact"/>
        <w:ind w:firstLine="360" w:firstLineChars="200"/>
        <w:jc w:val="left"/>
        <w:rPr>
          <w:rFonts w:ascii="宋体" w:hAnsi="宋体"/>
          <w:color w:val="000000"/>
          <w:sz w:val="18"/>
          <w:szCs w:val="18"/>
        </w:rPr>
      </w:pPr>
      <w:r>
        <w:rPr>
          <w:rFonts w:ascii="宋体" w:hAnsi="宋体"/>
          <w:color w:val="000000"/>
          <w:sz w:val="18"/>
          <w:szCs w:val="18"/>
        </w:rPr>
        <w:t>7.9.2提前竣工的奖励：</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bookmarkStart w:id="275" w:name="_Toc351203640"/>
      <w:r>
        <w:rPr>
          <w:rFonts w:ascii="宋体" w:hAnsi="宋体"/>
          <w:color w:val="000000"/>
          <w:sz w:val="18"/>
          <w:szCs w:val="18"/>
        </w:rPr>
        <w:t>8. 材料与设备</w:t>
      </w:r>
      <w:bookmarkEnd w:id="275"/>
    </w:p>
    <w:bookmarkEnd w:id="210"/>
    <w:bookmarkEnd w:id="211"/>
    <w:bookmarkEnd w:id="212"/>
    <w:bookmarkEnd w:id="213"/>
    <w:bookmarkEnd w:id="214"/>
    <w:bookmarkEnd w:id="215"/>
    <w:bookmarkEnd w:id="216"/>
    <w:bookmarkEnd w:id="217"/>
    <w:bookmarkEnd w:id="218"/>
    <w:bookmarkEnd w:id="219"/>
    <w:p>
      <w:pPr>
        <w:spacing w:after="120" w:line="480" w:lineRule="exact"/>
        <w:ind w:firstLine="360" w:firstLineChars="200"/>
        <w:rPr>
          <w:rFonts w:ascii="宋体" w:hAnsi="宋体"/>
          <w:color w:val="000000"/>
          <w:sz w:val="18"/>
          <w:szCs w:val="18"/>
        </w:rPr>
      </w:pPr>
      <w:r>
        <w:rPr>
          <w:rFonts w:ascii="宋体" w:hAnsi="宋体"/>
          <w:color w:val="000000"/>
          <w:sz w:val="18"/>
          <w:szCs w:val="18"/>
        </w:rPr>
        <w:t>8</w:t>
      </w:r>
      <w:bookmarkStart w:id="276" w:name="_Toc292559877"/>
      <w:bookmarkStart w:id="277" w:name="_Toc303539136"/>
      <w:bookmarkStart w:id="278" w:name="_Toc296346668"/>
      <w:bookmarkStart w:id="279" w:name="_Toc297048353"/>
      <w:bookmarkStart w:id="280" w:name="_Toc300934979"/>
      <w:bookmarkStart w:id="281" w:name="_Toc312677493"/>
      <w:bookmarkStart w:id="282" w:name="_Toc296890995"/>
      <w:bookmarkStart w:id="283" w:name="_Toc280868654"/>
      <w:bookmarkStart w:id="284" w:name="_Toc297123527"/>
      <w:bookmarkStart w:id="285" w:name="_Toc297120467"/>
      <w:bookmarkStart w:id="286" w:name="_Toc292559372"/>
      <w:bookmarkStart w:id="287" w:name="_Toc296944506"/>
      <w:bookmarkStart w:id="288" w:name="_Toc297216186"/>
      <w:bookmarkStart w:id="289" w:name="_Toc296347166"/>
      <w:bookmarkStart w:id="290" w:name="_Toc296891207"/>
      <w:bookmarkStart w:id="291" w:name="_Toc296503167"/>
      <w:bookmarkStart w:id="292" w:name="_Toc304295556"/>
      <w:bookmarkStart w:id="293" w:name="_Toc312678019"/>
      <w:bookmarkStart w:id="294" w:name="_Toc267251424"/>
      <w:bookmarkStart w:id="295" w:name="_Toc280868655"/>
      <w:bookmarkStart w:id="296" w:name="_Toc280868656"/>
      <w:r>
        <w:rPr>
          <w:rFonts w:ascii="宋体" w:hAnsi="宋体"/>
          <w:color w:val="000000"/>
          <w:sz w:val="18"/>
          <w:szCs w:val="18"/>
        </w:rPr>
        <w:t>.4材料与工程设备的保管与使用</w:t>
      </w:r>
    </w:p>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Pr>
        <w:spacing w:line="480" w:lineRule="exact"/>
        <w:ind w:firstLine="360" w:firstLineChars="200"/>
        <w:jc w:val="left"/>
        <w:rPr>
          <w:rFonts w:ascii="宋体" w:hAnsi="宋体"/>
          <w:color w:val="000000"/>
          <w:sz w:val="18"/>
          <w:szCs w:val="18"/>
        </w:rPr>
      </w:pPr>
      <w:r>
        <w:rPr>
          <w:rFonts w:ascii="宋体" w:hAnsi="宋体"/>
          <w:color w:val="000000"/>
          <w:sz w:val="18"/>
          <w:szCs w:val="18"/>
        </w:rPr>
        <w:t>8</w:t>
      </w:r>
      <w:bookmarkStart w:id="297" w:name="_Toc292559878"/>
      <w:bookmarkStart w:id="298" w:name="_Toc292559373"/>
      <w:bookmarkStart w:id="299" w:name="_Toc312677494"/>
      <w:bookmarkStart w:id="300" w:name="_Toc304295557"/>
      <w:bookmarkStart w:id="301" w:name="_Toc296346669"/>
      <w:bookmarkStart w:id="302" w:name="_Toc297123528"/>
      <w:bookmarkStart w:id="303" w:name="_Toc296347167"/>
      <w:bookmarkStart w:id="304" w:name="_Toc296891208"/>
      <w:bookmarkStart w:id="305" w:name="_Toc296890996"/>
      <w:bookmarkStart w:id="306" w:name="_Toc318581173"/>
      <w:bookmarkStart w:id="307" w:name="_Toc300934980"/>
      <w:bookmarkStart w:id="308" w:name="_Toc296503168"/>
      <w:bookmarkStart w:id="309" w:name="_Toc303539137"/>
      <w:bookmarkStart w:id="310" w:name="_Toc297120468"/>
      <w:bookmarkStart w:id="311" w:name="_Toc297216187"/>
      <w:bookmarkStart w:id="312" w:name="_Toc297048354"/>
      <w:bookmarkStart w:id="313" w:name="_Toc296944507"/>
      <w:bookmarkStart w:id="314" w:name="_Toc312678020"/>
      <w:r>
        <w:rPr>
          <w:rFonts w:ascii="宋体" w:hAnsi="宋体"/>
          <w:color w:val="000000"/>
          <w:sz w:val="18"/>
          <w:szCs w:val="18"/>
        </w:rPr>
        <w:t>.4.1发包人供应的材料设备的保管费用的承担：</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bookmarkEnd w:id="297"/>
      <w:bookmarkEnd w:id="298"/>
    </w:p>
    <w:p>
      <w:pPr>
        <w:spacing w:line="480" w:lineRule="exact"/>
        <w:rPr>
          <w:rFonts w:ascii="宋体" w:hAnsi="宋体"/>
          <w:color w:val="000000"/>
          <w:sz w:val="18"/>
          <w:szCs w:val="18"/>
        </w:rPr>
      </w:pPr>
      <w:r>
        <w:rPr>
          <w:rFonts w:ascii="宋体" w:hAnsi="宋体"/>
          <w:color w:val="000000"/>
          <w:sz w:val="18"/>
          <w:szCs w:val="18"/>
        </w:rPr>
        <w:t>8.6 样品</w:t>
      </w:r>
    </w:p>
    <w:p>
      <w:pPr>
        <w:autoSpaceDE w:val="0"/>
        <w:autoSpaceDN w:val="0"/>
        <w:adjustRightInd w:val="0"/>
        <w:spacing w:line="480" w:lineRule="exact"/>
        <w:ind w:firstLine="360" w:firstLineChars="200"/>
        <w:jc w:val="left"/>
        <w:rPr>
          <w:rFonts w:ascii="宋体" w:hAnsi="宋体"/>
          <w:color w:val="000000"/>
          <w:kern w:val="0"/>
          <w:sz w:val="18"/>
          <w:szCs w:val="18"/>
        </w:rPr>
      </w:pPr>
      <w:r>
        <w:rPr>
          <w:rFonts w:ascii="宋体" w:hAnsi="宋体"/>
          <w:color w:val="000000"/>
          <w:kern w:val="0"/>
          <w:sz w:val="18"/>
          <w:szCs w:val="18"/>
        </w:rPr>
        <w:t>8.6.1</w:t>
      </w:r>
      <w:r>
        <w:rPr>
          <w:rFonts w:ascii="宋体" w:hAnsi="宋体"/>
          <w:color w:val="000000"/>
          <w:kern w:val="0"/>
          <w:sz w:val="18"/>
          <w:szCs w:val="18"/>
        </w:rPr>
        <w:tab/>
      </w:r>
      <w:r>
        <w:rPr>
          <w:rFonts w:ascii="宋体" w:hAnsi="宋体"/>
          <w:color w:val="000000"/>
          <w:kern w:val="0"/>
          <w:sz w:val="18"/>
          <w:szCs w:val="18"/>
        </w:rPr>
        <w:t>样品的报送</w:t>
      </w:r>
      <w:r>
        <w:rPr>
          <w:rFonts w:hint="eastAsia" w:ascii="宋体" w:hAnsi="宋体"/>
          <w:color w:val="000000"/>
          <w:kern w:val="0"/>
          <w:sz w:val="18"/>
          <w:szCs w:val="18"/>
        </w:rPr>
        <w:t>与封存</w:t>
      </w:r>
    </w:p>
    <w:p>
      <w:pPr>
        <w:autoSpaceDE w:val="0"/>
        <w:autoSpaceDN w:val="0"/>
        <w:adjustRightInd w:val="0"/>
        <w:spacing w:line="480" w:lineRule="exact"/>
        <w:ind w:firstLine="360" w:firstLineChars="200"/>
        <w:jc w:val="left"/>
        <w:rPr>
          <w:rFonts w:ascii="宋体" w:hAnsi="宋体"/>
          <w:color w:val="000000"/>
          <w:sz w:val="18"/>
          <w:szCs w:val="18"/>
          <w:u w:val="single"/>
        </w:rPr>
      </w:pPr>
      <w:r>
        <w:rPr>
          <w:rFonts w:ascii="宋体" w:hAnsi="宋体"/>
          <w:color w:val="000000"/>
          <w:kern w:val="0"/>
          <w:sz w:val="18"/>
          <w:szCs w:val="18"/>
        </w:rPr>
        <w:t>需要承包人报送样品的材料或工程设备，样品的种类、名称、规格、数量要求：</w:t>
      </w:r>
      <w:r>
        <w:rPr>
          <w:rFonts w:ascii="宋体" w:hAnsi="宋体"/>
          <w:color w:val="000000"/>
          <w:sz w:val="18"/>
          <w:szCs w:val="18"/>
          <w:u w:val="single"/>
        </w:rPr>
        <w:t xml:space="preserve"> </w:t>
      </w:r>
    </w:p>
    <w:p>
      <w:pPr>
        <w:autoSpaceDE w:val="0"/>
        <w:autoSpaceDN w:val="0"/>
        <w:adjustRightInd w:val="0"/>
        <w:spacing w:line="480" w:lineRule="exact"/>
        <w:jc w:val="left"/>
        <w:rPr>
          <w:rFonts w:ascii="宋体" w:hAnsi="宋体"/>
          <w:color w:val="000000"/>
          <w:sz w:val="18"/>
          <w:szCs w:val="18"/>
        </w:rPr>
      </w:pP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8.8 施工设备和临时设施</w:t>
      </w:r>
    </w:p>
    <w:p>
      <w:pPr>
        <w:spacing w:line="480" w:lineRule="exact"/>
        <w:rPr>
          <w:rFonts w:ascii="宋体" w:hAnsi="宋体"/>
          <w:color w:val="000000"/>
          <w:sz w:val="18"/>
          <w:szCs w:val="18"/>
        </w:rPr>
      </w:pPr>
      <w:r>
        <w:rPr>
          <w:rFonts w:ascii="宋体" w:hAnsi="宋体"/>
          <w:color w:val="000000"/>
          <w:sz w:val="18"/>
          <w:szCs w:val="18"/>
        </w:rPr>
        <w:t>8.8.1 承包人提供的施工设备和临时设施</w:t>
      </w:r>
    </w:p>
    <w:p>
      <w:pPr>
        <w:spacing w:line="480" w:lineRule="exact"/>
        <w:rPr>
          <w:rFonts w:ascii="宋体" w:hAnsi="宋体"/>
          <w:color w:val="000000"/>
          <w:sz w:val="18"/>
          <w:szCs w:val="18"/>
        </w:rPr>
      </w:pPr>
      <w:r>
        <w:rPr>
          <w:rFonts w:ascii="宋体" w:hAnsi="宋体"/>
          <w:color w:val="000000"/>
          <w:sz w:val="18"/>
          <w:szCs w:val="18"/>
        </w:rPr>
        <w:t>关于修建临时设施费用承担的约定：</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Pr>
        <w:spacing w:line="480" w:lineRule="exact"/>
        <w:rPr>
          <w:rFonts w:ascii="宋体" w:hAnsi="宋体"/>
          <w:color w:val="000000"/>
          <w:sz w:val="18"/>
          <w:szCs w:val="18"/>
        </w:rPr>
      </w:pPr>
      <w:bookmarkStart w:id="315" w:name="_Toc351203641"/>
      <w:r>
        <w:rPr>
          <w:rFonts w:ascii="宋体" w:hAnsi="宋体"/>
          <w:color w:val="000000"/>
          <w:sz w:val="18"/>
          <w:szCs w:val="18"/>
        </w:rPr>
        <w:t>9</w:t>
      </w:r>
      <w:bookmarkEnd w:id="294"/>
      <w:bookmarkEnd w:id="295"/>
      <w:bookmarkEnd w:id="296"/>
      <w:bookmarkStart w:id="316" w:name="_Toc304295559"/>
      <w:bookmarkStart w:id="317" w:name="_Toc297216192"/>
      <w:bookmarkStart w:id="318" w:name="_Toc300934982"/>
      <w:bookmarkStart w:id="319" w:name="_Toc303539139"/>
      <w:bookmarkStart w:id="320" w:name="_Toc312677495"/>
      <w:bookmarkStart w:id="321" w:name="_Toc312678021"/>
      <w:bookmarkStart w:id="322" w:name="_Toc297123533"/>
      <w:bookmarkStart w:id="323" w:name="_Toc296891001"/>
      <w:bookmarkStart w:id="324" w:name="_Toc296944512"/>
      <w:bookmarkStart w:id="325" w:name="_Toc296347172"/>
      <w:bookmarkStart w:id="326" w:name="_Toc296503173"/>
      <w:bookmarkStart w:id="327" w:name="_Toc296346674"/>
      <w:bookmarkStart w:id="328" w:name="_Toc297048359"/>
      <w:bookmarkStart w:id="329" w:name="_Toc267251428"/>
      <w:bookmarkStart w:id="330" w:name="_Toc297120473"/>
      <w:bookmarkStart w:id="331" w:name="_Toc296891213"/>
      <w:bookmarkStart w:id="332" w:name="_Toc267251427"/>
      <w:bookmarkStart w:id="333" w:name="_Toc292559883"/>
      <w:bookmarkStart w:id="334" w:name="_Toc292559378"/>
      <w:r>
        <w:rPr>
          <w:rFonts w:ascii="宋体" w:hAnsi="宋体"/>
          <w:color w:val="000000"/>
          <w:sz w:val="18"/>
          <w:szCs w:val="18"/>
        </w:rPr>
        <w:t>. 试验与检验</w:t>
      </w:r>
      <w:bookmarkEnd w:id="315"/>
    </w:p>
    <w:bookmarkEnd w:id="316"/>
    <w:bookmarkEnd w:id="317"/>
    <w:bookmarkEnd w:id="318"/>
    <w:bookmarkEnd w:id="319"/>
    <w:bookmarkEnd w:id="320"/>
    <w:bookmarkEnd w:id="321"/>
    <w:bookmarkEnd w:id="322"/>
    <w:p>
      <w:pPr>
        <w:spacing w:line="480" w:lineRule="exact"/>
        <w:rPr>
          <w:rFonts w:ascii="宋体" w:hAnsi="宋体"/>
          <w:color w:val="000000"/>
          <w:sz w:val="18"/>
          <w:szCs w:val="18"/>
        </w:rPr>
      </w:pPr>
      <w:r>
        <w:rPr>
          <w:rFonts w:ascii="宋体" w:hAnsi="宋体"/>
          <w:color w:val="000000"/>
          <w:sz w:val="18"/>
          <w:szCs w:val="18"/>
        </w:rPr>
        <w:t>9</w:t>
      </w:r>
      <w:bookmarkStart w:id="335" w:name="_Toc300934983"/>
      <w:bookmarkStart w:id="336" w:name="_Toc297216193"/>
      <w:bookmarkStart w:id="337" w:name="_Toc312677496"/>
      <w:bookmarkStart w:id="338" w:name="_Toc304295560"/>
      <w:bookmarkStart w:id="339" w:name="_Toc297123534"/>
      <w:bookmarkStart w:id="340" w:name="_Toc312678022"/>
      <w:bookmarkStart w:id="341" w:name="_Toc303539140"/>
      <w:r>
        <w:rPr>
          <w:rFonts w:ascii="宋体" w:hAnsi="宋体"/>
          <w:color w:val="000000"/>
          <w:sz w:val="18"/>
          <w:szCs w:val="18"/>
        </w:rPr>
        <w:t>.1试验设备与试验人员</w:t>
      </w:r>
    </w:p>
    <w:bookmarkEnd w:id="335"/>
    <w:bookmarkEnd w:id="336"/>
    <w:bookmarkEnd w:id="337"/>
    <w:bookmarkEnd w:id="338"/>
    <w:bookmarkEnd w:id="339"/>
    <w:bookmarkEnd w:id="340"/>
    <w:bookmarkEnd w:id="341"/>
    <w:p>
      <w:pPr>
        <w:spacing w:line="480" w:lineRule="exact"/>
        <w:rPr>
          <w:rFonts w:ascii="宋体" w:hAnsi="宋体"/>
          <w:color w:val="000000"/>
          <w:sz w:val="18"/>
          <w:szCs w:val="18"/>
        </w:rPr>
      </w:pPr>
      <w:r>
        <w:rPr>
          <w:rFonts w:ascii="宋体" w:hAnsi="宋体"/>
          <w:color w:val="000000"/>
          <w:sz w:val="18"/>
          <w:szCs w:val="18"/>
        </w:rPr>
        <w:t>9</w:t>
      </w:r>
      <w:bookmarkStart w:id="342" w:name="_Toc303539141"/>
      <w:bookmarkStart w:id="343" w:name="_Toc304295561"/>
      <w:bookmarkStart w:id="344" w:name="_Toc312678023"/>
      <w:bookmarkStart w:id="345" w:name="_Toc300934984"/>
      <w:bookmarkStart w:id="346" w:name="_Toc312677497"/>
      <w:bookmarkStart w:id="347" w:name="_Toc297123535"/>
      <w:bookmarkStart w:id="348" w:name="_Toc297216194"/>
      <w:bookmarkStart w:id="349" w:name="_Toc318581174"/>
      <w:r>
        <w:rPr>
          <w:rFonts w:ascii="宋体" w:hAnsi="宋体"/>
          <w:color w:val="000000"/>
          <w:sz w:val="18"/>
          <w:szCs w:val="18"/>
        </w:rPr>
        <w:t>.1.2 试验设备</w:t>
      </w:r>
    </w:p>
    <w:p>
      <w:pPr>
        <w:spacing w:line="480" w:lineRule="exact"/>
        <w:rPr>
          <w:rFonts w:ascii="宋体" w:hAnsi="宋体"/>
          <w:color w:val="000000"/>
          <w:sz w:val="18"/>
          <w:szCs w:val="18"/>
        </w:rPr>
      </w:pPr>
      <w:r>
        <w:rPr>
          <w:rFonts w:ascii="宋体" w:hAnsi="宋体"/>
          <w:color w:val="000000"/>
          <w:sz w:val="18"/>
          <w:szCs w:val="18"/>
        </w:rPr>
        <w:t>施工现场需要配置的试验场所：</w:t>
      </w:r>
      <w:bookmarkEnd w:id="342"/>
      <w:bookmarkEnd w:id="343"/>
      <w:bookmarkEnd w:id="344"/>
      <w:bookmarkEnd w:id="345"/>
      <w:bookmarkEnd w:id="346"/>
      <w:bookmarkEnd w:id="347"/>
      <w:bookmarkEnd w:id="348"/>
      <w:bookmarkStart w:id="350" w:name="_Toc297123536"/>
      <w:bookmarkStart w:id="351" w:name="_Toc312678024"/>
      <w:bookmarkStart w:id="352" w:name="_Toc303539142"/>
      <w:bookmarkStart w:id="353" w:name="_Toc297216195"/>
      <w:bookmarkStart w:id="354" w:name="_Toc304295562"/>
      <w:bookmarkStart w:id="355" w:name="_Toc312677498"/>
      <w:bookmarkStart w:id="356" w:name="_Toc300934985"/>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r>
        <w:rPr>
          <w:rFonts w:hint="eastAsia" w:ascii="宋体" w:hAnsi="宋体"/>
          <w:color w:val="000000"/>
          <w:sz w:val="18"/>
          <w:szCs w:val="18"/>
        </w:rPr>
        <w:t xml:space="preserve"> </w:t>
      </w:r>
    </w:p>
    <w:p>
      <w:pPr>
        <w:spacing w:line="480" w:lineRule="exact"/>
        <w:rPr>
          <w:rFonts w:ascii="宋体" w:hAnsi="宋体"/>
          <w:color w:val="000000"/>
          <w:sz w:val="18"/>
          <w:szCs w:val="18"/>
        </w:rPr>
      </w:pPr>
      <w:r>
        <w:rPr>
          <w:rFonts w:ascii="宋体" w:hAnsi="宋体"/>
          <w:color w:val="000000"/>
          <w:sz w:val="18"/>
          <w:szCs w:val="18"/>
        </w:rPr>
        <w:t>施工现场需要配备的试验设备：</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施工现场需要具备的其他试验条件：</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9.4 现场工艺试验</w:t>
      </w:r>
      <w:r>
        <w:rPr>
          <w:rFonts w:hint="eastAsia" w:ascii="宋体" w:hAnsi="宋体"/>
          <w:color w:val="000000"/>
          <w:sz w:val="18"/>
          <w:szCs w:val="18"/>
        </w:rPr>
        <w:t xml:space="preserve"> </w:t>
      </w:r>
    </w:p>
    <w:p>
      <w:pPr>
        <w:spacing w:line="480" w:lineRule="exact"/>
        <w:rPr>
          <w:rFonts w:ascii="宋体" w:hAnsi="宋体"/>
          <w:color w:val="000000"/>
          <w:sz w:val="18"/>
          <w:szCs w:val="18"/>
        </w:rPr>
      </w:pPr>
      <w:r>
        <w:rPr>
          <w:rFonts w:ascii="宋体" w:hAnsi="宋体"/>
          <w:color w:val="000000"/>
          <w:sz w:val="18"/>
          <w:szCs w:val="18"/>
        </w:rPr>
        <w:t>现场工艺试验的有关约定：</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bookmarkEnd w:id="349"/>
    <w:bookmarkEnd w:id="350"/>
    <w:bookmarkEnd w:id="351"/>
    <w:bookmarkEnd w:id="352"/>
    <w:bookmarkEnd w:id="353"/>
    <w:bookmarkEnd w:id="354"/>
    <w:bookmarkEnd w:id="355"/>
    <w:bookmarkEnd w:id="356"/>
    <w:p>
      <w:pPr>
        <w:spacing w:line="480" w:lineRule="exact"/>
        <w:rPr>
          <w:rFonts w:ascii="宋体" w:hAnsi="宋体"/>
          <w:color w:val="000000"/>
          <w:sz w:val="18"/>
          <w:szCs w:val="18"/>
        </w:rPr>
      </w:pPr>
      <w:bookmarkStart w:id="357" w:name="_Toc351203642"/>
      <w:r>
        <w:rPr>
          <w:rFonts w:ascii="宋体" w:hAnsi="宋体"/>
          <w:color w:val="000000"/>
          <w:sz w:val="18"/>
          <w:szCs w:val="18"/>
        </w:rPr>
        <w:t>1</w:t>
      </w:r>
      <w:bookmarkEnd w:id="323"/>
      <w:bookmarkEnd w:id="324"/>
      <w:bookmarkEnd w:id="325"/>
      <w:bookmarkEnd w:id="326"/>
      <w:bookmarkEnd w:id="327"/>
      <w:bookmarkEnd w:id="328"/>
      <w:bookmarkEnd w:id="329"/>
      <w:bookmarkEnd w:id="330"/>
      <w:bookmarkEnd w:id="331"/>
      <w:bookmarkEnd w:id="332"/>
      <w:bookmarkEnd w:id="333"/>
      <w:bookmarkEnd w:id="334"/>
      <w:bookmarkStart w:id="358" w:name="_Toc297123540"/>
      <w:bookmarkStart w:id="359" w:name="_Toc296347192"/>
      <w:bookmarkStart w:id="360" w:name="_Toc296346694"/>
      <w:bookmarkStart w:id="361" w:name="_Toc300934989"/>
      <w:bookmarkStart w:id="362" w:name="_Toc296944532"/>
      <w:bookmarkStart w:id="363" w:name="_Toc292559398"/>
      <w:bookmarkStart w:id="364" w:name="_Toc297048379"/>
      <w:bookmarkStart w:id="365" w:name="_Toc296891021"/>
      <w:bookmarkStart w:id="366" w:name="_Toc292559903"/>
      <w:bookmarkStart w:id="367" w:name="_Toc297120493"/>
      <w:bookmarkStart w:id="368" w:name="_Toc303539146"/>
      <w:bookmarkStart w:id="369" w:name="_Toc297216199"/>
      <w:bookmarkStart w:id="370" w:name="_Toc304295566"/>
      <w:bookmarkStart w:id="371" w:name="_Toc296891233"/>
      <w:bookmarkStart w:id="372" w:name="_Toc296503193"/>
      <w:bookmarkStart w:id="373" w:name="_Toc312678025"/>
      <w:bookmarkStart w:id="374" w:name="_Toc312677499"/>
      <w:bookmarkStart w:id="375" w:name="_Toc267251435"/>
      <w:bookmarkStart w:id="376" w:name="_Toc267251440"/>
      <w:bookmarkStart w:id="377" w:name="_Toc267251439"/>
      <w:bookmarkStart w:id="378" w:name="_Toc267251433"/>
      <w:bookmarkStart w:id="379" w:name="_Toc267251441"/>
      <w:bookmarkStart w:id="380" w:name="_Toc267251437"/>
      <w:bookmarkStart w:id="381" w:name="_Toc267251442"/>
      <w:r>
        <w:rPr>
          <w:rFonts w:ascii="宋体" w:hAnsi="宋体"/>
          <w:color w:val="000000"/>
          <w:sz w:val="18"/>
          <w:szCs w:val="18"/>
        </w:rPr>
        <w:t>0. 变更</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bookmarkEnd w:id="373"/>
    <w:bookmarkEnd w:id="374"/>
    <w:p>
      <w:pPr>
        <w:spacing w:line="480" w:lineRule="exact"/>
        <w:rPr>
          <w:rFonts w:ascii="宋体" w:hAnsi="宋体"/>
          <w:color w:val="000000"/>
          <w:sz w:val="18"/>
          <w:szCs w:val="18"/>
        </w:rPr>
      </w:pPr>
      <w:r>
        <w:rPr>
          <w:rFonts w:ascii="宋体" w:hAnsi="宋体"/>
          <w:color w:val="000000"/>
          <w:sz w:val="18"/>
          <w:szCs w:val="18"/>
        </w:rPr>
        <w:t>1</w:t>
      </w:r>
      <w:bookmarkStart w:id="382" w:name="_Toc312677500"/>
      <w:bookmarkStart w:id="383" w:name="_Toc304295567"/>
      <w:bookmarkStart w:id="384" w:name="_Toc292559399"/>
      <w:bookmarkStart w:id="385" w:name="_Toc296891022"/>
      <w:bookmarkStart w:id="386" w:name="_Toc312678026"/>
      <w:bookmarkStart w:id="387" w:name="_Toc296891234"/>
      <w:bookmarkStart w:id="388" w:name="_Toc292559904"/>
      <w:bookmarkStart w:id="389" w:name="_Toc297123541"/>
      <w:bookmarkStart w:id="390" w:name="_Toc296503194"/>
      <w:bookmarkStart w:id="391" w:name="_Toc297120494"/>
      <w:bookmarkStart w:id="392" w:name="_Toc296347193"/>
      <w:bookmarkStart w:id="393" w:name="_Toc300934990"/>
      <w:bookmarkStart w:id="394" w:name="_Toc297216200"/>
      <w:bookmarkStart w:id="395" w:name="_Toc297048380"/>
      <w:bookmarkStart w:id="396" w:name="_Toc296346695"/>
      <w:bookmarkStart w:id="397" w:name="_Toc303539147"/>
      <w:bookmarkStart w:id="398" w:name="_Toc296944533"/>
      <w:r>
        <w:rPr>
          <w:rFonts w:ascii="宋体" w:hAnsi="宋体"/>
          <w:color w:val="000000"/>
          <w:sz w:val="18"/>
          <w:szCs w:val="18"/>
        </w:rPr>
        <w:t>0.1变更的范围</w:t>
      </w:r>
    </w:p>
    <w:p>
      <w:pPr>
        <w:spacing w:line="480" w:lineRule="exact"/>
        <w:rPr>
          <w:rFonts w:ascii="宋体" w:hAnsi="宋体"/>
          <w:color w:val="000000"/>
          <w:sz w:val="18"/>
          <w:szCs w:val="18"/>
        </w:rPr>
      </w:pPr>
      <w:r>
        <w:rPr>
          <w:rFonts w:ascii="宋体" w:hAnsi="宋体"/>
          <w:color w:val="000000"/>
          <w:sz w:val="18"/>
          <w:szCs w:val="18"/>
        </w:rPr>
        <w:t>关于变更的范围的约定：</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10.4 变更估价</w:t>
      </w:r>
    </w:p>
    <w:p>
      <w:pPr>
        <w:spacing w:line="480" w:lineRule="exact"/>
        <w:rPr>
          <w:rFonts w:ascii="宋体" w:hAnsi="宋体"/>
          <w:color w:val="000000"/>
          <w:sz w:val="18"/>
          <w:szCs w:val="18"/>
        </w:rPr>
      </w:pPr>
      <w:r>
        <w:rPr>
          <w:rFonts w:hint="eastAsia" w:ascii="宋体" w:hAnsi="宋体"/>
          <w:color w:val="000000"/>
          <w:sz w:val="18"/>
          <w:szCs w:val="18"/>
        </w:rPr>
        <w:t>10.4.1 变更估价原则</w:t>
      </w:r>
    </w:p>
    <w:p>
      <w:pPr>
        <w:spacing w:line="480" w:lineRule="exact"/>
        <w:rPr>
          <w:rFonts w:ascii="宋体" w:hAnsi="宋体"/>
          <w:color w:val="000000"/>
          <w:sz w:val="18"/>
          <w:szCs w:val="18"/>
          <w:u w:val="single"/>
        </w:rPr>
      </w:pPr>
      <w:r>
        <w:rPr>
          <w:rFonts w:ascii="宋体" w:hAnsi="宋体"/>
          <w:color w:val="000000"/>
          <w:sz w:val="18"/>
          <w:szCs w:val="18"/>
        </w:rPr>
        <w:t xml:space="preserve">关于变更估价的约定: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1</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Start w:id="399" w:name="_Toc296944536"/>
      <w:bookmarkStart w:id="400" w:name="_Toc296503197"/>
      <w:bookmarkStart w:id="401" w:name="_Toc297048383"/>
      <w:bookmarkStart w:id="402" w:name="_Toc303539150"/>
      <w:bookmarkStart w:id="403" w:name="_Toc297120497"/>
      <w:bookmarkStart w:id="404" w:name="_Toc296891237"/>
      <w:bookmarkStart w:id="405" w:name="_Toc297216203"/>
      <w:bookmarkStart w:id="406" w:name="_Toc297123544"/>
      <w:bookmarkStart w:id="407" w:name="_Toc296891025"/>
      <w:bookmarkStart w:id="408" w:name="_Toc292559402"/>
      <w:bookmarkStart w:id="409" w:name="_Toc300934993"/>
      <w:bookmarkStart w:id="410" w:name="_Toc296347196"/>
      <w:bookmarkStart w:id="411" w:name="_Toc296346698"/>
      <w:bookmarkStart w:id="412" w:name="_Toc292559907"/>
      <w:bookmarkStart w:id="413" w:name="_Toc312678029"/>
      <w:bookmarkStart w:id="414" w:name="_Toc312677503"/>
      <w:bookmarkStart w:id="415" w:name="_Toc304295570"/>
      <w:r>
        <w:rPr>
          <w:rFonts w:ascii="宋体" w:hAnsi="宋体"/>
          <w:color w:val="000000"/>
          <w:sz w:val="18"/>
          <w:szCs w:val="18"/>
        </w:rPr>
        <w:t>0.5承</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Start w:id="416" w:name="_Toc297048389"/>
      <w:bookmarkStart w:id="417" w:name="_Toc296944542"/>
      <w:bookmarkStart w:id="418" w:name="_Toc292559913"/>
      <w:bookmarkStart w:id="419" w:name="_Toc296346704"/>
      <w:bookmarkStart w:id="420" w:name="_Toc297216204"/>
      <w:bookmarkStart w:id="421" w:name="_Toc296891031"/>
      <w:bookmarkStart w:id="422" w:name="_Toc300934994"/>
      <w:bookmarkStart w:id="423" w:name="_Toc297120503"/>
      <w:bookmarkStart w:id="424" w:name="_Toc292559408"/>
      <w:bookmarkStart w:id="425" w:name="_Toc296347202"/>
      <w:bookmarkStart w:id="426" w:name="_Toc297123545"/>
      <w:bookmarkStart w:id="427" w:name="_Toc296891243"/>
      <w:bookmarkStart w:id="428" w:name="_Toc303539151"/>
      <w:bookmarkStart w:id="429" w:name="_Toc296503203"/>
      <w:r>
        <w:rPr>
          <w:rFonts w:ascii="宋体" w:hAnsi="宋体"/>
          <w:color w:val="000000"/>
          <w:sz w:val="18"/>
          <w:szCs w:val="18"/>
        </w:rPr>
        <w:t>包人的合理化建议</w:t>
      </w:r>
    </w:p>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p>
      <w:pPr>
        <w:spacing w:line="480" w:lineRule="exact"/>
        <w:rPr>
          <w:rFonts w:ascii="宋体" w:hAnsi="宋体"/>
          <w:color w:val="000000"/>
          <w:sz w:val="18"/>
          <w:szCs w:val="18"/>
        </w:rPr>
      </w:pPr>
      <w:r>
        <w:rPr>
          <w:rFonts w:ascii="宋体" w:hAnsi="宋体"/>
          <w:color w:val="000000"/>
          <w:sz w:val="18"/>
          <w:szCs w:val="18"/>
        </w:rPr>
        <w:t>监理人审查承包人合理化建议的期限：</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发包人审批承包人合理化建议的期限：</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u w:val="single"/>
        </w:rPr>
      </w:pPr>
      <w:r>
        <w:rPr>
          <w:rFonts w:ascii="宋体" w:hAnsi="宋体"/>
          <w:color w:val="000000"/>
          <w:sz w:val="18"/>
          <w:szCs w:val="18"/>
        </w:rPr>
        <w:t>承</w:t>
      </w:r>
      <w:bookmarkStart w:id="430" w:name="_Toc292559409"/>
      <w:bookmarkStart w:id="431" w:name="_Toc296347203"/>
      <w:bookmarkStart w:id="432" w:name="_Toc312678030"/>
      <w:bookmarkStart w:id="433" w:name="_Toc296346705"/>
      <w:bookmarkStart w:id="434" w:name="_Toc297123546"/>
      <w:bookmarkStart w:id="435" w:name="_Toc296891032"/>
      <w:bookmarkStart w:id="436" w:name="_Toc296891244"/>
      <w:bookmarkStart w:id="437" w:name="_Toc296503204"/>
      <w:bookmarkStart w:id="438" w:name="_Toc297120504"/>
      <w:bookmarkStart w:id="439" w:name="_Toc296944543"/>
      <w:bookmarkStart w:id="440" w:name="_Toc297216205"/>
      <w:bookmarkStart w:id="441" w:name="_Toc304295571"/>
      <w:bookmarkStart w:id="442" w:name="_Toc318581175"/>
      <w:bookmarkStart w:id="443" w:name="_Toc292559914"/>
      <w:bookmarkStart w:id="444" w:name="_Toc303539152"/>
      <w:bookmarkStart w:id="445" w:name="_Toc297048390"/>
      <w:bookmarkStart w:id="446" w:name="_Toc300934995"/>
      <w:bookmarkStart w:id="447" w:name="_Toc312677504"/>
      <w:r>
        <w:rPr>
          <w:rFonts w:ascii="宋体" w:hAnsi="宋体"/>
          <w:color w:val="000000"/>
          <w:sz w:val="18"/>
          <w:szCs w:val="18"/>
        </w:rPr>
        <w:t>包人提出的合理化建议降低了合同价格或者提高了工程经济效益的奖励的方法和金额为：</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p>
      <w:pPr>
        <w:spacing w:line="480" w:lineRule="exact"/>
        <w:rPr>
          <w:rFonts w:ascii="宋体" w:hAnsi="宋体"/>
          <w:color w:val="000000"/>
          <w:sz w:val="18"/>
          <w:szCs w:val="18"/>
        </w:rPr>
      </w:pPr>
      <w:r>
        <w:rPr>
          <w:rFonts w:ascii="宋体" w:hAnsi="宋体"/>
          <w:color w:val="000000"/>
          <w:sz w:val="18"/>
          <w:szCs w:val="18"/>
        </w:rPr>
        <w:t>1</w:t>
      </w:r>
      <w:bookmarkStart w:id="448" w:name="_Toc296346700"/>
      <w:bookmarkStart w:id="449" w:name="_Toc297120499"/>
      <w:bookmarkStart w:id="450" w:name="_Toc296944538"/>
      <w:bookmarkStart w:id="451" w:name="_Toc297216207"/>
      <w:bookmarkStart w:id="452" w:name="_Toc297048385"/>
      <w:bookmarkStart w:id="453" w:name="_Toc300934997"/>
      <w:bookmarkStart w:id="454" w:name="_Toc312677507"/>
      <w:bookmarkStart w:id="455" w:name="_Toc296891027"/>
      <w:bookmarkStart w:id="456" w:name="_Toc297123548"/>
      <w:bookmarkStart w:id="457" w:name="_Toc312678033"/>
      <w:bookmarkStart w:id="458" w:name="_Toc296891239"/>
      <w:bookmarkStart w:id="459" w:name="_Toc304295574"/>
      <w:bookmarkStart w:id="460" w:name="_Toc296347198"/>
      <w:bookmarkStart w:id="461" w:name="_Toc303539154"/>
      <w:bookmarkStart w:id="462" w:name="_Toc292559909"/>
      <w:bookmarkStart w:id="463" w:name="_Toc292559404"/>
      <w:bookmarkStart w:id="464" w:name="_Toc296503199"/>
      <w:r>
        <w:rPr>
          <w:rFonts w:ascii="宋体" w:hAnsi="宋体"/>
          <w:color w:val="000000"/>
          <w:sz w:val="18"/>
          <w:szCs w:val="18"/>
        </w:rPr>
        <w:t>0.7 暂估价</w:t>
      </w:r>
    </w:p>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p>
      <w:pPr>
        <w:spacing w:line="480" w:lineRule="exact"/>
        <w:rPr>
          <w:rFonts w:ascii="宋体" w:hAnsi="宋体"/>
          <w:color w:val="000000"/>
          <w:sz w:val="18"/>
          <w:szCs w:val="18"/>
        </w:rPr>
      </w:pPr>
      <w:r>
        <w:rPr>
          <w:rFonts w:ascii="宋体" w:hAnsi="宋体"/>
          <w:color w:val="000000"/>
          <w:kern w:val="0"/>
          <w:sz w:val="18"/>
          <w:szCs w:val="18"/>
        </w:rPr>
        <w:t>暂</w:t>
      </w:r>
      <w:bookmarkStart w:id="465" w:name="_Toc312678034"/>
      <w:bookmarkStart w:id="466" w:name="_Toc318581176"/>
      <w:bookmarkStart w:id="467" w:name="_Toc312677508"/>
      <w:r>
        <w:rPr>
          <w:rFonts w:ascii="宋体" w:hAnsi="宋体"/>
          <w:color w:val="000000"/>
          <w:kern w:val="0"/>
          <w:sz w:val="18"/>
          <w:szCs w:val="18"/>
        </w:rPr>
        <w:t>估价材料和工程设备的明细详见附件</w:t>
      </w:r>
      <w:r>
        <w:rPr>
          <w:rFonts w:hint="eastAsia" w:ascii="宋体" w:hAnsi="宋体"/>
          <w:color w:val="000000"/>
          <w:kern w:val="0"/>
          <w:sz w:val="18"/>
          <w:szCs w:val="18"/>
        </w:rPr>
        <w:t>11：《</w:t>
      </w:r>
      <w:r>
        <w:rPr>
          <w:rFonts w:ascii="宋体" w:hAnsi="宋体"/>
          <w:color w:val="000000"/>
          <w:sz w:val="18"/>
          <w:szCs w:val="18"/>
        </w:rPr>
        <w:t>暂估价一览表</w:t>
      </w:r>
      <w:r>
        <w:rPr>
          <w:rFonts w:hint="eastAsia" w:ascii="宋体" w:hAnsi="宋体"/>
          <w:color w:val="000000"/>
          <w:sz w:val="18"/>
          <w:szCs w:val="18"/>
        </w:rPr>
        <w:t>》</w:t>
      </w:r>
      <w:r>
        <w:rPr>
          <w:rFonts w:hint="eastAsia" w:ascii="宋体" w:hAnsi="宋体"/>
          <w:color w:val="000000"/>
          <w:kern w:val="0"/>
          <w:sz w:val="18"/>
          <w:szCs w:val="18"/>
        </w:rPr>
        <w:t>。</w:t>
      </w:r>
    </w:p>
    <w:bookmarkEnd w:id="465"/>
    <w:bookmarkEnd w:id="466"/>
    <w:bookmarkEnd w:id="467"/>
    <w:p>
      <w:pPr>
        <w:spacing w:line="480" w:lineRule="exact"/>
        <w:rPr>
          <w:rFonts w:ascii="宋体" w:hAnsi="宋体"/>
          <w:color w:val="000000"/>
          <w:sz w:val="18"/>
          <w:szCs w:val="18"/>
        </w:rPr>
      </w:pPr>
      <w:r>
        <w:rPr>
          <w:rFonts w:ascii="宋体" w:hAnsi="宋体"/>
          <w:color w:val="000000"/>
          <w:sz w:val="18"/>
          <w:szCs w:val="18"/>
        </w:rPr>
        <w:t>1</w:t>
      </w:r>
      <w:bookmarkStart w:id="468" w:name="_Toc312678035"/>
      <w:bookmarkStart w:id="469" w:name="_Toc318581177"/>
      <w:bookmarkStart w:id="470" w:name="_Toc312677509"/>
      <w:r>
        <w:rPr>
          <w:rFonts w:ascii="宋体" w:hAnsi="宋体"/>
          <w:color w:val="000000"/>
          <w:sz w:val="18"/>
          <w:szCs w:val="18"/>
        </w:rPr>
        <w:t>0.7.1 依法必须招标的暂估价项目</w:t>
      </w:r>
    </w:p>
    <w:bookmarkEnd w:id="468"/>
    <w:bookmarkEnd w:id="469"/>
    <w:bookmarkEnd w:id="470"/>
    <w:p>
      <w:pPr>
        <w:spacing w:line="480" w:lineRule="exact"/>
        <w:rPr>
          <w:rFonts w:ascii="宋体" w:hAnsi="宋体"/>
          <w:color w:val="000000"/>
          <w:sz w:val="18"/>
          <w:szCs w:val="18"/>
        </w:rPr>
      </w:pPr>
      <w:r>
        <w:rPr>
          <w:rFonts w:ascii="宋体" w:hAnsi="宋体"/>
          <w:color w:val="000000"/>
          <w:sz w:val="18"/>
          <w:szCs w:val="18"/>
        </w:rPr>
        <w:t>对于依法必须招标的暂估价项目的确认和批准采取第</w:t>
      </w:r>
      <w:r>
        <w:rPr>
          <w:rFonts w:ascii="宋体" w:hAnsi="宋体"/>
          <w:color w:val="000000"/>
          <w:sz w:val="18"/>
          <w:szCs w:val="18"/>
          <w:u w:val="single"/>
        </w:rPr>
        <w:t xml:space="preserve">    </w:t>
      </w:r>
      <w:r>
        <w:rPr>
          <w:rFonts w:ascii="宋体" w:hAnsi="宋体"/>
          <w:color w:val="000000"/>
          <w:sz w:val="18"/>
          <w:szCs w:val="18"/>
        </w:rPr>
        <w:t>种方式确定。</w:t>
      </w:r>
    </w:p>
    <w:p>
      <w:pPr>
        <w:spacing w:line="480" w:lineRule="exact"/>
        <w:rPr>
          <w:rFonts w:ascii="宋体" w:hAnsi="宋体"/>
          <w:color w:val="000000"/>
          <w:sz w:val="18"/>
          <w:szCs w:val="18"/>
        </w:rPr>
      </w:pPr>
      <w:r>
        <w:rPr>
          <w:rFonts w:ascii="宋体" w:hAnsi="宋体"/>
          <w:color w:val="000000"/>
          <w:sz w:val="18"/>
          <w:szCs w:val="18"/>
        </w:rPr>
        <w:t>10.7.2 不属于依法必须招标的暂估价项目</w:t>
      </w:r>
    </w:p>
    <w:p>
      <w:pPr>
        <w:spacing w:line="480" w:lineRule="exact"/>
        <w:rPr>
          <w:rFonts w:ascii="宋体" w:hAnsi="宋体"/>
          <w:color w:val="000000"/>
          <w:sz w:val="18"/>
          <w:szCs w:val="18"/>
        </w:rPr>
      </w:pPr>
      <w:r>
        <w:rPr>
          <w:rFonts w:ascii="宋体" w:hAnsi="宋体"/>
          <w:color w:val="000000"/>
          <w:sz w:val="18"/>
          <w:szCs w:val="18"/>
        </w:rPr>
        <w:t>对于不属于依法必须招标的暂估价项目的确认和批准采取第</w:t>
      </w:r>
      <w:r>
        <w:rPr>
          <w:rFonts w:ascii="宋体" w:hAnsi="宋体"/>
          <w:color w:val="000000"/>
          <w:sz w:val="18"/>
          <w:szCs w:val="18"/>
          <w:u w:val="single"/>
        </w:rPr>
        <w:t xml:space="preserve">   </w:t>
      </w:r>
      <w:r>
        <w:rPr>
          <w:rFonts w:ascii="宋体" w:hAnsi="宋体"/>
          <w:color w:val="000000"/>
          <w:sz w:val="18"/>
          <w:szCs w:val="18"/>
        </w:rPr>
        <w:t xml:space="preserve"> 种方式确定。</w:t>
      </w:r>
    </w:p>
    <w:p>
      <w:pPr>
        <w:spacing w:line="480" w:lineRule="exact"/>
        <w:rPr>
          <w:rFonts w:ascii="宋体" w:hAnsi="宋体"/>
          <w:color w:val="000000"/>
          <w:kern w:val="0"/>
          <w:sz w:val="18"/>
          <w:szCs w:val="18"/>
        </w:rPr>
      </w:pPr>
      <w:r>
        <w:rPr>
          <w:rFonts w:ascii="宋体" w:hAnsi="宋体"/>
          <w:color w:val="000000"/>
          <w:sz w:val="18"/>
          <w:szCs w:val="18"/>
        </w:rPr>
        <w:t>第3种方式：</w:t>
      </w:r>
      <w:r>
        <w:rPr>
          <w:rFonts w:ascii="宋体" w:hAnsi="宋体"/>
          <w:color w:val="000000"/>
          <w:kern w:val="0"/>
          <w:sz w:val="18"/>
          <w:szCs w:val="18"/>
        </w:rPr>
        <w:t>承包人直接实施的暂估价项目</w:t>
      </w:r>
    </w:p>
    <w:p>
      <w:pPr>
        <w:spacing w:line="480" w:lineRule="exact"/>
        <w:rPr>
          <w:rFonts w:ascii="宋体" w:hAnsi="宋体"/>
          <w:color w:val="000000"/>
          <w:sz w:val="18"/>
          <w:szCs w:val="18"/>
        </w:rPr>
      </w:pPr>
      <w:r>
        <w:rPr>
          <w:rFonts w:ascii="宋体" w:hAnsi="宋体"/>
          <w:color w:val="000000"/>
          <w:sz w:val="18"/>
          <w:szCs w:val="18"/>
        </w:rPr>
        <w:t>承包人直接实施的暂估价项目的约定：</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10.8 暂列金额</w:t>
      </w:r>
    </w:p>
    <w:p>
      <w:pPr>
        <w:spacing w:line="480" w:lineRule="exact"/>
        <w:rPr>
          <w:rFonts w:ascii="宋体" w:hAnsi="宋体"/>
          <w:color w:val="000000"/>
          <w:kern w:val="0"/>
          <w:sz w:val="18"/>
          <w:szCs w:val="18"/>
        </w:rPr>
      </w:pPr>
      <w:r>
        <w:rPr>
          <w:rFonts w:hint="eastAsia" w:ascii="宋体" w:hAnsi="宋体"/>
          <w:color w:val="000000"/>
          <w:kern w:val="0"/>
          <w:sz w:val="18"/>
          <w:szCs w:val="18"/>
        </w:rPr>
        <w:t>合同当事人关于暂列金额使用的约定：</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hint="eastAsia" w:ascii="宋体" w:hAnsi="宋体"/>
          <w:color w:val="000000"/>
          <w:kern w:val="0"/>
          <w:sz w:val="18"/>
          <w:szCs w:val="18"/>
        </w:rPr>
        <w:t>。</w:t>
      </w:r>
    </w:p>
    <w:p>
      <w:pPr>
        <w:spacing w:line="480" w:lineRule="exact"/>
        <w:rPr>
          <w:rFonts w:ascii="宋体" w:hAnsi="宋体"/>
          <w:color w:val="000000"/>
          <w:sz w:val="18"/>
          <w:szCs w:val="18"/>
        </w:rPr>
      </w:pPr>
      <w:bookmarkStart w:id="471" w:name="_Toc351203643"/>
      <w:r>
        <w:rPr>
          <w:rFonts w:ascii="宋体" w:hAnsi="宋体"/>
          <w:color w:val="000000"/>
          <w:sz w:val="18"/>
          <w:szCs w:val="18"/>
        </w:rPr>
        <w:t>11. 价格调整</w:t>
      </w:r>
      <w:bookmarkEnd w:id="471"/>
    </w:p>
    <w:p>
      <w:pPr>
        <w:spacing w:line="480" w:lineRule="exact"/>
        <w:rPr>
          <w:rFonts w:ascii="宋体" w:hAnsi="宋体"/>
          <w:color w:val="000000"/>
          <w:sz w:val="18"/>
          <w:szCs w:val="18"/>
        </w:rPr>
      </w:pPr>
      <w:bookmarkStart w:id="472" w:name="_Toc304295577"/>
      <w:bookmarkStart w:id="473" w:name="_Toc300935000"/>
      <w:bookmarkStart w:id="474" w:name="_Toc296891029"/>
      <w:bookmarkStart w:id="475" w:name="_Toc292559911"/>
      <w:bookmarkStart w:id="476" w:name="_Toc296347200"/>
      <w:bookmarkStart w:id="477" w:name="_Toc303539157"/>
      <w:bookmarkStart w:id="478" w:name="_Toc292559406"/>
      <w:bookmarkStart w:id="479" w:name="_Toc312678039"/>
      <w:bookmarkStart w:id="480" w:name="_Toc297216209"/>
      <w:bookmarkStart w:id="481" w:name="_Toc297048387"/>
      <w:bookmarkStart w:id="482" w:name="_Toc297123550"/>
      <w:bookmarkStart w:id="483" w:name="_Toc296944540"/>
      <w:bookmarkStart w:id="484" w:name="_Toc296346702"/>
      <w:bookmarkStart w:id="485" w:name="_Toc296891241"/>
      <w:bookmarkStart w:id="486" w:name="_Toc297120501"/>
      <w:bookmarkStart w:id="487" w:name="_Toc296503201"/>
      <w:r>
        <w:rPr>
          <w:rFonts w:ascii="宋体" w:hAnsi="宋体"/>
          <w:color w:val="000000"/>
          <w:sz w:val="18"/>
          <w:szCs w:val="18"/>
        </w:rPr>
        <w:t>11.1 市场价格波动引起的调整</w:t>
      </w:r>
    </w:p>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pPr>
        <w:spacing w:line="480" w:lineRule="exact"/>
        <w:rPr>
          <w:rFonts w:ascii="宋体" w:hAnsi="宋体"/>
          <w:color w:val="000000"/>
          <w:sz w:val="18"/>
          <w:szCs w:val="18"/>
        </w:rPr>
      </w:pPr>
      <w:r>
        <w:rPr>
          <w:rFonts w:ascii="宋体" w:hAnsi="宋体"/>
          <w:color w:val="000000"/>
          <w:kern w:val="0"/>
          <w:sz w:val="18"/>
          <w:szCs w:val="18"/>
        </w:rPr>
        <w:t>市场价格波动是否调整合同价格的约定：</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因市场价格波动调整合同价格，采用以下第</w:t>
      </w:r>
      <w:r>
        <w:rPr>
          <w:rFonts w:ascii="宋体" w:hAnsi="宋体"/>
          <w:color w:val="000000"/>
          <w:sz w:val="18"/>
          <w:szCs w:val="18"/>
          <w:u w:val="single"/>
        </w:rPr>
        <w:t xml:space="preserve">    </w:t>
      </w:r>
      <w:r>
        <w:rPr>
          <w:rFonts w:ascii="宋体" w:hAnsi="宋体"/>
          <w:color w:val="000000"/>
          <w:sz w:val="18"/>
          <w:szCs w:val="18"/>
        </w:rPr>
        <w:t>种方式对合同价格进行调整：</w:t>
      </w:r>
    </w:p>
    <w:p>
      <w:pPr>
        <w:spacing w:line="480" w:lineRule="exact"/>
        <w:rPr>
          <w:rFonts w:ascii="宋体" w:hAnsi="宋体"/>
          <w:color w:val="000000"/>
          <w:sz w:val="18"/>
          <w:szCs w:val="18"/>
        </w:rPr>
      </w:pPr>
      <w:r>
        <w:rPr>
          <w:rFonts w:ascii="宋体" w:hAnsi="宋体"/>
          <w:color w:val="000000"/>
          <w:sz w:val="18"/>
          <w:szCs w:val="18"/>
        </w:rPr>
        <w:t>第1种方式：采用价格指数</w:t>
      </w:r>
      <w:r>
        <w:rPr>
          <w:rFonts w:hint="eastAsia" w:ascii="宋体" w:hAnsi="宋体"/>
          <w:color w:val="000000"/>
          <w:sz w:val="18"/>
          <w:szCs w:val="18"/>
        </w:rPr>
        <w:t>进行价格</w:t>
      </w:r>
      <w:r>
        <w:rPr>
          <w:rFonts w:ascii="宋体" w:hAnsi="宋体"/>
          <w:color w:val="000000"/>
          <w:sz w:val="18"/>
          <w:szCs w:val="18"/>
        </w:rPr>
        <w:t>调整。</w:t>
      </w:r>
    </w:p>
    <w:p>
      <w:pPr>
        <w:spacing w:line="480" w:lineRule="exact"/>
        <w:rPr>
          <w:rFonts w:ascii="宋体" w:hAnsi="宋体"/>
          <w:color w:val="000000"/>
          <w:sz w:val="18"/>
          <w:szCs w:val="18"/>
          <w:u w:val="single"/>
        </w:rPr>
      </w:pPr>
      <w:r>
        <w:rPr>
          <w:rFonts w:ascii="宋体" w:hAnsi="宋体"/>
          <w:color w:val="000000"/>
          <w:sz w:val="18"/>
          <w:szCs w:val="18"/>
        </w:rPr>
        <w:t>关于各可调因子、定值和变值权重，以及基本价格指数及其来源的约定：</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第2种方式：采用造价信息</w:t>
      </w:r>
      <w:r>
        <w:rPr>
          <w:rFonts w:hint="eastAsia" w:ascii="宋体" w:hAnsi="宋体"/>
          <w:color w:val="000000"/>
          <w:sz w:val="18"/>
          <w:szCs w:val="18"/>
        </w:rPr>
        <w:t>进行价格</w:t>
      </w:r>
      <w:r>
        <w:rPr>
          <w:rFonts w:ascii="宋体" w:hAnsi="宋体"/>
          <w:color w:val="000000"/>
          <w:sz w:val="18"/>
          <w:szCs w:val="18"/>
        </w:rPr>
        <w:t>调整。</w:t>
      </w:r>
    </w:p>
    <w:p>
      <w:pPr>
        <w:spacing w:line="480" w:lineRule="exact"/>
        <w:rPr>
          <w:rFonts w:ascii="宋体" w:hAnsi="宋体"/>
          <w:color w:val="000000"/>
          <w:sz w:val="18"/>
          <w:szCs w:val="18"/>
        </w:rPr>
      </w:pPr>
      <w:r>
        <w:rPr>
          <w:rFonts w:ascii="宋体" w:hAnsi="宋体"/>
          <w:color w:val="000000"/>
          <w:sz w:val="18"/>
          <w:szCs w:val="18"/>
        </w:rPr>
        <w:t>（2）关于基准价格的约定：</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专用合同条款</w:t>
      </w:r>
      <w:r>
        <w:rPr>
          <w:rFonts w:hint="eastAsia" w:ascii="宋体" w:hAnsi="宋体" w:cs="宋体"/>
          <w:color w:val="000000"/>
          <w:sz w:val="18"/>
          <w:szCs w:val="18"/>
        </w:rPr>
        <w:t>①</w:t>
      </w:r>
      <w:r>
        <w:rPr>
          <w:rFonts w:ascii="宋体" w:hAnsi="宋体"/>
          <w:color w:val="000000"/>
          <w:sz w:val="18"/>
          <w:szCs w:val="18"/>
        </w:rPr>
        <w:t>承包人在已标价工程量清单或预算书中载明的材料单价低于基准价格的：专用合同条款合同履行期间材料单价涨幅以基准价格为基础超过</w:t>
      </w:r>
      <w:r>
        <w:rPr>
          <w:rFonts w:ascii="宋体" w:hAnsi="宋体"/>
          <w:color w:val="000000"/>
          <w:sz w:val="18"/>
          <w:szCs w:val="18"/>
          <w:u w:val="single"/>
        </w:rPr>
        <w:t xml:space="preserve">   </w:t>
      </w:r>
      <w:r>
        <w:rPr>
          <w:rFonts w:ascii="宋体" w:hAnsi="宋体"/>
          <w:color w:val="000000"/>
          <w:sz w:val="18"/>
          <w:szCs w:val="18"/>
        </w:rPr>
        <w:t>%时，或材料单价跌幅以已标价工程量清单或预算书中载明材料单价为基础超过</w:t>
      </w:r>
      <w:r>
        <w:rPr>
          <w:rFonts w:ascii="宋体" w:hAnsi="宋体"/>
          <w:color w:val="000000"/>
          <w:sz w:val="18"/>
          <w:szCs w:val="18"/>
          <w:u w:val="single"/>
        </w:rPr>
        <w:t xml:space="preserve">   </w:t>
      </w:r>
      <w:r>
        <w:rPr>
          <w:rFonts w:ascii="宋体" w:hAnsi="宋体"/>
          <w:color w:val="000000"/>
          <w:sz w:val="18"/>
          <w:szCs w:val="18"/>
        </w:rPr>
        <w:t>%时，其超过部分据实调整。</w:t>
      </w:r>
    </w:p>
    <w:p>
      <w:pPr>
        <w:spacing w:line="480" w:lineRule="exact"/>
        <w:rPr>
          <w:rFonts w:ascii="宋体" w:hAnsi="宋体"/>
          <w:color w:val="000000"/>
          <w:sz w:val="18"/>
          <w:szCs w:val="18"/>
        </w:rPr>
      </w:pPr>
      <w:r>
        <w:rPr>
          <w:rFonts w:hint="eastAsia" w:ascii="宋体" w:hAnsi="宋体" w:cs="宋体"/>
          <w:color w:val="000000"/>
          <w:sz w:val="18"/>
          <w:szCs w:val="18"/>
        </w:rPr>
        <w:t>②</w:t>
      </w:r>
      <w:r>
        <w:rPr>
          <w:rFonts w:ascii="宋体" w:hAnsi="宋体"/>
          <w:color w:val="000000"/>
          <w:sz w:val="18"/>
          <w:szCs w:val="18"/>
        </w:rPr>
        <w:t>承包人在已标价工程量清单或预算书中载明的材料单价高于基准价格的：专用合同条款合同履行期间材料单价跌幅以基准价格为基础超过</w:t>
      </w:r>
      <w:r>
        <w:rPr>
          <w:rFonts w:ascii="宋体" w:hAnsi="宋体"/>
          <w:color w:val="000000"/>
          <w:sz w:val="18"/>
          <w:szCs w:val="18"/>
          <w:u w:val="single"/>
        </w:rPr>
        <w:t xml:space="preserve">   </w:t>
      </w:r>
      <w:r>
        <w:rPr>
          <w:rFonts w:ascii="宋体" w:hAnsi="宋体"/>
          <w:color w:val="000000"/>
          <w:sz w:val="18"/>
          <w:szCs w:val="18"/>
        </w:rPr>
        <w:t>%时，材料单价涨幅以已标价工程量清单或预算书中载明材料单价为基础超过</w:t>
      </w:r>
      <w:r>
        <w:rPr>
          <w:rFonts w:ascii="宋体" w:hAnsi="宋体"/>
          <w:color w:val="000000"/>
          <w:sz w:val="18"/>
          <w:szCs w:val="18"/>
          <w:u w:val="single"/>
        </w:rPr>
        <w:t xml:space="preserve">   </w:t>
      </w:r>
      <w:r>
        <w:rPr>
          <w:rFonts w:ascii="宋体" w:hAnsi="宋体"/>
          <w:color w:val="000000"/>
          <w:sz w:val="18"/>
          <w:szCs w:val="18"/>
        </w:rPr>
        <w:t>%时，其超过部分据实调整。</w:t>
      </w:r>
    </w:p>
    <w:p>
      <w:pPr>
        <w:spacing w:line="480" w:lineRule="exact"/>
        <w:rPr>
          <w:rFonts w:ascii="宋体" w:hAnsi="宋体"/>
          <w:color w:val="000000"/>
          <w:sz w:val="18"/>
          <w:szCs w:val="18"/>
        </w:rPr>
      </w:pPr>
      <w:r>
        <w:rPr>
          <w:rFonts w:hint="eastAsia" w:ascii="宋体" w:hAnsi="宋体" w:cs="宋体"/>
          <w:color w:val="000000"/>
          <w:sz w:val="18"/>
          <w:szCs w:val="18"/>
        </w:rPr>
        <w:t>③</w:t>
      </w:r>
      <w:r>
        <w:rPr>
          <w:rFonts w:ascii="宋体" w:hAnsi="宋体"/>
          <w:color w:val="000000"/>
          <w:sz w:val="18"/>
          <w:szCs w:val="18"/>
        </w:rPr>
        <w:t>承包人在已标价工程量清单或预算书中载明的材料单价等于基准单价的：专用合同条款合同履行期间材料单价涨跌幅以基准单价为基础超过±</w:t>
      </w:r>
      <w:r>
        <w:rPr>
          <w:rFonts w:ascii="宋体" w:hAnsi="宋体"/>
          <w:color w:val="000000"/>
          <w:sz w:val="18"/>
          <w:szCs w:val="18"/>
          <w:u w:val="single"/>
        </w:rPr>
        <w:t xml:space="preserve">   </w:t>
      </w:r>
      <w:r>
        <w:rPr>
          <w:rFonts w:ascii="宋体" w:hAnsi="宋体"/>
          <w:color w:val="000000"/>
          <w:sz w:val="18"/>
          <w:szCs w:val="18"/>
        </w:rPr>
        <w:t>%时，其超过部分据实调整。</w:t>
      </w:r>
    </w:p>
    <w:p>
      <w:pPr>
        <w:spacing w:line="480" w:lineRule="exact"/>
        <w:rPr>
          <w:rFonts w:ascii="宋体" w:hAnsi="宋体"/>
          <w:color w:val="000000"/>
          <w:sz w:val="18"/>
          <w:szCs w:val="18"/>
        </w:rPr>
      </w:pPr>
      <w:r>
        <w:rPr>
          <w:rFonts w:ascii="宋体" w:hAnsi="宋体"/>
          <w:color w:val="000000"/>
          <w:sz w:val="18"/>
          <w:szCs w:val="18"/>
        </w:rPr>
        <w:t>第3种方式：其他价格调整方式：</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bookmarkEnd w:id="375"/>
    <w:bookmarkEnd w:id="376"/>
    <w:bookmarkEnd w:id="377"/>
    <w:bookmarkEnd w:id="378"/>
    <w:bookmarkEnd w:id="379"/>
    <w:bookmarkEnd w:id="380"/>
    <w:p>
      <w:pPr>
        <w:spacing w:line="480" w:lineRule="exact"/>
        <w:rPr>
          <w:rFonts w:ascii="宋体" w:hAnsi="宋体"/>
          <w:color w:val="000000"/>
          <w:sz w:val="18"/>
          <w:szCs w:val="18"/>
        </w:rPr>
      </w:pPr>
      <w:bookmarkStart w:id="488" w:name="_Toc292559410"/>
      <w:bookmarkStart w:id="489" w:name="_Toc296503205"/>
      <w:bookmarkStart w:id="490" w:name="_Toc297120505"/>
      <w:bookmarkStart w:id="491" w:name="_Toc297048391"/>
      <w:bookmarkStart w:id="492" w:name="_Toc296347204"/>
      <w:bookmarkStart w:id="493" w:name="_Toc296346706"/>
      <w:bookmarkStart w:id="494" w:name="_Toc296891245"/>
      <w:bookmarkStart w:id="495" w:name="_Toc296891033"/>
      <w:bookmarkStart w:id="496" w:name="_Toc292559915"/>
      <w:bookmarkStart w:id="497" w:name="_Toc296944544"/>
      <w:bookmarkStart w:id="498" w:name="_Toc351203644"/>
      <w:bookmarkStart w:id="499" w:name="_Toc312678040"/>
      <w:bookmarkStart w:id="500" w:name="_Toc304295579"/>
      <w:bookmarkStart w:id="501" w:name="_Toc303539159"/>
      <w:bookmarkStart w:id="502" w:name="_Toc300935002"/>
      <w:bookmarkStart w:id="503" w:name="_Toc297123552"/>
      <w:bookmarkStart w:id="504" w:name="_Toc297216211"/>
      <w:r>
        <w:rPr>
          <w:rFonts w:ascii="宋体" w:hAnsi="宋体"/>
          <w:color w:val="000000"/>
          <w:sz w:val="18"/>
          <w:szCs w:val="18"/>
        </w:rPr>
        <w:t xml:space="preserve">12. </w:t>
      </w:r>
      <w:bookmarkEnd w:id="488"/>
      <w:bookmarkEnd w:id="489"/>
      <w:bookmarkEnd w:id="490"/>
      <w:bookmarkEnd w:id="491"/>
      <w:bookmarkEnd w:id="492"/>
      <w:bookmarkEnd w:id="493"/>
      <w:bookmarkEnd w:id="494"/>
      <w:bookmarkEnd w:id="495"/>
      <w:bookmarkEnd w:id="496"/>
      <w:bookmarkEnd w:id="497"/>
      <w:r>
        <w:rPr>
          <w:rFonts w:ascii="宋体" w:hAnsi="宋体"/>
          <w:color w:val="000000"/>
          <w:sz w:val="18"/>
          <w:szCs w:val="18"/>
        </w:rPr>
        <w:t>合同价格、计量与支付</w:t>
      </w:r>
      <w:bookmarkEnd w:id="498"/>
    </w:p>
    <w:bookmarkEnd w:id="499"/>
    <w:bookmarkEnd w:id="500"/>
    <w:bookmarkEnd w:id="501"/>
    <w:bookmarkEnd w:id="502"/>
    <w:bookmarkEnd w:id="503"/>
    <w:bookmarkEnd w:id="504"/>
    <w:p>
      <w:pPr>
        <w:spacing w:line="480" w:lineRule="exact"/>
        <w:rPr>
          <w:rFonts w:ascii="宋体" w:hAnsi="宋体"/>
          <w:color w:val="000000"/>
          <w:sz w:val="18"/>
          <w:szCs w:val="18"/>
        </w:rPr>
      </w:pPr>
      <w:bookmarkStart w:id="505" w:name="_Toc267251461"/>
      <w:bookmarkStart w:id="506" w:name="_Toc292559411"/>
      <w:bookmarkStart w:id="507" w:name="_Toc292559916"/>
      <w:bookmarkStart w:id="508" w:name="_Toc296346707"/>
      <w:bookmarkStart w:id="509" w:name="_Toc296891034"/>
      <w:bookmarkStart w:id="510" w:name="_Toc297048392"/>
      <w:bookmarkStart w:id="511" w:name="_Toc297120506"/>
      <w:bookmarkStart w:id="512" w:name="_Toc296347205"/>
      <w:bookmarkStart w:id="513" w:name="_Toc296944545"/>
      <w:bookmarkStart w:id="514" w:name="_Toc296503206"/>
      <w:bookmarkStart w:id="515" w:name="_Toc296891246"/>
      <w:bookmarkStart w:id="516" w:name="_Toc303539160"/>
      <w:bookmarkStart w:id="517" w:name="_Toc304295580"/>
      <w:bookmarkStart w:id="518" w:name="_Toc297216212"/>
      <w:bookmarkStart w:id="519" w:name="_Toc312678041"/>
      <w:bookmarkStart w:id="520" w:name="_Toc297123553"/>
      <w:bookmarkStart w:id="521" w:name="_Toc300935003"/>
      <w:r>
        <w:rPr>
          <w:rFonts w:ascii="宋体" w:hAnsi="宋体"/>
          <w:color w:val="000000"/>
          <w:sz w:val="18"/>
          <w:szCs w:val="18"/>
        </w:rPr>
        <w:t>12.1 合</w:t>
      </w:r>
      <w:bookmarkEnd w:id="505"/>
      <w:bookmarkEnd w:id="506"/>
      <w:bookmarkEnd w:id="507"/>
      <w:r>
        <w:rPr>
          <w:rFonts w:ascii="宋体" w:hAnsi="宋体"/>
          <w:color w:val="000000"/>
          <w:sz w:val="18"/>
          <w:szCs w:val="18"/>
        </w:rPr>
        <w:t>同价</w:t>
      </w:r>
      <w:bookmarkEnd w:id="508"/>
      <w:bookmarkEnd w:id="509"/>
      <w:bookmarkEnd w:id="510"/>
      <w:bookmarkEnd w:id="511"/>
      <w:bookmarkEnd w:id="512"/>
      <w:bookmarkEnd w:id="513"/>
      <w:bookmarkEnd w:id="514"/>
      <w:bookmarkEnd w:id="515"/>
      <w:r>
        <w:rPr>
          <w:rFonts w:ascii="宋体" w:hAnsi="宋体"/>
          <w:color w:val="000000"/>
          <w:sz w:val="18"/>
          <w:szCs w:val="18"/>
        </w:rPr>
        <w:t>格形式</w:t>
      </w:r>
    </w:p>
    <w:bookmarkEnd w:id="516"/>
    <w:bookmarkEnd w:id="517"/>
    <w:bookmarkEnd w:id="518"/>
    <w:bookmarkEnd w:id="519"/>
    <w:bookmarkEnd w:id="520"/>
    <w:bookmarkEnd w:id="521"/>
    <w:p>
      <w:pPr>
        <w:spacing w:line="480" w:lineRule="exact"/>
        <w:rPr>
          <w:rFonts w:ascii="宋体" w:hAnsi="宋体"/>
          <w:color w:val="000000"/>
          <w:sz w:val="18"/>
          <w:szCs w:val="18"/>
        </w:rPr>
      </w:pPr>
      <w:r>
        <w:rPr>
          <w:rFonts w:ascii="宋体" w:hAnsi="宋体"/>
          <w:color w:val="000000"/>
          <w:sz w:val="18"/>
          <w:szCs w:val="18"/>
        </w:rPr>
        <w:t>1、单价合同。</w:t>
      </w:r>
    </w:p>
    <w:p>
      <w:pPr>
        <w:spacing w:line="480" w:lineRule="exact"/>
        <w:rPr>
          <w:rFonts w:ascii="宋体" w:hAnsi="宋体"/>
          <w:color w:val="000000"/>
          <w:sz w:val="18"/>
          <w:szCs w:val="18"/>
        </w:rPr>
      </w:pPr>
      <w:r>
        <w:rPr>
          <w:rFonts w:ascii="宋体" w:hAnsi="宋体"/>
          <w:color w:val="000000"/>
          <w:sz w:val="18"/>
          <w:szCs w:val="18"/>
        </w:rPr>
        <w:t>综合单价包含的风险范围：</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风险费用的计算方法：</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风险范围以外合同价格的调整方法：</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2、总价合同。</w:t>
      </w:r>
    </w:p>
    <w:p>
      <w:pPr>
        <w:spacing w:line="480" w:lineRule="exact"/>
        <w:rPr>
          <w:rFonts w:ascii="宋体" w:hAnsi="宋体"/>
          <w:color w:val="000000"/>
          <w:sz w:val="18"/>
          <w:szCs w:val="18"/>
        </w:rPr>
      </w:pPr>
      <w:r>
        <w:rPr>
          <w:rFonts w:ascii="宋体" w:hAnsi="宋体"/>
          <w:color w:val="000000"/>
          <w:sz w:val="18"/>
          <w:szCs w:val="18"/>
        </w:rPr>
        <w:t>总价包含的风险范围：</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风险费用的计算方法：</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风险范围以外合同价格的调整方法：</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3、其他价格方式：</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bookmarkStart w:id="522" w:name="_Toc303539161"/>
      <w:bookmarkStart w:id="523" w:name="_Toc312678042"/>
      <w:bookmarkStart w:id="524" w:name="_Toc304295581"/>
      <w:bookmarkStart w:id="525" w:name="_Toc297123554"/>
      <w:bookmarkStart w:id="526" w:name="_Toc297216213"/>
      <w:bookmarkStart w:id="527" w:name="_Toc300935004"/>
      <w:bookmarkStart w:id="528" w:name="_Toc296347206"/>
      <w:bookmarkStart w:id="529" w:name="_Toc296503207"/>
      <w:bookmarkStart w:id="530" w:name="_Toc296944546"/>
      <w:bookmarkStart w:id="531" w:name="_Toc297048393"/>
      <w:bookmarkStart w:id="532" w:name="_Toc297120507"/>
      <w:bookmarkStart w:id="533" w:name="_Toc296891247"/>
      <w:bookmarkStart w:id="534" w:name="_Toc296891035"/>
      <w:bookmarkStart w:id="535" w:name="_Toc292559917"/>
      <w:bookmarkStart w:id="536" w:name="_Toc296346708"/>
      <w:bookmarkStart w:id="537" w:name="_Toc292559412"/>
      <w:r>
        <w:rPr>
          <w:rFonts w:ascii="宋体" w:hAnsi="宋体"/>
          <w:color w:val="000000"/>
          <w:sz w:val="18"/>
          <w:szCs w:val="18"/>
        </w:rPr>
        <w:t>12.2 预付款</w:t>
      </w:r>
    </w:p>
    <w:bookmarkEnd w:id="522"/>
    <w:bookmarkEnd w:id="523"/>
    <w:bookmarkEnd w:id="524"/>
    <w:bookmarkEnd w:id="525"/>
    <w:bookmarkEnd w:id="526"/>
    <w:bookmarkEnd w:id="527"/>
    <w:p>
      <w:pPr>
        <w:spacing w:line="480" w:lineRule="exact"/>
        <w:rPr>
          <w:rFonts w:ascii="宋体" w:hAnsi="宋体"/>
          <w:color w:val="000000"/>
          <w:sz w:val="18"/>
          <w:szCs w:val="18"/>
        </w:rPr>
      </w:pPr>
      <w:r>
        <w:rPr>
          <w:rFonts w:ascii="宋体" w:hAnsi="宋体"/>
          <w:color w:val="000000"/>
          <w:sz w:val="18"/>
          <w:szCs w:val="18"/>
        </w:rPr>
        <w:t>12.2.1 预付款的支付</w:t>
      </w:r>
    </w:p>
    <w:p>
      <w:pPr>
        <w:spacing w:line="480" w:lineRule="exact"/>
        <w:rPr>
          <w:rFonts w:ascii="宋体" w:hAnsi="宋体"/>
          <w:color w:val="000000"/>
          <w:sz w:val="18"/>
          <w:szCs w:val="18"/>
        </w:rPr>
      </w:pPr>
      <w:r>
        <w:rPr>
          <w:rFonts w:ascii="宋体" w:hAnsi="宋体"/>
          <w:color w:val="000000"/>
          <w:sz w:val="18"/>
          <w:szCs w:val="18"/>
        </w:rPr>
        <w:t>预付款支付比例或金额：</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预付款支付期限：</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预付款扣回的方式：</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12.2.2 预付款担保</w:t>
      </w:r>
    </w:p>
    <w:p>
      <w:pPr>
        <w:spacing w:line="480" w:lineRule="exact"/>
        <w:rPr>
          <w:rFonts w:ascii="宋体" w:hAnsi="宋体"/>
          <w:color w:val="000000"/>
          <w:sz w:val="18"/>
          <w:szCs w:val="18"/>
        </w:rPr>
      </w:pPr>
      <w:r>
        <w:rPr>
          <w:rFonts w:ascii="宋体" w:hAnsi="宋体"/>
          <w:color w:val="000000"/>
          <w:sz w:val="18"/>
          <w:szCs w:val="18"/>
        </w:rPr>
        <w:t>承包人提交预付款担保的期限：</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预付款担保的形式为：</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bookmarkEnd w:id="528"/>
    <w:bookmarkEnd w:id="529"/>
    <w:bookmarkEnd w:id="530"/>
    <w:bookmarkEnd w:id="531"/>
    <w:bookmarkEnd w:id="532"/>
    <w:bookmarkEnd w:id="533"/>
    <w:bookmarkEnd w:id="534"/>
    <w:bookmarkEnd w:id="535"/>
    <w:bookmarkEnd w:id="536"/>
    <w:bookmarkEnd w:id="537"/>
    <w:p>
      <w:pPr>
        <w:spacing w:line="480" w:lineRule="exact"/>
        <w:rPr>
          <w:rFonts w:ascii="宋体" w:hAnsi="宋体"/>
          <w:color w:val="000000"/>
          <w:sz w:val="18"/>
          <w:szCs w:val="18"/>
        </w:rPr>
      </w:pPr>
      <w:r>
        <w:rPr>
          <w:rFonts w:ascii="宋体" w:hAnsi="宋体"/>
          <w:color w:val="000000"/>
          <w:sz w:val="18"/>
          <w:szCs w:val="18"/>
        </w:rPr>
        <w:t>12.3 计量</w:t>
      </w:r>
    </w:p>
    <w:p>
      <w:pPr>
        <w:spacing w:line="480" w:lineRule="exact"/>
        <w:rPr>
          <w:rFonts w:ascii="宋体" w:hAnsi="宋体"/>
          <w:color w:val="000000"/>
          <w:sz w:val="18"/>
          <w:szCs w:val="18"/>
        </w:rPr>
      </w:pPr>
      <w:r>
        <w:rPr>
          <w:rFonts w:ascii="宋体" w:hAnsi="宋体"/>
          <w:color w:val="000000"/>
          <w:sz w:val="18"/>
          <w:szCs w:val="18"/>
        </w:rPr>
        <w:t>12.3.1 计量原则</w:t>
      </w:r>
    </w:p>
    <w:p>
      <w:pPr>
        <w:spacing w:line="480" w:lineRule="exact"/>
        <w:rPr>
          <w:rFonts w:ascii="宋体" w:hAnsi="宋体"/>
          <w:color w:val="000000"/>
          <w:sz w:val="18"/>
          <w:szCs w:val="18"/>
        </w:rPr>
      </w:pPr>
      <w:r>
        <w:rPr>
          <w:rFonts w:ascii="宋体" w:hAnsi="宋体"/>
          <w:color w:val="000000"/>
          <w:sz w:val="18"/>
          <w:szCs w:val="18"/>
        </w:rPr>
        <w:t>工程量计算规则：</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12.3.2 计量周期</w:t>
      </w:r>
    </w:p>
    <w:p>
      <w:pPr>
        <w:spacing w:line="480" w:lineRule="exact"/>
        <w:rPr>
          <w:rFonts w:ascii="宋体" w:hAnsi="宋体"/>
          <w:color w:val="000000"/>
          <w:sz w:val="18"/>
          <w:szCs w:val="18"/>
        </w:rPr>
      </w:pPr>
      <w:r>
        <w:rPr>
          <w:rFonts w:ascii="宋体" w:hAnsi="宋体"/>
          <w:color w:val="000000"/>
          <w:sz w:val="18"/>
          <w:szCs w:val="18"/>
        </w:rPr>
        <w:t>关于计量周期的约定：</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12.3.3 单价合同的计量</w:t>
      </w:r>
    </w:p>
    <w:p>
      <w:pPr>
        <w:spacing w:line="480" w:lineRule="exact"/>
        <w:rPr>
          <w:rFonts w:ascii="宋体" w:hAnsi="宋体"/>
          <w:color w:val="000000"/>
          <w:sz w:val="18"/>
          <w:szCs w:val="18"/>
        </w:rPr>
      </w:pPr>
      <w:r>
        <w:rPr>
          <w:rFonts w:ascii="宋体" w:hAnsi="宋体"/>
          <w:color w:val="000000"/>
          <w:sz w:val="18"/>
          <w:szCs w:val="18"/>
        </w:rPr>
        <w:t>关于单价合同计量的约定：</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12.3.4 总价合同的计量</w:t>
      </w:r>
    </w:p>
    <w:p>
      <w:pPr>
        <w:spacing w:line="480" w:lineRule="exact"/>
        <w:rPr>
          <w:rFonts w:ascii="宋体" w:hAnsi="宋体"/>
          <w:color w:val="000000"/>
          <w:sz w:val="18"/>
          <w:szCs w:val="18"/>
        </w:rPr>
      </w:pPr>
      <w:r>
        <w:rPr>
          <w:rFonts w:ascii="宋体" w:hAnsi="宋体"/>
          <w:color w:val="000000"/>
          <w:sz w:val="18"/>
          <w:szCs w:val="18"/>
        </w:rPr>
        <w:t>关于总价合同计量的约定：</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12.3.5总价合同采用支付分解表计量支付的，是否适用第</w:t>
      </w:r>
      <w:r>
        <w:rPr>
          <w:rFonts w:ascii="宋体" w:hAnsi="宋体"/>
          <w:color w:val="000000"/>
          <w:kern w:val="0"/>
          <w:sz w:val="18"/>
          <w:szCs w:val="18"/>
        </w:rPr>
        <w:t xml:space="preserve">12.3.4 </w:t>
      </w:r>
      <w:r>
        <w:rPr>
          <w:rFonts w:ascii="宋体" w:hAnsi="宋体"/>
          <w:color w:val="000000"/>
          <w:sz w:val="18"/>
          <w:szCs w:val="18"/>
        </w:rPr>
        <w:t>项</w:t>
      </w:r>
      <w:r>
        <w:rPr>
          <w:rFonts w:hint="eastAsia" w:ascii="宋体" w:hAnsi="宋体"/>
          <w:color w:val="000000"/>
          <w:kern w:val="0"/>
          <w:sz w:val="18"/>
          <w:szCs w:val="18"/>
        </w:rPr>
        <w:t>〔</w:t>
      </w:r>
      <w:r>
        <w:rPr>
          <w:rFonts w:ascii="宋体" w:hAnsi="宋体"/>
          <w:color w:val="000000"/>
          <w:kern w:val="0"/>
          <w:sz w:val="18"/>
          <w:szCs w:val="18"/>
        </w:rPr>
        <w:t>总价合同的计量</w:t>
      </w:r>
      <w:r>
        <w:rPr>
          <w:rFonts w:hint="eastAsia" w:ascii="宋体" w:hAnsi="宋体"/>
          <w:color w:val="000000"/>
          <w:kern w:val="0"/>
          <w:sz w:val="18"/>
          <w:szCs w:val="18"/>
        </w:rPr>
        <w:t>〕</w:t>
      </w:r>
      <w:r>
        <w:rPr>
          <w:rFonts w:ascii="宋体" w:hAnsi="宋体"/>
          <w:color w:val="000000"/>
          <w:sz w:val="18"/>
          <w:szCs w:val="18"/>
        </w:rPr>
        <w:t>约定</w:t>
      </w:r>
      <w:r>
        <w:rPr>
          <w:rFonts w:hint="eastAsia" w:ascii="宋体" w:hAnsi="宋体"/>
          <w:color w:val="000000"/>
          <w:sz w:val="18"/>
          <w:szCs w:val="18"/>
        </w:rPr>
        <w:t>进行计量：</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12.3.6 其他价格形式合同的计量</w:t>
      </w:r>
    </w:p>
    <w:p>
      <w:pPr>
        <w:spacing w:line="480" w:lineRule="exact"/>
        <w:rPr>
          <w:rFonts w:ascii="宋体" w:hAnsi="宋体"/>
          <w:color w:val="000000"/>
          <w:sz w:val="18"/>
          <w:szCs w:val="18"/>
        </w:rPr>
      </w:pPr>
      <w:r>
        <w:rPr>
          <w:rFonts w:ascii="宋体" w:hAnsi="宋体"/>
          <w:color w:val="000000"/>
          <w:sz w:val="18"/>
          <w:szCs w:val="18"/>
        </w:rPr>
        <w:t>其他价格形式的计量方式和程序：</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12.4 工程进度款支付</w:t>
      </w:r>
    </w:p>
    <w:p>
      <w:pPr>
        <w:spacing w:line="480" w:lineRule="exact"/>
        <w:rPr>
          <w:rFonts w:ascii="宋体" w:hAnsi="宋体"/>
          <w:color w:val="000000"/>
          <w:sz w:val="18"/>
          <w:szCs w:val="18"/>
        </w:rPr>
      </w:pPr>
      <w:bookmarkStart w:id="538" w:name="_Toc296503211"/>
      <w:bookmarkStart w:id="539" w:name="_Toc297216215"/>
      <w:bookmarkStart w:id="540" w:name="_Toc297048397"/>
      <w:bookmarkStart w:id="541" w:name="_Toc292559921"/>
      <w:bookmarkStart w:id="542" w:name="_Toc297123556"/>
      <w:bookmarkStart w:id="543" w:name="_Toc296891251"/>
      <w:bookmarkStart w:id="544" w:name="_Toc297120511"/>
      <w:bookmarkStart w:id="545" w:name="_Toc296944550"/>
      <w:bookmarkStart w:id="546" w:name="_Toc296891039"/>
      <w:bookmarkStart w:id="547" w:name="_Toc296346712"/>
      <w:bookmarkStart w:id="548" w:name="_Toc296347210"/>
      <w:bookmarkStart w:id="549" w:name="_Toc300935006"/>
      <w:bookmarkStart w:id="550" w:name="_Toc292559416"/>
      <w:bookmarkStart w:id="551" w:name="_Toc303539163"/>
      <w:r>
        <w:rPr>
          <w:rFonts w:ascii="宋体" w:hAnsi="宋体"/>
          <w:color w:val="000000"/>
          <w:sz w:val="18"/>
          <w:szCs w:val="18"/>
        </w:rPr>
        <w:t>12.4.1 付款周期</w:t>
      </w:r>
    </w:p>
    <w:p>
      <w:pPr>
        <w:spacing w:line="480" w:lineRule="exact"/>
        <w:rPr>
          <w:rFonts w:ascii="宋体" w:hAnsi="宋体"/>
          <w:color w:val="000000"/>
          <w:sz w:val="18"/>
          <w:szCs w:val="18"/>
        </w:rPr>
      </w:pPr>
      <w:r>
        <w:rPr>
          <w:rFonts w:ascii="宋体" w:hAnsi="宋体"/>
          <w:color w:val="000000"/>
          <w:sz w:val="18"/>
          <w:szCs w:val="18"/>
        </w:rPr>
        <w:t>关于付款周期的约定：</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12.4.2 进度付款申请单的编制</w:t>
      </w:r>
    </w:p>
    <w:p>
      <w:pPr>
        <w:spacing w:line="480" w:lineRule="exact"/>
        <w:rPr>
          <w:rFonts w:ascii="宋体" w:hAnsi="宋体"/>
          <w:color w:val="000000"/>
          <w:sz w:val="18"/>
          <w:szCs w:val="18"/>
        </w:rPr>
      </w:pPr>
      <w:r>
        <w:rPr>
          <w:rFonts w:ascii="宋体" w:hAnsi="宋体"/>
          <w:color w:val="000000"/>
          <w:sz w:val="18"/>
          <w:szCs w:val="18"/>
        </w:rPr>
        <w:t>关于进度付款申请单编制的约定：</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1</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r>
        <w:rPr>
          <w:rFonts w:ascii="宋体" w:hAnsi="宋体"/>
          <w:color w:val="000000"/>
          <w:sz w:val="18"/>
          <w:szCs w:val="18"/>
        </w:rPr>
        <w:t>2.4.3 进度付款申请单的提交</w:t>
      </w:r>
    </w:p>
    <w:p>
      <w:pPr>
        <w:spacing w:line="480" w:lineRule="exact"/>
        <w:rPr>
          <w:rFonts w:ascii="宋体" w:hAnsi="宋体"/>
          <w:color w:val="000000"/>
          <w:sz w:val="18"/>
          <w:szCs w:val="18"/>
        </w:rPr>
      </w:pPr>
      <w:r>
        <w:rPr>
          <w:rFonts w:ascii="宋体" w:hAnsi="宋体"/>
          <w:color w:val="000000"/>
          <w:sz w:val="18"/>
          <w:szCs w:val="18"/>
        </w:rPr>
        <w:t>（1）单价合同进度付款申请单提交的约定</w:t>
      </w:r>
      <w:r>
        <w:rPr>
          <w:rFonts w:hint="eastAsia" w:ascii="宋体" w:hAnsi="宋体"/>
          <w:color w:val="000000"/>
          <w:sz w:val="18"/>
          <w:szCs w:val="18"/>
        </w:rPr>
        <w:t>：</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（2）总价合同进度付款申请单提交的约定</w:t>
      </w:r>
      <w:r>
        <w:rPr>
          <w:rFonts w:hint="eastAsia" w:ascii="宋体" w:hAnsi="宋体"/>
          <w:color w:val="000000"/>
          <w:sz w:val="18"/>
          <w:szCs w:val="18"/>
        </w:rPr>
        <w:t>：</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（3）其他价格形式合同进度付款申请单提交的约定：</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12.4.4 进度款审核和支付</w:t>
      </w:r>
    </w:p>
    <w:p>
      <w:pPr>
        <w:spacing w:line="480" w:lineRule="exact"/>
        <w:rPr>
          <w:rFonts w:ascii="宋体" w:hAnsi="宋体"/>
          <w:color w:val="000000"/>
          <w:sz w:val="18"/>
          <w:szCs w:val="18"/>
          <w:u w:val="single"/>
        </w:rPr>
      </w:pPr>
      <w:r>
        <w:rPr>
          <w:rFonts w:ascii="宋体" w:hAnsi="宋体"/>
          <w:color w:val="000000"/>
          <w:sz w:val="18"/>
          <w:szCs w:val="18"/>
        </w:rPr>
        <w:t>（1）监理人审查并报送发包人的期限：</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发包人完成审批并签发进度款支付证书的期限：</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（2）发包人支付进度款的期限：</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发包人逾期支付进度款的违约金的计算方式：</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12.4.6 支付分解表的编制</w:t>
      </w:r>
    </w:p>
    <w:p>
      <w:pPr>
        <w:spacing w:line="480" w:lineRule="exact"/>
        <w:rPr>
          <w:rFonts w:ascii="宋体" w:hAnsi="宋体"/>
          <w:color w:val="000000"/>
          <w:sz w:val="18"/>
          <w:szCs w:val="18"/>
        </w:rPr>
      </w:pPr>
      <w:r>
        <w:rPr>
          <w:rFonts w:ascii="宋体" w:hAnsi="宋体"/>
          <w:color w:val="000000"/>
          <w:sz w:val="18"/>
          <w:szCs w:val="18"/>
        </w:rPr>
        <w:t>2、总价合同支付分解表的编制与审批：</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3、单价合同的总价项目支付分解表的编制与审批：</w:t>
      </w:r>
      <w:r>
        <w:rPr>
          <w:rFonts w:ascii="宋体" w:hAnsi="宋体"/>
          <w:color w:val="000000"/>
          <w:sz w:val="18"/>
          <w:szCs w:val="18"/>
          <w:u w:val="single"/>
        </w:rPr>
        <w:t xml:space="preserve">       </w:t>
      </w:r>
      <w:r>
        <w:rPr>
          <w:rFonts w:ascii="宋体" w:hAnsi="宋体"/>
          <w:color w:val="000000"/>
          <w:sz w:val="18"/>
          <w:szCs w:val="18"/>
        </w:rPr>
        <w:t>。</w:t>
      </w:r>
    </w:p>
    <w:bookmarkEnd w:id="381"/>
    <w:p>
      <w:pPr>
        <w:spacing w:line="480" w:lineRule="exact"/>
        <w:rPr>
          <w:rFonts w:ascii="宋体" w:hAnsi="宋体"/>
          <w:color w:val="000000"/>
          <w:sz w:val="18"/>
          <w:szCs w:val="18"/>
        </w:rPr>
      </w:pPr>
      <w:bookmarkStart w:id="552" w:name="_Toc351203645"/>
      <w:bookmarkStart w:id="553" w:name="_Toc300935015"/>
      <w:bookmarkStart w:id="554" w:name="_Toc296944558"/>
      <w:bookmarkStart w:id="555" w:name="_Toc297048405"/>
      <w:bookmarkStart w:id="556" w:name="_Toc292559424"/>
      <w:bookmarkStart w:id="557" w:name="_Toc303539172"/>
      <w:bookmarkStart w:id="558" w:name="_Toc296891047"/>
      <w:bookmarkStart w:id="559" w:name="_Toc296346720"/>
      <w:bookmarkStart w:id="560" w:name="_Toc297120519"/>
      <w:bookmarkStart w:id="561" w:name="_Toc312678053"/>
      <w:bookmarkStart w:id="562" w:name="_Toc297216223"/>
      <w:bookmarkStart w:id="563" w:name="_Toc296891259"/>
      <w:bookmarkStart w:id="564" w:name="_Toc297123564"/>
      <w:bookmarkStart w:id="565" w:name="_Toc296347218"/>
      <w:bookmarkStart w:id="566" w:name="_Toc292559929"/>
      <w:bookmarkStart w:id="567" w:name="_Toc304295593"/>
      <w:bookmarkStart w:id="568" w:name="_Toc296503219"/>
      <w:r>
        <w:rPr>
          <w:rFonts w:ascii="宋体" w:hAnsi="宋体"/>
          <w:color w:val="000000"/>
          <w:sz w:val="18"/>
          <w:szCs w:val="18"/>
        </w:rPr>
        <w:t>13.</w:t>
      </w:r>
      <w:r>
        <w:rPr>
          <w:rFonts w:hint="eastAsia" w:ascii="宋体" w:hAnsi="宋体"/>
          <w:color w:val="000000"/>
          <w:sz w:val="18"/>
          <w:szCs w:val="18"/>
        </w:rPr>
        <w:t xml:space="preserve"> </w:t>
      </w:r>
      <w:r>
        <w:rPr>
          <w:rFonts w:ascii="宋体" w:hAnsi="宋体"/>
          <w:color w:val="000000"/>
          <w:sz w:val="18"/>
          <w:szCs w:val="18"/>
        </w:rPr>
        <w:t>验收和工程试车</w:t>
      </w:r>
      <w:bookmarkEnd w:id="552"/>
    </w:p>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p>
      <w:pPr>
        <w:spacing w:line="480" w:lineRule="exact"/>
        <w:rPr>
          <w:rFonts w:ascii="宋体" w:hAnsi="宋体"/>
          <w:color w:val="000000"/>
          <w:sz w:val="18"/>
          <w:szCs w:val="18"/>
        </w:rPr>
      </w:pPr>
      <w:r>
        <w:rPr>
          <w:rFonts w:ascii="宋体" w:hAnsi="宋体"/>
          <w:color w:val="000000"/>
          <w:sz w:val="18"/>
          <w:szCs w:val="18"/>
        </w:rPr>
        <w:t>13.1 分部分项工程验收</w:t>
      </w:r>
    </w:p>
    <w:p>
      <w:pPr>
        <w:spacing w:line="480" w:lineRule="exact"/>
        <w:rPr>
          <w:rFonts w:ascii="宋体" w:hAnsi="宋体"/>
          <w:color w:val="000000"/>
          <w:sz w:val="18"/>
          <w:szCs w:val="18"/>
        </w:rPr>
      </w:pPr>
      <w:r>
        <w:rPr>
          <w:rFonts w:ascii="宋体" w:hAnsi="宋体"/>
          <w:color w:val="000000"/>
          <w:sz w:val="18"/>
          <w:szCs w:val="18"/>
        </w:rPr>
        <w:t>13.1.2监理人不能按时进行验收时，应提前</w:t>
      </w:r>
      <w:r>
        <w:rPr>
          <w:rFonts w:ascii="宋体" w:hAnsi="宋体"/>
          <w:color w:val="000000"/>
          <w:sz w:val="18"/>
          <w:szCs w:val="18"/>
          <w:u w:val="single"/>
        </w:rPr>
        <w:t xml:space="preserve">       </w:t>
      </w:r>
      <w:r>
        <w:rPr>
          <w:rFonts w:ascii="宋体" w:hAnsi="宋体"/>
          <w:color w:val="000000"/>
          <w:sz w:val="18"/>
          <w:szCs w:val="18"/>
        </w:rPr>
        <w:t>小时提交书面延期要求。</w:t>
      </w:r>
    </w:p>
    <w:p>
      <w:pPr>
        <w:spacing w:line="480" w:lineRule="exact"/>
        <w:rPr>
          <w:rFonts w:ascii="宋体" w:hAnsi="宋体"/>
          <w:color w:val="000000"/>
          <w:sz w:val="18"/>
          <w:szCs w:val="18"/>
        </w:rPr>
      </w:pPr>
      <w:r>
        <w:rPr>
          <w:rFonts w:ascii="宋体" w:hAnsi="宋体"/>
          <w:color w:val="000000"/>
          <w:sz w:val="18"/>
          <w:szCs w:val="18"/>
        </w:rPr>
        <w:t>关于延期最长不得超过：</w:t>
      </w:r>
      <w:r>
        <w:rPr>
          <w:rFonts w:ascii="宋体" w:hAnsi="宋体"/>
          <w:color w:val="000000"/>
          <w:sz w:val="18"/>
          <w:szCs w:val="18"/>
          <w:u w:val="single"/>
        </w:rPr>
        <w:t xml:space="preserve">         </w:t>
      </w:r>
      <w:r>
        <w:rPr>
          <w:rFonts w:ascii="宋体" w:hAnsi="宋体"/>
          <w:color w:val="000000"/>
          <w:sz w:val="18"/>
          <w:szCs w:val="18"/>
        </w:rPr>
        <w:t>小时。</w:t>
      </w:r>
    </w:p>
    <w:p>
      <w:pPr>
        <w:spacing w:line="480" w:lineRule="exact"/>
        <w:rPr>
          <w:rFonts w:ascii="宋体" w:hAnsi="宋体"/>
          <w:color w:val="000000"/>
          <w:sz w:val="18"/>
          <w:szCs w:val="18"/>
        </w:rPr>
      </w:pPr>
      <w:bookmarkStart w:id="569" w:name="_Toc296346724"/>
      <w:bookmarkStart w:id="570" w:name="_Toc297048409"/>
      <w:bookmarkStart w:id="571" w:name="_Toc297216224"/>
      <w:bookmarkStart w:id="572" w:name="_Toc304295596"/>
      <w:bookmarkStart w:id="573" w:name="_Toc297120523"/>
      <w:bookmarkStart w:id="574" w:name="_Toc296944562"/>
      <w:bookmarkStart w:id="575" w:name="_Toc296503223"/>
      <w:bookmarkStart w:id="576" w:name="_Toc312678056"/>
      <w:bookmarkStart w:id="577" w:name="_Toc292559428"/>
      <w:bookmarkStart w:id="578" w:name="_Toc300935016"/>
      <w:bookmarkStart w:id="579" w:name="_Toc297123565"/>
      <w:bookmarkStart w:id="580" w:name="_Toc303539173"/>
      <w:bookmarkStart w:id="581" w:name="_Toc292559933"/>
      <w:bookmarkStart w:id="582" w:name="_Toc296347222"/>
      <w:bookmarkStart w:id="583" w:name="_Toc296891051"/>
      <w:bookmarkStart w:id="584" w:name="_Toc296891263"/>
      <w:bookmarkStart w:id="585" w:name="_Toc267251476"/>
      <w:bookmarkStart w:id="586" w:name="_Toc267251475"/>
      <w:bookmarkStart w:id="587" w:name="_Toc267251474"/>
      <w:bookmarkStart w:id="588" w:name="_Toc267251472"/>
      <w:bookmarkStart w:id="589" w:name="_Toc267251471"/>
      <w:bookmarkStart w:id="590" w:name="_Toc267251473"/>
      <w:bookmarkStart w:id="591" w:name="_Toc267251470"/>
      <w:r>
        <w:rPr>
          <w:rFonts w:ascii="宋体" w:hAnsi="宋体"/>
          <w:color w:val="000000"/>
          <w:sz w:val="18"/>
          <w:szCs w:val="18"/>
        </w:rPr>
        <w:t>13.2 竣工验收</w:t>
      </w:r>
    </w:p>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pPr>
        <w:spacing w:line="480" w:lineRule="exact"/>
        <w:rPr>
          <w:rFonts w:ascii="宋体" w:hAnsi="宋体"/>
          <w:color w:val="000000"/>
          <w:sz w:val="18"/>
          <w:szCs w:val="18"/>
        </w:rPr>
      </w:pPr>
      <w:bookmarkStart w:id="592" w:name="_Toc280868704"/>
      <w:bookmarkStart w:id="593" w:name="_Toc280868705"/>
      <w:bookmarkStart w:id="594" w:name="_Toc280868706"/>
      <w:bookmarkStart w:id="595" w:name="_Toc280868707"/>
      <w:bookmarkStart w:id="596" w:name="_Toc280868708"/>
      <w:bookmarkStart w:id="597" w:name="_Toc280868709"/>
      <w:r>
        <w:rPr>
          <w:rFonts w:ascii="宋体" w:hAnsi="宋体"/>
          <w:color w:val="000000"/>
          <w:sz w:val="18"/>
          <w:szCs w:val="18"/>
        </w:rPr>
        <w:t>13.2.2竣工验收程序</w:t>
      </w:r>
    </w:p>
    <w:bookmarkEnd w:id="592"/>
    <w:p>
      <w:pPr>
        <w:spacing w:line="480" w:lineRule="exact"/>
        <w:rPr>
          <w:rFonts w:ascii="宋体" w:hAnsi="宋体"/>
          <w:color w:val="000000"/>
          <w:sz w:val="18"/>
          <w:szCs w:val="18"/>
        </w:rPr>
      </w:pPr>
      <w:r>
        <w:rPr>
          <w:rFonts w:ascii="宋体" w:hAnsi="宋体"/>
          <w:color w:val="000000"/>
          <w:kern w:val="0"/>
          <w:sz w:val="18"/>
          <w:szCs w:val="18"/>
        </w:rPr>
        <w:t>关于竣工验收程序的约定：</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u w:val="single"/>
        </w:rPr>
      </w:pPr>
      <w:r>
        <w:rPr>
          <w:rFonts w:ascii="宋体" w:hAnsi="宋体"/>
          <w:color w:val="000000"/>
          <w:kern w:val="0"/>
          <w:sz w:val="18"/>
          <w:szCs w:val="18"/>
        </w:rPr>
        <w:t>发包人不按照本项约定组织竣工验收、颁发工程接收证书的违约金的计算方法：</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p>
    <w:p>
      <w:pPr>
        <w:spacing w:line="480" w:lineRule="exact"/>
        <w:rPr>
          <w:rFonts w:ascii="宋体" w:hAnsi="宋体"/>
          <w:color w:val="000000"/>
          <w:sz w:val="18"/>
          <w:szCs w:val="18"/>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bookmarkEnd w:id="593"/>
    <w:p>
      <w:pPr>
        <w:spacing w:line="480" w:lineRule="exact"/>
        <w:rPr>
          <w:rFonts w:ascii="宋体" w:hAnsi="宋体"/>
          <w:color w:val="000000"/>
          <w:sz w:val="18"/>
          <w:szCs w:val="18"/>
        </w:rPr>
      </w:pPr>
      <w:r>
        <w:rPr>
          <w:rFonts w:ascii="宋体" w:hAnsi="宋体"/>
          <w:color w:val="000000"/>
          <w:sz w:val="18"/>
          <w:szCs w:val="18"/>
        </w:rPr>
        <w:t>13.2.5移交、接收全部与部分工程</w:t>
      </w:r>
    </w:p>
    <w:bookmarkEnd w:id="594"/>
    <w:p>
      <w:pPr>
        <w:spacing w:line="480" w:lineRule="exact"/>
        <w:rPr>
          <w:rFonts w:ascii="宋体" w:hAnsi="宋体"/>
          <w:color w:val="000000"/>
          <w:kern w:val="0"/>
          <w:sz w:val="18"/>
          <w:szCs w:val="18"/>
        </w:rPr>
      </w:pPr>
      <w:r>
        <w:rPr>
          <w:rFonts w:hint="eastAsia" w:ascii="宋体" w:hAnsi="宋体"/>
          <w:color w:val="000000"/>
          <w:kern w:val="0"/>
          <w:sz w:val="18"/>
          <w:szCs w:val="18"/>
        </w:rPr>
        <w:t>承包人向发包人移交工程的期限：</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w:t>
      </w:r>
    </w:p>
    <w:p>
      <w:pPr>
        <w:spacing w:line="480" w:lineRule="exact"/>
        <w:rPr>
          <w:rFonts w:ascii="宋体" w:hAnsi="宋体"/>
          <w:color w:val="000000"/>
          <w:sz w:val="18"/>
          <w:szCs w:val="18"/>
          <w:u w:val="single"/>
        </w:rPr>
      </w:pPr>
      <w:r>
        <w:rPr>
          <w:rFonts w:ascii="宋体" w:hAnsi="宋体"/>
          <w:color w:val="000000"/>
          <w:kern w:val="0"/>
          <w:sz w:val="18"/>
          <w:szCs w:val="18"/>
        </w:rPr>
        <w:t>发包人未按本合同约定接收全部或部分工程的，违约金的计算方法为：</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bookmarkEnd w:id="595"/>
    <w:p>
      <w:pPr>
        <w:spacing w:line="480" w:lineRule="exact"/>
        <w:rPr>
          <w:rFonts w:ascii="宋体" w:hAnsi="宋体"/>
          <w:color w:val="000000"/>
          <w:sz w:val="18"/>
          <w:szCs w:val="18"/>
        </w:rPr>
      </w:pPr>
      <w:r>
        <w:rPr>
          <w:rFonts w:ascii="宋体" w:hAnsi="宋体"/>
          <w:color w:val="000000"/>
          <w:sz w:val="18"/>
          <w:szCs w:val="18"/>
        </w:rPr>
        <w:t>承包人未按时移交工程的，违约金的计算方法为：</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13.3 工程试车</w:t>
      </w:r>
    </w:p>
    <w:bookmarkEnd w:id="596"/>
    <w:p>
      <w:pPr>
        <w:spacing w:line="480" w:lineRule="exact"/>
        <w:rPr>
          <w:rFonts w:ascii="宋体" w:hAnsi="宋体"/>
          <w:color w:val="000000"/>
          <w:kern w:val="0"/>
          <w:sz w:val="18"/>
          <w:szCs w:val="18"/>
        </w:rPr>
      </w:pPr>
      <w:r>
        <w:rPr>
          <w:rFonts w:ascii="宋体" w:hAnsi="宋体"/>
          <w:color w:val="000000"/>
          <w:kern w:val="0"/>
          <w:sz w:val="18"/>
          <w:szCs w:val="18"/>
        </w:rPr>
        <w:t>13.3.1 试车程序</w:t>
      </w:r>
    </w:p>
    <w:p>
      <w:pPr>
        <w:spacing w:line="480" w:lineRule="exact"/>
        <w:rPr>
          <w:rFonts w:ascii="宋体" w:hAnsi="宋体"/>
          <w:color w:val="000000"/>
          <w:kern w:val="0"/>
          <w:sz w:val="18"/>
          <w:szCs w:val="18"/>
        </w:rPr>
      </w:pPr>
      <w:r>
        <w:rPr>
          <w:rFonts w:ascii="宋体" w:hAnsi="宋体"/>
          <w:color w:val="000000"/>
          <w:kern w:val="0"/>
          <w:sz w:val="18"/>
          <w:szCs w:val="18"/>
        </w:rPr>
        <w:t>工程试车内容：</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kern w:val="0"/>
          <w:sz w:val="18"/>
          <w:szCs w:val="18"/>
        </w:rPr>
      </w:pPr>
      <w:r>
        <w:rPr>
          <w:rFonts w:ascii="宋体" w:hAnsi="宋体"/>
          <w:color w:val="000000"/>
          <w:kern w:val="0"/>
          <w:sz w:val="18"/>
          <w:szCs w:val="18"/>
        </w:rPr>
        <w:t>（1）单机无负荷试车费用由</w:t>
      </w:r>
      <w:r>
        <w:rPr>
          <w:rFonts w:ascii="宋体" w:hAnsi="宋体"/>
          <w:color w:val="000000"/>
          <w:sz w:val="18"/>
          <w:szCs w:val="18"/>
          <w:u w:val="single"/>
        </w:rPr>
        <w:t xml:space="preserve">                     </w:t>
      </w:r>
      <w:r>
        <w:rPr>
          <w:rFonts w:ascii="宋体" w:hAnsi="宋体"/>
          <w:color w:val="000000"/>
          <w:kern w:val="0"/>
          <w:sz w:val="18"/>
          <w:szCs w:val="18"/>
        </w:rPr>
        <w:t>承担；</w:t>
      </w:r>
    </w:p>
    <w:p>
      <w:pPr>
        <w:spacing w:line="480" w:lineRule="exact"/>
        <w:rPr>
          <w:rFonts w:ascii="宋体" w:hAnsi="宋体"/>
          <w:color w:val="000000"/>
          <w:kern w:val="0"/>
          <w:sz w:val="18"/>
          <w:szCs w:val="18"/>
        </w:rPr>
      </w:pPr>
      <w:r>
        <w:rPr>
          <w:rFonts w:ascii="宋体" w:hAnsi="宋体"/>
          <w:color w:val="000000"/>
          <w:kern w:val="0"/>
          <w:sz w:val="18"/>
          <w:szCs w:val="18"/>
        </w:rPr>
        <w:t>（2）无负荷联动试车费用由</w:t>
      </w:r>
      <w:r>
        <w:rPr>
          <w:rFonts w:ascii="宋体" w:hAnsi="宋体"/>
          <w:color w:val="000000"/>
          <w:sz w:val="18"/>
          <w:szCs w:val="18"/>
          <w:u w:val="single"/>
        </w:rPr>
        <w:t xml:space="preserve">                     </w:t>
      </w:r>
      <w:r>
        <w:rPr>
          <w:rFonts w:ascii="宋体" w:hAnsi="宋体"/>
          <w:color w:val="000000"/>
          <w:kern w:val="0"/>
          <w:sz w:val="18"/>
          <w:szCs w:val="18"/>
        </w:rPr>
        <w:t>承担。</w:t>
      </w:r>
    </w:p>
    <w:p>
      <w:pPr>
        <w:spacing w:line="480" w:lineRule="exact"/>
        <w:rPr>
          <w:rFonts w:ascii="宋体" w:hAnsi="宋体"/>
          <w:color w:val="000000"/>
          <w:kern w:val="0"/>
          <w:sz w:val="18"/>
          <w:szCs w:val="18"/>
        </w:rPr>
      </w:pPr>
      <w:r>
        <w:rPr>
          <w:rFonts w:ascii="宋体" w:hAnsi="宋体"/>
          <w:color w:val="000000"/>
          <w:kern w:val="0"/>
          <w:sz w:val="18"/>
          <w:szCs w:val="18"/>
        </w:rPr>
        <w:t>13.3.3 投料试车</w:t>
      </w:r>
    </w:p>
    <w:p>
      <w:pPr>
        <w:spacing w:line="480" w:lineRule="exact"/>
        <w:rPr>
          <w:rFonts w:ascii="宋体" w:hAnsi="宋体"/>
          <w:color w:val="000000"/>
          <w:kern w:val="0"/>
          <w:sz w:val="18"/>
          <w:szCs w:val="18"/>
        </w:rPr>
      </w:pPr>
      <w:r>
        <w:rPr>
          <w:rFonts w:hint="eastAsia" w:ascii="宋体" w:hAnsi="宋体"/>
          <w:color w:val="000000"/>
          <w:kern w:val="0"/>
          <w:sz w:val="18"/>
          <w:szCs w:val="18"/>
        </w:rPr>
        <w:t>关于投料试车相关事项的约定：</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13.6 竣工退场</w:t>
      </w:r>
    </w:p>
    <w:p>
      <w:pPr>
        <w:spacing w:line="480" w:lineRule="exact"/>
        <w:rPr>
          <w:rFonts w:ascii="宋体" w:hAnsi="宋体"/>
          <w:color w:val="000000"/>
          <w:kern w:val="0"/>
          <w:sz w:val="18"/>
          <w:szCs w:val="18"/>
        </w:rPr>
      </w:pPr>
      <w:r>
        <w:rPr>
          <w:rFonts w:ascii="宋体" w:hAnsi="宋体"/>
          <w:color w:val="000000"/>
          <w:kern w:val="0"/>
          <w:sz w:val="18"/>
          <w:szCs w:val="18"/>
        </w:rPr>
        <w:t>13.6.1 竣工退场</w:t>
      </w:r>
    </w:p>
    <w:p>
      <w:pPr>
        <w:spacing w:line="480" w:lineRule="exact"/>
        <w:rPr>
          <w:rFonts w:ascii="宋体" w:hAnsi="宋体"/>
          <w:color w:val="000000"/>
          <w:kern w:val="0"/>
          <w:sz w:val="18"/>
          <w:szCs w:val="18"/>
        </w:rPr>
      </w:pPr>
      <w:r>
        <w:rPr>
          <w:rFonts w:ascii="宋体" w:hAnsi="宋体"/>
          <w:color w:val="000000"/>
          <w:kern w:val="0"/>
          <w:sz w:val="18"/>
          <w:szCs w:val="18"/>
        </w:rPr>
        <w:t>承包人完成竣工退场的期限：</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kern w:val="0"/>
          <w:sz w:val="18"/>
          <w:szCs w:val="18"/>
        </w:rPr>
        <w:t>。</w:t>
      </w:r>
    </w:p>
    <w:p>
      <w:pPr>
        <w:spacing w:line="480" w:lineRule="exact"/>
        <w:rPr>
          <w:rFonts w:ascii="宋体" w:hAnsi="宋体"/>
          <w:color w:val="000000"/>
          <w:sz w:val="18"/>
          <w:szCs w:val="18"/>
        </w:rPr>
      </w:pPr>
      <w:bookmarkStart w:id="598" w:name="_Toc351203646"/>
      <w:r>
        <w:rPr>
          <w:rFonts w:ascii="宋体" w:hAnsi="宋体"/>
          <w:color w:val="000000"/>
          <w:sz w:val="18"/>
          <w:szCs w:val="18"/>
        </w:rPr>
        <w:t>14. 竣工结算</w:t>
      </w:r>
      <w:bookmarkEnd w:id="598"/>
    </w:p>
    <w:p>
      <w:pPr>
        <w:spacing w:line="480" w:lineRule="exact"/>
        <w:rPr>
          <w:rFonts w:ascii="宋体" w:hAnsi="宋体"/>
          <w:color w:val="000000"/>
          <w:sz w:val="18"/>
          <w:szCs w:val="18"/>
        </w:rPr>
      </w:pPr>
      <w:r>
        <w:rPr>
          <w:rFonts w:ascii="宋体" w:hAnsi="宋体"/>
          <w:color w:val="000000"/>
          <w:sz w:val="18"/>
          <w:szCs w:val="18"/>
        </w:rPr>
        <w:t>14.1 竣工</w:t>
      </w:r>
      <w:r>
        <w:rPr>
          <w:rFonts w:hint="eastAsia" w:ascii="宋体" w:hAnsi="宋体"/>
          <w:color w:val="000000"/>
          <w:sz w:val="18"/>
          <w:szCs w:val="18"/>
        </w:rPr>
        <w:t>结算</w:t>
      </w:r>
      <w:r>
        <w:rPr>
          <w:rFonts w:ascii="宋体" w:hAnsi="宋体"/>
          <w:color w:val="000000"/>
          <w:sz w:val="18"/>
          <w:szCs w:val="18"/>
        </w:rPr>
        <w:t>申请</w:t>
      </w:r>
    </w:p>
    <w:p>
      <w:pPr>
        <w:spacing w:line="480" w:lineRule="exact"/>
        <w:rPr>
          <w:rFonts w:ascii="宋体" w:hAnsi="宋体"/>
          <w:color w:val="000000"/>
          <w:sz w:val="18"/>
          <w:szCs w:val="18"/>
        </w:rPr>
      </w:pPr>
      <w:r>
        <w:rPr>
          <w:rFonts w:ascii="宋体" w:hAnsi="宋体"/>
          <w:color w:val="000000"/>
          <w:sz w:val="18"/>
          <w:szCs w:val="18"/>
        </w:rPr>
        <w:t>承包人提交竣工</w:t>
      </w:r>
      <w:r>
        <w:rPr>
          <w:rFonts w:hint="eastAsia" w:ascii="宋体" w:hAnsi="宋体"/>
          <w:color w:val="000000"/>
          <w:sz w:val="18"/>
          <w:szCs w:val="18"/>
        </w:rPr>
        <w:t>结算</w:t>
      </w:r>
      <w:r>
        <w:rPr>
          <w:rFonts w:ascii="宋体" w:hAnsi="宋体"/>
          <w:color w:val="000000"/>
          <w:sz w:val="18"/>
          <w:szCs w:val="18"/>
        </w:rPr>
        <w:t>申请单的期限：</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竣工</w:t>
      </w:r>
      <w:r>
        <w:rPr>
          <w:rFonts w:hint="eastAsia" w:ascii="宋体" w:hAnsi="宋体"/>
          <w:color w:val="000000"/>
          <w:sz w:val="18"/>
          <w:szCs w:val="18"/>
        </w:rPr>
        <w:t>结算</w:t>
      </w:r>
      <w:r>
        <w:rPr>
          <w:rFonts w:ascii="宋体" w:hAnsi="宋体"/>
          <w:color w:val="000000"/>
          <w:sz w:val="18"/>
          <w:szCs w:val="18"/>
        </w:rPr>
        <w:t>申请单应包括的内容：</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14.2 竣工结算审核</w:t>
      </w:r>
    </w:p>
    <w:p>
      <w:pPr>
        <w:spacing w:line="480" w:lineRule="exact"/>
        <w:rPr>
          <w:rFonts w:ascii="宋体" w:hAnsi="宋体"/>
          <w:color w:val="000000"/>
          <w:sz w:val="18"/>
          <w:szCs w:val="18"/>
        </w:rPr>
      </w:pPr>
      <w:r>
        <w:rPr>
          <w:rFonts w:ascii="宋体" w:hAnsi="宋体"/>
          <w:color w:val="000000"/>
          <w:sz w:val="18"/>
          <w:szCs w:val="18"/>
        </w:rPr>
        <w:t>发包人</w:t>
      </w:r>
      <w:r>
        <w:rPr>
          <w:rFonts w:hint="eastAsia" w:ascii="宋体" w:hAnsi="宋体"/>
          <w:color w:val="000000"/>
          <w:sz w:val="18"/>
          <w:szCs w:val="18"/>
        </w:rPr>
        <w:t>审批</w:t>
      </w:r>
      <w:r>
        <w:rPr>
          <w:rFonts w:ascii="宋体" w:hAnsi="宋体"/>
          <w:color w:val="000000"/>
          <w:sz w:val="18"/>
          <w:szCs w:val="18"/>
        </w:rPr>
        <w:t>竣工付款申请单的期限：</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发包人完成竣工付款的期限：</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hint="eastAsia" w:ascii="宋体" w:hAnsi="宋体"/>
          <w:color w:val="000000"/>
          <w:sz w:val="18"/>
          <w:szCs w:val="18"/>
        </w:rPr>
        <w:t>关于竣工付款证书异议部分复核的方式和程序：</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14.4 最终结清</w:t>
      </w:r>
    </w:p>
    <w:p>
      <w:pPr>
        <w:spacing w:line="480" w:lineRule="exact"/>
        <w:rPr>
          <w:rFonts w:ascii="宋体" w:hAnsi="宋体"/>
          <w:color w:val="000000"/>
          <w:kern w:val="0"/>
          <w:sz w:val="18"/>
          <w:szCs w:val="18"/>
        </w:rPr>
      </w:pPr>
      <w:r>
        <w:rPr>
          <w:rFonts w:ascii="宋体" w:hAnsi="宋体"/>
          <w:color w:val="000000"/>
          <w:kern w:val="0"/>
          <w:sz w:val="18"/>
          <w:szCs w:val="18"/>
        </w:rPr>
        <w:t>14.4.1 最终结清申请单</w:t>
      </w:r>
    </w:p>
    <w:p>
      <w:pPr>
        <w:spacing w:line="480" w:lineRule="exact"/>
        <w:rPr>
          <w:rFonts w:ascii="宋体" w:hAnsi="宋体"/>
          <w:color w:val="000000"/>
          <w:kern w:val="0"/>
          <w:sz w:val="18"/>
          <w:szCs w:val="18"/>
        </w:rPr>
      </w:pPr>
      <w:r>
        <w:rPr>
          <w:rFonts w:ascii="宋体" w:hAnsi="宋体"/>
          <w:color w:val="000000"/>
          <w:kern w:val="0"/>
          <w:sz w:val="18"/>
          <w:szCs w:val="18"/>
        </w:rPr>
        <w:t>承包人提交最终结清申请单的份数：</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kern w:val="0"/>
          <w:sz w:val="18"/>
          <w:szCs w:val="18"/>
        </w:rPr>
        <w:t>承包人提交最终结算申请单的期限：</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 xml:space="preserve">。 </w:t>
      </w:r>
    </w:p>
    <w:p>
      <w:pPr>
        <w:spacing w:line="480" w:lineRule="exact"/>
        <w:rPr>
          <w:rFonts w:ascii="宋体" w:hAnsi="宋体"/>
          <w:color w:val="000000"/>
          <w:sz w:val="18"/>
          <w:szCs w:val="18"/>
        </w:rPr>
      </w:pPr>
      <w:r>
        <w:rPr>
          <w:rFonts w:ascii="宋体" w:hAnsi="宋体"/>
          <w:color w:val="000000"/>
          <w:sz w:val="18"/>
          <w:szCs w:val="18"/>
        </w:rPr>
        <w:t>14.4.2 最终结清证书和支付</w:t>
      </w:r>
    </w:p>
    <w:p>
      <w:pPr>
        <w:spacing w:line="480" w:lineRule="exact"/>
        <w:rPr>
          <w:rFonts w:ascii="宋体" w:hAnsi="宋体"/>
          <w:color w:val="000000"/>
          <w:sz w:val="18"/>
          <w:szCs w:val="18"/>
        </w:rPr>
      </w:pPr>
      <w:r>
        <w:rPr>
          <w:rFonts w:ascii="宋体" w:hAnsi="宋体"/>
          <w:color w:val="000000"/>
          <w:sz w:val="18"/>
          <w:szCs w:val="18"/>
        </w:rPr>
        <w:t>（1）发包人完成最终结清申请单的</w:t>
      </w:r>
      <w:r>
        <w:rPr>
          <w:rFonts w:hint="eastAsia" w:ascii="宋体" w:hAnsi="宋体"/>
          <w:color w:val="000000"/>
          <w:sz w:val="18"/>
          <w:szCs w:val="18"/>
        </w:rPr>
        <w:t>审批</w:t>
      </w:r>
      <w:r>
        <w:rPr>
          <w:rFonts w:ascii="宋体" w:hAnsi="宋体"/>
          <w:color w:val="000000"/>
          <w:sz w:val="18"/>
          <w:szCs w:val="18"/>
        </w:rPr>
        <w:t>并颁发最终结清证书的期限：</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（2）发包人完成支付的期限：</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bookmarkEnd w:id="585"/>
    <w:bookmarkEnd w:id="586"/>
    <w:bookmarkEnd w:id="587"/>
    <w:bookmarkEnd w:id="588"/>
    <w:bookmarkEnd w:id="589"/>
    <w:bookmarkEnd w:id="590"/>
    <w:bookmarkEnd w:id="591"/>
    <w:bookmarkEnd w:id="597"/>
    <w:p>
      <w:pPr>
        <w:spacing w:line="480" w:lineRule="exact"/>
        <w:rPr>
          <w:rFonts w:ascii="宋体" w:hAnsi="宋体"/>
          <w:color w:val="000000"/>
          <w:sz w:val="18"/>
          <w:szCs w:val="18"/>
        </w:rPr>
      </w:pPr>
      <w:bookmarkStart w:id="599" w:name="_Toc351203647"/>
      <w:bookmarkStart w:id="600" w:name="_Toc267251483"/>
      <w:bookmarkStart w:id="601" w:name="_Toc267251482"/>
      <w:bookmarkStart w:id="602" w:name="_Toc267251484"/>
      <w:bookmarkStart w:id="603" w:name="_Toc267251485"/>
      <w:bookmarkStart w:id="604" w:name="_Toc267251490"/>
      <w:bookmarkStart w:id="605" w:name="_Toc267251489"/>
      <w:bookmarkStart w:id="606" w:name="_Toc267251486"/>
      <w:bookmarkStart w:id="607" w:name="_Toc267251488"/>
      <w:bookmarkStart w:id="608" w:name="_Toc267251492"/>
      <w:bookmarkStart w:id="609" w:name="_Toc267251498"/>
      <w:bookmarkStart w:id="610" w:name="_Toc267251491"/>
      <w:bookmarkStart w:id="611" w:name="_Toc267251497"/>
      <w:bookmarkStart w:id="612" w:name="_Toc267251501"/>
      <w:bookmarkStart w:id="613" w:name="_Toc267251495"/>
      <w:bookmarkStart w:id="614" w:name="_Toc267251503"/>
      <w:bookmarkStart w:id="615" w:name="_Toc267251494"/>
      <w:bookmarkStart w:id="616" w:name="_Toc267251496"/>
      <w:bookmarkStart w:id="617" w:name="_Toc267251502"/>
      <w:bookmarkStart w:id="618" w:name="_Toc267251493"/>
      <w:bookmarkStart w:id="619" w:name="_Toc267251499"/>
      <w:bookmarkStart w:id="620" w:name="_Toc267251506"/>
      <w:bookmarkStart w:id="621" w:name="_Toc267251504"/>
      <w:bookmarkStart w:id="622" w:name="_Toc267251507"/>
      <w:bookmarkStart w:id="623" w:name="_Toc267251508"/>
      <w:bookmarkStart w:id="624" w:name="_Toc267251510"/>
      <w:bookmarkStart w:id="625" w:name="_Toc267251511"/>
      <w:bookmarkStart w:id="626" w:name="_Toc267251515"/>
      <w:bookmarkStart w:id="627" w:name="_Toc267251514"/>
      <w:bookmarkStart w:id="628" w:name="_Toc267251509"/>
      <w:bookmarkStart w:id="629" w:name="_Toc267251513"/>
      <w:r>
        <w:rPr>
          <w:rFonts w:ascii="宋体" w:hAnsi="宋体"/>
          <w:color w:val="000000"/>
          <w:sz w:val="18"/>
          <w:szCs w:val="18"/>
        </w:rPr>
        <w:t>15. 缺陷责任期与保修</w:t>
      </w:r>
      <w:bookmarkEnd w:id="599"/>
    </w:p>
    <w:p>
      <w:pPr>
        <w:spacing w:line="480" w:lineRule="exact"/>
        <w:rPr>
          <w:rFonts w:ascii="宋体" w:hAnsi="宋体"/>
          <w:color w:val="000000"/>
          <w:sz w:val="18"/>
          <w:szCs w:val="18"/>
        </w:rPr>
      </w:pPr>
      <w:r>
        <w:rPr>
          <w:rFonts w:ascii="宋体" w:hAnsi="宋体"/>
          <w:color w:val="000000"/>
          <w:sz w:val="18"/>
          <w:szCs w:val="18"/>
        </w:rPr>
        <w:t>15.2缺陷责任期</w:t>
      </w:r>
      <w:bookmarkEnd w:id="600"/>
    </w:p>
    <w:p>
      <w:pPr>
        <w:spacing w:line="480" w:lineRule="exact"/>
        <w:rPr>
          <w:rFonts w:ascii="宋体" w:hAnsi="宋体"/>
          <w:color w:val="000000"/>
          <w:sz w:val="18"/>
          <w:szCs w:val="18"/>
        </w:rPr>
      </w:pPr>
      <w:r>
        <w:rPr>
          <w:rFonts w:ascii="宋体" w:hAnsi="宋体"/>
          <w:color w:val="000000"/>
          <w:sz w:val="18"/>
          <w:szCs w:val="18"/>
        </w:rPr>
        <w:t>缺陷责任期的具体期限：</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15.3 质量保证金</w:t>
      </w:r>
    </w:p>
    <w:p>
      <w:pPr>
        <w:spacing w:line="480" w:lineRule="exact"/>
        <w:rPr>
          <w:rFonts w:ascii="宋体" w:hAnsi="宋体"/>
          <w:color w:val="000000"/>
          <w:sz w:val="18"/>
          <w:szCs w:val="18"/>
        </w:rPr>
      </w:pPr>
      <w:r>
        <w:rPr>
          <w:rFonts w:hint="eastAsia" w:ascii="宋体" w:hAnsi="宋体"/>
          <w:color w:val="000000"/>
          <w:sz w:val="18"/>
          <w:szCs w:val="18"/>
        </w:rPr>
        <w:t>关于是否扣留质量保证金的约定：</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r>
        <w:rPr>
          <w:rFonts w:hint="eastAsia" w:ascii="宋体" w:hAnsi="宋体"/>
          <w:color w:val="000000"/>
          <w:sz w:val="18"/>
          <w:szCs w:val="18"/>
        </w:rPr>
        <w:t>在工程项目竣工前，承包人按专用合同条款第3.7条提供履约担保的，发包人不得同时预留工程质量保证金。</w:t>
      </w:r>
    </w:p>
    <w:p>
      <w:pPr>
        <w:spacing w:line="480" w:lineRule="exact"/>
        <w:rPr>
          <w:rFonts w:ascii="宋体" w:hAnsi="宋体"/>
          <w:color w:val="000000"/>
          <w:sz w:val="18"/>
          <w:szCs w:val="18"/>
        </w:rPr>
      </w:pPr>
      <w:r>
        <w:rPr>
          <w:rFonts w:ascii="宋体" w:hAnsi="宋体"/>
          <w:color w:val="000000"/>
          <w:sz w:val="18"/>
          <w:szCs w:val="18"/>
        </w:rPr>
        <w:t xml:space="preserve">15.3.1 </w:t>
      </w:r>
      <w:r>
        <w:rPr>
          <w:rFonts w:hint="eastAsia" w:ascii="宋体" w:hAnsi="宋体"/>
          <w:color w:val="000000"/>
          <w:sz w:val="18"/>
          <w:szCs w:val="18"/>
        </w:rPr>
        <w:t>承包人提供</w:t>
      </w:r>
      <w:r>
        <w:rPr>
          <w:rFonts w:ascii="宋体" w:hAnsi="宋体"/>
          <w:color w:val="000000"/>
          <w:sz w:val="18"/>
          <w:szCs w:val="18"/>
        </w:rPr>
        <w:t>质量保证金的</w:t>
      </w:r>
      <w:r>
        <w:rPr>
          <w:rFonts w:hint="eastAsia" w:ascii="宋体" w:hAnsi="宋体"/>
          <w:color w:val="000000"/>
          <w:sz w:val="18"/>
          <w:szCs w:val="18"/>
        </w:rPr>
        <w:t>方</w:t>
      </w:r>
      <w:r>
        <w:rPr>
          <w:rFonts w:ascii="宋体" w:hAnsi="宋体"/>
          <w:color w:val="000000"/>
          <w:sz w:val="18"/>
          <w:szCs w:val="18"/>
        </w:rPr>
        <w:t>式</w:t>
      </w:r>
    </w:p>
    <w:p>
      <w:pPr>
        <w:spacing w:line="480" w:lineRule="exact"/>
        <w:rPr>
          <w:rFonts w:ascii="宋体" w:hAnsi="宋体"/>
          <w:color w:val="000000"/>
          <w:sz w:val="18"/>
          <w:szCs w:val="18"/>
        </w:rPr>
      </w:pPr>
      <w:r>
        <w:rPr>
          <w:rFonts w:ascii="宋体" w:hAnsi="宋体"/>
          <w:color w:val="000000"/>
          <w:sz w:val="18"/>
          <w:szCs w:val="18"/>
        </w:rPr>
        <w:t>质量保证金采用以下第</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种方式：</w:t>
      </w:r>
    </w:p>
    <w:p>
      <w:pPr>
        <w:spacing w:line="480" w:lineRule="exact"/>
        <w:rPr>
          <w:rFonts w:ascii="宋体" w:hAnsi="宋体"/>
          <w:color w:val="000000"/>
          <w:kern w:val="0"/>
          <w:sz w:val="18"/>
          <w:szCs w:val="18"/>
        </w:rPr>
      </w:pPr>
      <w:r>
        <w:rPr>
          <w:rFonts w:ascii="宋体" w:hAnsi="宋体"/>
          <w:color w:val="000000"/>
          <w:kern w:val="0"/>
          <w:sz w:val="18"/>
          <w:szCs w:val="18"/>
        </w:rPr>
        <w:t>（1）质量保证金保函，保证金额为：</w:t>
      </w:r>
      <w:r>
        <w:rPr>
          <w:rFonts w:ascii="宋体" w:hAnsi="宋体"/>
          <w:color w:val="000000"/>
          <w:kern w:val="0"/>
          <w:sz w:val="18"/>
          <w:szCs w:val="18"/>
          <w:u w:val="single"/>
        </w:rPr>
        <w:t xml:space="preserve">   </w:t>
      </w:r>
      <w:r>
        <w:rPr>
          <w:rFonts w:hint="eastAsia" w:ascii="宋体" w:hAnsi="宋体"/>
          <w:color w:val="000000"/>
          <w:kern w:val="0"/>
          <w:sz w:val="18"/>
          <w:szCs w:val="18"/>
          <w:u w:val="single"/>
        </w:rPr>
        <w:t xml:space="preserve">            </w:t>
      </w:r>
      <w:r>
        <w:rPr>
          <w:rFonts w:ascii="宋体" w:hAnsi="宋体"/>
          <w:color w:val="000000"/>
          <w:kern w:val="0"/>
          <w:sz w:val="18"/>
          <w:szCs w:val="18"/>
          <w:u w:val="single"/>
        </w:rPr>
        <w:t xml:space="preserve">    </w:t>
      </w:r>
      <w:r>
        <w:rPr>
          <w:rFonts w:ascii="宋体" w:hAnsi="宋体"/>
          <w:color w:val="000000"/>
          <w:kern w:val="0"/>
          <w:sz w:val="18"/>
          <w:szCs w:val="18"/>
        </w:rPr>
        <w:t xml:space="preserve">； </w:t>
      </w:r>
    </w:p>
    <w:p>
      <w:pPr>
        <w:spacing w:line="480" w:lineRule="exact"/>
        <w:rPr>
          <w:rFonts w:ascii="宋体" w:hAnsi="宋体"/>
          <w:color w:val="000000"/>
          <w:kern w:val="0"/>
          <w:sz w:val="18"/>
          <w:szCs w:val="18"/>
        </w:rPr>
      </w:pPr>
      <w:r>
        <w:rPr>
          <w:rFonts w:ascii="宋体" w:hAnsi="宋体"/>
          <w:color w:val="000000"/>
          <w:kern w:val="0"/>
          <w:sz w:val="18"/>
          <w:szCs w:val="18"/>
        </w:rPr>
        <w:t>（2）</w:t>
      </w:r>
      <w:r>
        <w:rPr>
          <w:rFonts w:ascii="宋体" w:hAnsi="宋体"/>
          <w:color w:val="000000"/>
          <w:kern w:val="0"/>
          <w:sz w:val="18"/>
          <w:szCs w:val="18"/>
          <w:u w:val="single"/>
        </w:rPr>
        <w:t xml:space="preserve">      </w:t>
      </w:r>
      <w:r>
        <w:rPr>
          <w:rFonts w:ascii="宋体" w:hAnsi="宋体"/>
          <w:color w:val="000000"/>
          <w:kern w:val="0"/>
          <w:sz w:val="18"/>
          <w:szCs w:val="18"/>
        </w:rPr>
        <w:t>%的工程款；</w:t>
      </w:r>
    </w:p>
    <w:p>
      <w:pPr>
        <w:spacing w:line="480" w:lineRule="exact"/>
        <w:rPr>
          <w:rFonts w:ascii="宋体" w:hAnsi="宋体"/>
          <w:color w:val="000000"/>
          <w:kern w:val="0"/>
          <w:sz w:val="18"/>
          <w:szCs w:val="18"/>
        </w:rPr>
      </w:pPr>
      <w:r>
        <w:rPr>
          <w:rFonts w:ascii="宋体" w:hAnsi="宋体"/>
          <w:color w:val="000000"/>
          <w:kern w:val="0"/>
          <w:sz w:val="18"/>
          <w:szCs w:val="18"/>
        </w:rPr>
        <w:t>（3）其他</w:t>
      </w:r>
      <w:r>
        <w:rPr>
          <w:rFonts w:hint="eastAsia" w:ascii="宋体" w:hAnsi="宋体"/>
          <w:color w:val="000000"/>
          <w:kern w:val="0"/>
          <w:sz w:val="18"/>
          <w:szCs w:val="18"/>
        </w:rPr>
        <w:t>方</w:t>
      </w:r>
      <w:r>
        <w:rPr>
          <w:rFonts w:ascii="宋体" w:hAnsi="宋体"/>
          <w:color w:val="000000"/>
          <w:kern w:val="0"/>
          <w:sz w:val="18"/>
          <w:szCs w:val="18"/>
        </w:rPr>
        <w:t>式:</w:t>
      </w:r>
      <w:r>
        <w:rPr>
          <w:rFonts w:ascii="宋体" w:hAnsi="宋体"/>
          <w:color w:val="000000"/>
          <w:kern w:val="0"/>
          <w:sz w:val="18"/>
          <w:szCs w:val="18"/>
          <w:u w:val="single"/>
        </w:rPr>
        <w:t xml:space="preserve">          </w:t>
      </w:r>
      <w:r>
        <w:rPr>
          <w:rFonts w:hint="eastAsia" w:ascii="宋体" w:hAnsi="宋体"/>
          <w:color w:val="000000"/>
          <w:kern w:val="0"/>
          <w:sz w:val="18"/>
          <w:szCs w:val="18"/>
          <w:u w:val="single"/>
        </w:rPr>
        <w:t xml:space="preserve">                       </w:t>
      </w:r>
      <w:r>
        <w:rPr>
          <w:rFonts w:ascii="宋体" w:hAnsi="宋体"/>
          <w:color w:val="000000"/>
          <w:kern w:val="0"/>
          <w:sz w:val="18"/>
          <w:szCs w:val="18"/>
          <w:u w:val="single"/>
        </w:rPr>
        <w:t xml:space="preserve">      </w:t>
      </w:r>
      <w:r>
        <w:rPr>
          <w:rFonts w:ascii="宋体" w:hAnsi="宋体"/>
          <w:color w:val="000000"/>
          <w:kern w:val="0"/>
          <w:sz w:val="18"/>
          <w:szCs w:val="18"/>
        </w:rPr>
        <w:t>。</w:t>
      </w:r>
    </w:p>
    <w:p>
      <w:pPr>
        <w:spacing w:line="480" w:lineRule="exact"/>
        <w:rPr>
          <w:rFonts w:ascii="宋体" w:hAnsi="宋体"/>
          <w:color w:val="000000"/>
          <w:sz w:val="18"/>
          <w:szCs w:val="18"/>
        </w:rPr>
      </w:pPr>
      <w:r>
        <w:rPr>
          <w:rFonts w:ascii="宋体" w:hAnsi="宋体"/>
          <w:color w:val="000000"/>
          <w:sz w:val="18"/>
          <w:szCs w:val="18"/>
        </w:rPr>
        <w:t xml:space="preserve">15.3.2 质量保证金的扣留 </w:t>
      </w:r>
    </w:p>
    <w:p>
      <w:pPr>
        <w:spacing w:line="480" w:lineRule="exact"/>
        <w:rPr>
          <w:rFonts w:ascii="宋体" w:hAnsi="宋体"/>
          <w:color w:val="000000"/>
          <w:sz w:val="18"/>
          <w:szCs w:val="18"/>
        </w:rPr>
      </w:pPr>
      <w:r>
        <w:rPr>
          <w:rFonts w:ascii="宋体" w:hAnsi="宋体"/>
          <w:color w:val="000000"/>
          <w:sz w:val="18"/>
          <w:szCs w:val="18"/>
        </w:rPr>
        <w:t>质量保证金的扣留采取以下第</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种方式：</w:t>
      </w:r>
    </w:p>
    <w:p>
      <w:pPr>
        <w:spacing w:line="480" w:lineRule="exact"/>
        <w:rPr>
          <w:rFonts w:ascii="宋体" w:hAnsi="宋体"/>
          <w:color w:val="000000"/>
          <w:kern w:val="0"/>
          <w:sz w:val="18"/>
          <w:szCs w:val="18"/>
        </w:rPr>
      </w:pPr>
      <w:r>
        <w:rPr>
          <w:rFonts w:ascii="宋体" w:hAnsi="宋体"/>
          <w:color w:val="000000"/>
          <w:kern w:val="0"/>
          <w:sz w:val="18"/>
          <w:szCs w:val="18"/>
        </w:rPr>
        <w:t>（1）在支付工程进度款时逐次扣留，在此情形下，质量保证金的计算基数不包括预付款的支付、扣回以及价格调整的金额；</w:t>
      </w:r>
    </w:p>
    <w:p>
      <w:pPr>
        <w:spacing w:line="480" w:lineRule="exact"/>
        <w:rPr>
          <w:rFonts w:ascii="宋体" w:hAnsi="宋体"/>
          <w:color w:val="000000"/>
          <w:kern w:val="0"/>
          <w:sz w:val="18"/>
          <w:szCs w:val="18"/>
        </w:rPr>
      </w:pPr>
      <w:r>
        <w:rPr>
          <w:rFonts w:ascii="宋体" w:hAnsi="宋体"/>
          <w:color w:val="000000"/>
          <w:kern w:val="0"/>
          <w:sz w:val="18"/>
          <w:szCs w:val="18"/>
        </w:rPr>
        <w:t>（2）工程竣工结算时一次性扣留质量保证金；</w:t>
      </w:r>
    </w:p>
    <w:p>
      <w:pPr>
        <w:spacing w:line="480" w:lineRule="exact"/>
        <w:rPr>
          <w:rFonts w:ascii="宋体" w:hAnsi="宋体"/>
          <w:color w:val="000000"/>
          <w:kern w:val="0"/>
          <w:sz w:val="18"/>
          <w:szCs w:val="18"/>
        </w:rPr>
      </w:pPr>
      <w:r>
        <w:rPr>
          <w:rFonts w:ascii="宋体" w:hAnsi="宋体"/>
          <w:color w:val="000000"/>
          <w:kern w:val="0"/>
          <w:sz w:val="18"/>
          <w:szCs w:val="18"/>
        </w:rPr>
        <w:t>（3）其他扣留方式:</w:t>
      </w:r>
      <w:r>
        <w:rPr>
          <w:rFonts w:ascii="宋体" w:hAnsi="宋体"/>
          <w:color w:val="000000"/>
          <w:kern w:val="0"/>
          <w:sz w:val="18"/>
          <w:szCs w:val="18"/>
          <w:u w:val="single"/>
        </w:rPr>
        <w:t xml:space="preserve">             </w:t>
      </w:r>
      <w:r>
        <w:rPr>
          <w:rFonts w:hint="eastAsia" w:ascii="宋体" w:hAnsi="宋体"/>
          <w:color w:val="000000"/>
          <w:kern w:val="0"/>
          <w:sz w:val="18"/>
          <w:szCs w:val="18"/>
          <w:u w:val="single"/>
        </w:rPr>
        <w:t xml:space="preserve">   </w:t>
      </w:r>
      <w:r>
        <w:rPr>
          <w:rFonts w:ascii="宋体" w:hAnsi="宋体"/>
          <w:color w:val="000000"/>
          <w:kern w:val="0"/>
          <w:sz w:val="18"/>
          <w:szCs w:val="18"/>
          <w:u w:val="single"/>
        </w:rPr>
        <w:t xml:space="preserve">  </w:t>
      </w:r>
      <w:r>
        <w:rPr>
          <w:rFonts w:hint="eastAsia" w:ascii="宋体" w:hAnsi="宋体"/>
          <w:color w:val="000000"/>
          <w:kern w:val="0"/>
          <w:sz w:val="18"/>
          <w:szCs w:val="18"/>
          <w:u w:val="single"/>
        </w:rPr>
        <w:t xml:space="preserve">               </w:t>
      </w:r>
      <w:r>
        <w:rPr>
          <w:rFonts w:ascii="宋体" w:hAnsi="宋体"/>
          <w:color w:val="000000"/>
          <w:kern w:val="0"/>
          <w:sz w:val="18"/>
          <w:szCs w:val="18"/>
          <w:u w:val="single"/>
        </w:rPr>
        <w:t xml:space="preserve">    </w:t>
      </w:r>
      <w:r>
        <w:rPr>
          <w:rFonts w:ascii="宋体" w:hAnsi="宋体"/>
          <w:color w:val="000000"/>
          <w:kern w:val="0"/>
          <w:sz w:val="18"/>
          <w:szCs w:val="18"/>
        </w:rPr>
        <w:t>。</w:t>
      </w:r>
    </w:p>
    <w:p>
      <w:pPr>
        <w:spacing w:line="480" w:lineRule="exact"/>
        <w:rPr>
          <w:rFonts w:ascii="宋体" w:hAnsi="宋体"/>
          <w:color w:val="000000"/>
          <w:sz w:val="18"/>
          <w:szCs w:val="18"/>
        </w:rPr>
      </w:pPr>
      <w:r>
        <w:rPr>
          <w:rFonts w:ascii="宋体" w:hAnsi="宋体"/>
          <w:color w:val="000000"/>
          <w:sz w:val="18"/>
          <w:szCs w:val="18"/>
        </w:rPr>
        <w:t>关于质量保证金的补充约定：</w:t>
      </w:r>
      <w:r>
        <w:rPr>
          <w:rFonts w:ascii="宋体" w:hAnsi="宋体"/>
          <w:color w:val="000000"/>
          <w:kern w:val="0"/>
          <w:sz w:val="18"/>
          <w:szCs w:val="18"/>
          <w:u w:val="single"/>
        </w:rPr>
        <w:t xml:space="preserve">          </w:t>
      </w:r>
      <w:r>
        <w:rPr>
          <w:rFonts w:hint="eastAsia" w:ascii="宋体" w:hAnsi="宋体"/>
          <w:color w:val="000000"/>
          <w:kern w:val="0"/>
          <w:sz w:val="18"/>
          <w:szCs w:val="18"/>
          <w:u w:val="single"/>
        </w:rPr>
        <w:t xml:space="preserve">                 </w:t>
      </w:r>
      <w:r>
        <w:rPr>
          <w:rFonts w:ascii="宋体" w:hAnsi="宋体"/>
          <w:color w:val="000000"/>
          <w:kern w:val="0"/>
          <w:sz w:val="18"/>
          <w:szCs w:val="18"/>
        </w:rPr>
        <w:t>。</w:t>
      </w:r>
    </w:p>
    <w:bookmarkEnd w:id="601"/>
    <w:bookmarkEnd w:id="602"/>
    <w:p>
      <w:pPr>
        <w:spacing w:line="480" w:lineRule="exact"/>
        <w:rPr>
          <w:rFonts w:ascii="宋体" w:hAnsi="宋体"/>
          <w:color w:val="000000"/>
          <w:sz w:val="18"/>
          <w:szCs w:val="18"/>
        </w:rPr>
      </w:pPr>
      <w:r>
        <w:rPr>
          <w:rFonts w:ascii="宋体" w:hAnsi="宋体"/>
          <w:color w:val="000000"/>
          <w:sz w:val="18"/>
          <w:szCs w:val="18"/>
        </w:rPr>
        <w:t>15.4保修</w:t>
      </w:r>
    </w:p>
    <w:bookmarkEnd w:id="603"/>
    <w:p>
      <w:pPr>
        <w:spacing w:line="480" w:lineRule="exact"/>
        <w:rPr>
          <w:rFonts w:ascii="宋体" w:hAnsi="宋体"/>
          <w:color w:val="000000"/>
          <w:sz w:val="18"/>
          <w:szCs w:val="18"/>
        </w:rPr>
      </w:pPr>
      <w:r>
        <w:rPr>
          <w:rFonts w:ascii="宋体" w:hAnsi="宋体"/>
          <w:color w:val="000000"/>
          <w:sz w:val="18"/>
          <w:szCs w:val="18"/>
        </w:rPr>
        <w:t>15.4.1 保修责任</w:t>
      </w:r>
    </w:p>
    <w:p>
      <w:pPr>
        <w:spacing w:line="480" w:lineRule="exact"/>
        <w:rPr>
          <w:rFonts w:ascii="宋体" w:hAnsi="宋体"/>
          <w:color w:val="000000"/>
          <w:kern w:val="0"/>
          <w:sz w:val="18"/>
          <w:szCs w:val="18"/>
        </w:rPr>
      </w:pPr>
      <w:r>
        <w:rPr>
          <w:rFonts w:ascii="宋体" w:hAnsi="宋体"/>
          <w:color w:val="000000"/>
          <w:sz w:val="18"/>
          <w:szCs w:val="18"/>
        </w:rPr>
        <w:t>工程保修期为：</w:t>
      </w:r>
      <w:r>
        <w:rPr>
          <w:rFonts w:ascii="宋体" w:hAnsi="宋体"/>
          <w:color w:val="000000"/>
          <w:kern w:val="0"/>
          <w:sz w:val="18"/>
          <w:szCs w:val="18"/>
          <w:u w:val="single"/>
        </w:rPr>
        <w:t xml:space="preserve">                     </w:t>
      </w:r>
      <w:r>
        <w:rPr>
          <w:rFonts w:hint="eastAsia" w:ascii="宋体" w:hAnsi="宋体"/>
          <w:color w:val="000000"/>
          <w:kern w:val="0"/>
          <w:sz w:val="18"/>
          <w:szCs w:val="18"/>
          <w:u w:val="single"/>
        </w:rPr>
        <w:t xml:space="preserve">                </w:t>
      </w:r>
      <w:r>
        <w:rPr>
          <w:rFonts w:ascii="宋体" w:hAnsi="宋体"/>
          <w:color w:val="000000"/>
          <w:kern w:val="0"/>
          <w:sz w:val="18"/>
          <w:szCs w:val="18"/>
          <w:u w:val="single"/>
        </w:rPr>
        <w:t xml:space="preserve">  </w:t>
      </w:r>
      <w:r>
        <w:rPr>
          <w:rFonts w:ascii="宋体" w:hAnsi="宋体"/>
          <w:color w:val="000000"/>
          <w:kern w:val="0"/>
          <w:sz w:val="18"/>
          <w:szCs w:val="18"/>
        </w:rPr>
        <w:t>。</w:t>
      </w:r>
    </w:p>
    <w:p>
      <w:pPr>
        <w:spacing w:line="480" w:lineRule="exact"/>
        <w:rPr>
          <w:rFonts w:ascii="宋体" w:hAnsi="宋体"/>
          <w:color w:val="000000"/>
          <w:sz w:val="18"/>
          <w:szCs w:val="18"/>
        </w:rPr>
      </w:pPr>
      <w:r>
        <w:rPr>
          <w:rFonts w:ascii="宋体" w:hAnsi="宋体"/>
          <w:color w:val="000000"/>
          <w:sz w:val="18"/>
          <w:szCs w:val="18"/>
        </w:rPr>
        <w:t>15.4.3 修复通知</w:t>
      </w:r>
    </w:p>
    <w:p>
      <w:pPr>
        <w:spacing w:line="480" w:lineRule="exact"/>
        <w:rPr>
          <w:rFonts w:ascii="宋体" w:hAnsi="宋体"/>
          <w:color w:val="000000"/>
          <w:kern w:val="0"/>
          <w:sz w:val="18"/>
          <w:szCs w:val="18"/>
        </w:rPr>
      </w:pPr>
      <w:r>
        <w:rPr>
          <w:rFonts w:ascii="宋体" w:hAnsi="宋体"/>
          <w:color w:val="000000"/>
          <w:kern w:val="0"/>
          <w:sz w:val="18"/>
          <w:szCs w:val="18"/>
        </w:rPr>
        <w:t>承包人收到保修通知并到达工程现场的合理时间：</w:t>
      </w:r>
      <w:r>
        <w:rPr>
          <w:rFonts w:ascii="宋体" w:hAnsi="宋体"/>
          <w:color w:val="000000"/>
          <w:kern w:val="0"/>
          <w:sz w:val="18"/>
          <w:szCs w:val="18"/>
          <w:u w:val="single"/>
        </w:rPr>
        <w:t xml:space="preserve">    </w:t>
      </w:r>
      <w:r>
        <w:rPr>
          <w:rFonts w:hint="eastAsia" w:ascii="宋体" w:hAnsi="宋体"/>
          <w:color w:val="000000"/>
          <w:kern w:val="0"/>
          <w:sz w:val="18"/>
          <w:szCs w:val="18"/>
          <w:u w:val="single"/>
        </w:rPr>
        <w:t xml:space="preserve">          </w:t>
      </w:r>
      <w:r>
        <w:rPr>
          <w:rFonts w:ascii="宋体" w:hAnsi="宋体"/>
          <w:color w:val="000000"/>
          <w:kern w:val="0"/>
          <w:sz w:val="18"/>
          <w:szCs w:val="18"/>
          <w:u w:val="single"/>
        </w:rPr>
        <w:t xml:space="preserve">    </w:t>
      </w:r>
      <w:r>
        <w:rPr>
          <w:rFonts w:ascii="宋体" w:hAnsi="宋体"/>
          <w:color w:val="000000"/>
          <w:kern w:val="0"/>
          <w:sz w:val="18"/>
          <w:szCs w:val="18"/>
        </w:rPr>
        <w:t>。</w:t>
      </w:r>
    </w:p>
    <w:bookmarkEnd w:id="604"/>
    <w:bookmarkEnd w:id="605"/>
    <w:bookmarkEnd w:id="606"/>
    <w:bookmarkEnd w:id="607"/>
    <w:p>
      <w:pPr>
        <w:spacing w:line="480" w:lineRule="exact"/>
        <w:rPr>
          <w:rFonts w:ascii="宋体" w:hAnsi="宋体"/>
          <w:color w:val="000000"/>
          <w:sz w:val="18"/>
          <w:szCs w:val="18"/>
        </w:rPr>
      </w:pPr>
      <w:bookmarkStart w:id="630" w:name="_Toc351203648"/>
      <w:bookmarkStart w:id="631" w:name="_Toc280868717"/>
      <w:bookmarkStart w:id="632" w:name="_Toc280868718"/>
      <w:r>
        <w:rPr>
          <w:rFonts w:ascii="宋体" w:hAnsi="宋体"/>
          <w:color w:val="000000"/>
          <w:sz w:val="18"/>
          <w:szCs w:val="18"/>
        </w:rPr>
        <w:t>16. 违约</w:t>
      </w:r>
      <w:bookmarkEnd w:id="630"/>
    </w:p>
    <w:p>
      <w:pPr>
        <w:spacing w:line="480" w:lineRule="exact"/>
        <w:rPr>
          <w:rFonts w:ascii="宋体" w:hAnsi="宋体"/>
          <w:color w:val="000000"/>
          <w:sz w:val="18"/>
          <w:szCs w:val="18"/>
        </w:rPr>
      </w:pPr>
      <w:r>
        <w:rPr>
          <w:rFonts w:ascii="宋体" w:hAnsi="宋体"/>
          <w:color w:val="000000"/>
          <w:sz w:val="18"/>
          <w:szCs w:val="18"/>
        </w:rPr>
        <w:t>16.1 发包人违约</w:t>
      </w:r>
    </w:p>
    <w:p>
      <w:pPr>
        <w:spacing w:line="480" w:lineRule="exact"/>
        <w:rPr>
          <w:rFonts w:ascii="宋体" w:hAnsi="宋体"/>
          <w:color w:val="000000"/>
          <w:sz w:val="18"/>
          <w:szCs w:val="18"/>
        </w:rPr>
      </w:pPr>
      <w:r>
        <w:rPr>
          <w:rFonts w:ascii="宋体" w:hAnsi="宋体"/>
          <w:color w:val="000000"/>
          <w:sz w:val="18"/>
          <w:szCs w:val="18"/>
        </w:rPr>
        <w:t>16.1.1发包人违约的情形</w:t>
      </w:r>
    </w:p>
    <w:p>
      <w:pPr>
        <w:spacing w:line="480" w:lineRule="exact"/>
        <w:rPr>
          <w:rFonts w:ascii="宋体" w:hAnsi="宋体"/>
          <w:color w:val="000000"/>
          <w:kern w:val="0"/>
          <w:sz w:val="18"/>
          <w:szCs w:val="18"/>
        </w:rPr>
      </w:pPr>
      <w:r>
        <w:rPr>
          <w:rFonts w:ascii="宋体" w:hAnsi="宋体"/>
          <w:color w:val="000000"/>
          <w:kern w:val="0"/>
          <w:sz w:val="18"/>
          <w:szCs w:val="18"/>
        </w:rPr>
        <w:t>发包人违约的其他情形：</w:t>
      </w:r>
      <w:r>
        <w:rPr>
          <w:rFonts w:ascii="宋体" w:hAnsi="宋体"/>
          <w:color w:val="000000"/>
          <w:kern w:val="0"/>
          <w:sz w:val="18"/>
          <w:szCs w:val="18"/>
          <w:u w:val="single"/>
        </w:rPr>
        <w:t xml:space="preserve">                 </w:t>
      </w:r>
      <w:r>
        <w:rPr>
          <w:rFonts w:hint="eastAsia" w:ascii="宋体" w:hAnsi="宋体"/>
          <w:color w:val="000000"/>
          <w:kern w:val="0"/>
          <w:sz w:val="18"/>
          <w:szCs w:val="18"/>
          <w:u w:val="single"/>
        </w:rPr>
        <w:t xml:space="preserve">       </w:t>
      </w:r>
      <w:r>
        <w:rPr>
          <w:rFonts w:ascii="宋体" w:hAnsi="宋体"/>
          <w:color w:val="000000"/>
          <w:kern w:val="0"/>
          <w:sz w:val="18"/>
          <w:szCs w:val="18"/>
          <w:u w:val="single"/>
        </w:rPr>
        <w:t xml:space="preserve">       </w:t>
      </w:r>
      <w:r>
        <w:rPr>
          <w:rFonts w:ascii="宋体" w:hAnsi="宋体"/>
          <w:color w:val="000000"/>
          <w:kern w:val="0"/>
          <w:sz w:val="18"/>
          <w:szCs w:val="18"/>
        </w:rPr>
        <w:t>。</w:t>
      </w:r>
    </w:p>
    <w:p>
      <w:pPr>
        <w:spacing w:line="480" w:lineRule="exact"/>
        <w:rPr>
          <w:rFonts w:ascii="宋体" w:hAnsi="宋体"/>
          <w:color w:val="000000"/>
          <w:kern w:val="0"/>
          <w:sz w:val="18"/>
          <w:szCs w:val="18"/>
        </w:rPr>
      </w:pPr>
      <w:r>
        <w:rPr>
          <w:rFonts w:ascii="宋体" w:hAnsi="宋体"/>
          <w:color w:val="000000"/>
          <w:kern w:val="0"/>
          <w:sz w:val="18"/>
          <w:szCs w:val="18"/>
        </w:rPr>
        <w:t xml:space="preserve">    16.1.2 发包人违约的责任</w:t>
      </w:r>
    </w:p>
    <w:p>
      <w:pPr>
        <w:spacing w:line="480" w:lineRule="exact"/>
        <w:rPr>
          <w:rFonts w:ascii="宋体" w:hAnsi="宋体"/>
          <w:color w:val="000000"/>
          <w:kern w:val="0"/>
          <w:sz w:val="18"/>
          <w:szCs w:val="18"/>
        </w:rPr>
      </w:pPr>
      <w:r>
        <w:rPr>
          <w:rFonts w:ascii="宋体" w:hAnsi="宋体"/>
          <w:color w:val="000000"/>
          <w:kern w:val="0"/>
          <w:sz w:val="18"/>
          <w:szCs w:val="18"/>
        </w:rPr>
        <w:t>发包人违约责任的承担方式和计算方法：</w:t>
      </w:r>
    </w:p>
    <w:p>
      <w:pPr>
        <w:spacing w:line="480" w:lineRule="exact"/>
        <w:rPr>
          <w:rFonts w:ascii="宋体" w:hAnsi="宋体"/>
          <w:color w:val="000000"/>
          <w:kern w:val="0"/>
          <w:sz w:val="18"/>
          <w:szCs w:val="18"/>
          <w:u w:val="single"/>
        </w:rPr>
      </w:pPr>
      <w:r>
        <w:rPr>
          <w:rFonts w:ascii="宋体" w:hAnsi="宋体"/>
          <w:color w:val="000000"/>
          <w:kern w:val="0"/>
          <w:sz w:val="18"/>
          <w:szCs w:val="18"/>
        </w:rPr>
        <w:t>（1）因发包人原因未能在计划开工日期前7天内下达开工通知的违约责任：</w:t>
      </w:r>
      <w:r>
        <w:rPr>
          <w:rFonts w:ascii="宋体" w:hAnsi="宋体"/>
          <w:color w:val="000000"/>
          <w:kern w:val="0"/>
          <w:sz w:val="18"/>
          <w:szCs w:val="18"/>
          <w:u w:val="single"/>
        </w:rPr>
        <w:t xml:space="preserve"> </w:t>
      </w:r>
      <w:r>
        <w:rPr>
          <w:rFonts w:hint="eastAsia" w:ascii="宋体" w:hAnsi="宋体"/>
          <w:color w:val="000000"/>
          <w:kern w:val="0"/>
          <w:sz w:val="18"/>
          <w:szCs w:val="18"/>
          <w:u w:val="single"/>
        </w:rPr>
        <w:t xml:space="preserve"> </w:t>
      </w:r>
      <w:r>
        <w:rPr>
          <w:rFonts w:ascii="宋体" w:hAnsi="宋体"/>
          <w:color w:val="000000"/>
          <w:kern w:val="0"/>
          <w:sz w:val="18"/>
          <w:szCs w:val="18"/>
          <w:u w:val="single"/>
        </w:rPr>
        <w:t xml:space="preserve"> </w:t>
      </w:r>
      <w:r>
        <w:rPr>
          <w:rFonts w:hint="eastAsia" w:ascii="宋体" w:hAnsi="宋体"/>
          <w:color w:val="000000"/>
          <w:kern w:val="0"/>
          <w:sz w:val="18"/>
          <w:szCs w:val="18"/>
          <w:u w:val="single"/>
        </w:rPr>
        <w:t xml:space="preserve"> </w:t>
      </w:r>
      <w:r>
        <w:rPr>
          <w:rFonts w:ascii="宋体" w:hAnsi="宋体"/>
          <w:color w:val="000000"/>
          <w:kern w:val="0"/>
          <w:sz w:val="18"/>
          <w:szCs w:val="18"/>
        </w:rPr>
        <w:t>。</w:t>
      </w:r>
    </w:p>
    <w:p>
      <w:pPr>
        <w:spacing w:line="480" w:lineRule="exact"/>
        <w:rPr>
          <w:rFonts w:ascii="宋体" w:hAnsi="宋体"/>
          <w:color w:val="000000"/>
          <w:kern w:val="0"/>
          <w:sz w:val="18"/>
          <w:szCs w:val="18"/>
        </w:rPr>
      </w:pPr>
      <w:r>
        <w:rPr>
          <w:rFonts w:ascii="宋体" w:hAnsi="宋体"/>
          <w:color w:val="000000"/>
          <w:kern w:val="0"/>
          <w:sz w:val="18"/>
          <w:szCs w:val="18"/>
        </w:rPr>
        <w:t>（2）因发包人原因未能按合同约定支付合同价款的违约责任：</w:t>
      </w:r>
      <w:r>
        <w:rPr>
          <w:rFonts w:ascii="宋体" w:hAnsi="宋体"/>
          <w:color w:val="000000"/>
          <w:kern w:val="0"/>
          <w:sz w:val="18"/>
          <w:szCs w:val="18"/>
          <w:u w:val="single"/>
        </w:rPr>
        <w:t xml:space="preserve">  </w:t>
      </w:r>
      <w:r>
        <w:rPr>
          <w:rFonts w:hint="eastAsia" w:ascii="宋体" w:hAnsi="宋体"/>
          <w:color w:val="000000"/>
          <w:kern w:val="0"/>
          <w:sz w:val="18"/>
          <w:szCs w:val="18"/>
          <w:u w:val="single"/>
        </w:rPr>
        <w:t xml:space="preserve">     </w:t>
      </w:r>
      <w:r>
        <w:rPr>
          <w:rFonts w:ascii="宋体" w:hAnsi="宋体"/>
          <w:color w:val="000000"/>
          <w:kern w:val="0"/>
          <w:sz w:val="18"/>
          <w:szCs w:val="18"/>
          <w:u w:val="single"/>
        </w:rPr>
        <w:t xml:space="preserve">  </w:t>
      </w:r>
      <w:r>
        <w:rPr>
          <w:rFonts w:ascii="宋体" w:hAnsi="宋体"/>
          <w:color w:val="000000"/>
          <w:kern w:val="0"/>
          <w:sz w:val="18"/>
          <w:szCs w:val="18"/>
        </w:rPr>
        <w:t>。</w:t>
      </w:r>
    </w:p>
    <w:p>
      <w:pPr>
        <w:spacing w:line="480" w:lineRule="exact"/>
        <w:rPr>
          <w:rFonts w:ascii="宋体" w:hAnsi="宋体"/>
          <w:color w:val="000000"/>
          <w:kern w:val="0"/>
          <w:sz w:val="18"/>
          <w:szCs w:val="18"/>
        </w:rPr>
      </w:pPr>
      <w:r>
        <w:rPr>
          <w:rFonts w:ascii="宋体" w:hAnsi="宋体"/>
          <w:color w:val="000000"/>
          <w:kern w:val="0"/>
          <w:sz w:val="18"/>
          <w:szCs w:val="18"/>
        </w:rPr>
        <w:t>（3）发包人违反第10.1款</w:t>
      </w:r>
      <w:r>
        <w:rPr>
          <w:rFonts w:hint="eastAsia" w:ascii="宋体" w:hAnsi="宋体"/>
          <w:color w:val="000000"/>
          <w:kern w:val="0"/>
          <w:sz w:val="18"/>
          <w:szCs w:val="18"/>
        </w:rPr>
        <w:t>〔</w:t>
      </w:r>
      <w:r>
        <w:rPr>
          <w:rFonts w:ascii="宋体" w:hAnsi="宋体"/>
          <w:color w:val="000000"/>
          <w:kern w:val="0"/>
          <w:sz w:val="18"/>
          <w:szCs w:val="18"/>
        </w:rPr>
        <w:t>变更的范围</w:t>
      </w:r>
      <w:r>
        <w:rPr>
          <w:rFonts w:hint="eastAsia" w:ascii="宋体" w:hAnsi="宋体"/>
          <w:color w:val="000000"/>
          <w:kern w:val="0"/>
          <w:sz w:val="18"/>
          <w:szCs w:val="18"/>
        </w:rPr>
        <w:t>〕</w:t>
      </w:r>
      <w:r>
        <w:rPr>
          <w:rFonts w:ascii="宋体" w:hAnsi="宋体"/>
          <w:color w:val="000000"/>
          <w:kern w:val="0"/>
          <w:sz w:val="18"/>
          <w:szCs w:val="18"/>
        </w:rPr>
        <w:t>第（2）项约定，自行实施被取消的工作或转由他人实施的违约责任：</w:t>
      </w:r>
      <w:r>
        <w:rPr>
          <w:rFonts w:ascii="宋体" w:hAnsi="宋体"/>
          <w:color w:val="000000"/>
          <w:kern w:val="0"/>
          <w:sz w:val="18"/>
          <w:szCs w:val="18"/>
          <w:u w:val="single"/>
        </w:rPr>
        <w:t xml:space="preserve">      </w:t>
      </w:r>
      <w:r>
        <w:rPr>
          <w:rFonts w:hint="eastAsia" w:ascii="宋体" w:hAnsi="宋体"/>
          <w:color w:val="000000"/>
          <w:kern w:val="0"/>
          <w:sz w:val="18"/>
          <w:szCs w:val="18"/>
          <w:u w:val="single"/>
        </w:rPr>
        <w:t xml:space="preserve">                       </w:t>
      </w:r>
      <w:r>
        <w:rPr>
          <w:rFonts w:ascii="宋体" w:hAnsi="宋体"/>
          <w:color w:val="000000"/>
          <w:kern w:val="0"/>
          <w:sz w:val="18"/>
          <w:szCs w:val="18"/>
          <w:u w:val="single"/>
        </w:rPr>
        <w:t xml:space="preserve"> </w:t>
      </w:r>
      <w:r>
        <w:rPr>
          <w:rFonts w:ascii="宋体" w:hAnsi="宋体"/>
          <w:color w:val="000000"/>
          <w:kern w:val="0"/>
          <w:sz w:val="18"/>
          <w:szCs w:val="18"/>
        </w:rPr>
        <w:t>。</w:t>
      </w:r>
    </w:p>
    <w:p>
      <w:pPr>
        <w:spacing w:line="480" w:lineRule="exact"/>
        <w:rPr>
          <w:rFonts w:ascii="宋体" w:hAnsi="宋体"/>
          <w:color w:val="000000"/>
          <w:kern w:val="0"/>
          <w:sz w:val="18"/>
          <w:szCs w:val="18"/>
        </w:rPr>
      </w:pPr>
      <w:r>
        <w:rPr>
          <w:rFonts w:ascii="宋体" w:hAnsi="宋体"/>
          <w:color w:val="000000"/>
          <w:kern w:val="0"/>
          <w:sz w:val="18"/>
          <w:szCs w:val="18"/>
        </w:rPr>
        <w:t>（4）发包人提供的材料、工程设备的规格、数量或质量不符合合同约定，或因发包人原因导致交货日期延误或交货地点变更等情况的违约责任：</w:t>
      </w:r>
      <w:r>
        <w:rPr>
          <w:rFonts w:hint="eastAsia" w:ascii="宋体" w:hAnsi="宋体"/>
          <w:color w:val="000000"/>
          <w:kern w:val="0"/>
          <w:sz w:val="18"/>
          <w:szCs w:val="18"/>
          <w:u w:val="single"/>
        </w:rPr>
        <w:t xml:space="preserve">      </w:t>
      </w:r>
      <w:r>
        <w:rPr>
          <w:rFonts w:ascii="宋体" w:hAnsi="宋体"/>
          <w:color w:val="000000"/>
          <w:kern w:val="0"/>
          <w:sz w:val="18"/>
          <w:szCs w:val="18"/>
          <w:u w:val="single"/>
        </w:rPr>
        <w:t xml:space="preserve">      </w:t>
      </w:r>
      <w:r>
        <w:rPr>
          <w:rFonts w:ascii="宋体" w:hAnsi="宋体"/>
          <w:color w:val="000000"/>
          <w:kern w:val="0"/>
          <w:sz w:val="18"/>
          <w:szCs w:val="18"/>
        </w:rPr>
        <w:t>。</w:t>
      </w:r>
    </w:p>
    <w:p>
      <w:pPr>
        <w:spacing w:line="480" w:lineRule="exact"/>
        <w:rPr>
          <w:rFonts w:ascii="宋体" w:hAnsi="宋体"/>
          <w:color w:val="000000"/>
          <w:kern w:val="0"/>
          <w:sz w:val="18"/>
          <w:szCs w:val="18"/>
        </w:rPr>
      </w:pPr>
      <w:r>
        <w:rPr>
          <w:rFonts w:ascii="宋体" w:hAnsi="宋体"/>
          <w:color w:val="000000"/>
          <w:kern w:val="0"/>
          <w:sz w:val="18"/>
          <w:szCs w:val="18"/>
        </w:rPr>
        <w:t>（5）因发包人违反合同约定造成暂停施工的违约责任：</w:t>
      </w:r>
      <w:r>
        <w:rPr>
          <w:rFonts w:ascii="宋体" w:hAnsi="宋体"/>
          <w:color w:val="000000"/>
          <w:kern w:val="0"/>
          <w:sz w:val="18"/>
          <w:szCs w:val="18"/>
          <w:u w:val="single"/>
        </w:rPr>
        <w:t xml:space="preserve">    </w:t>
      </w:r>
      <w:r>
        <w:rPr>
          <w:rFonts w:hint="eastAsia" w:ascii="宋体" w:hAnsi="宋体"/>
          <w:color w:val="000000"/>
          <w:kern w:val="0"/>
          <w:sz w:val="18"/>
          <w:szCs w:val="18"/>
          <w:u w:val="single"/>
        </w:rPr>
        <w:t xml:space="preserve">       </w:t>
      </w:r>
      <w:r>
        <w:rPr>
          <w:rFonts w:ascii="宋体" w:hAnsi="宋体"/>
          <w:color w:val="000000"/>
          <w:kern w:val="0"/>
          <w:sz w:val="18"/>
          <w:szCs w:val="18"/>
          <w:u w:val="single"/>
        </w:rPr>
        <w:t xml:space="preserve"> </w:t>
      </w:r>
      <w:r>
        <w:rPr>
          <w:rFonts w:ascii="宋体" w:hAnsi="宋体"/>
          <w:color w:val="000000"/>
          <w:kern w:val="0"/>
          <w:sz w:val="18"/>
          <w:szCs w:val="18"/>
        </w:rPr>
        <w:t>。</w:t>
      </w:r>
    </w:p>
    <w:p>
      <w:pPr>
        <w:spacing w:line="480" w:lineRule="exact"/>
        <w:rPr>
          <w:rFonts w:ascii="宋体" w:hAnsi="宋体"/>
          <w:color w:val="000000"/>
          <w:kern w:val="0"/>
          <w:sz w:val="18"/>
          <w:szCs w:val="18"/>
        </w:rPr>
      </w:pPr>
      <w:r>
        <w:rPr>
          <w:rFonts w:ascii="宋体" w:hAnsi="宋体"/>
          <w:color w:val="000000"/>
          <w:kern w:val="0"/>
          <w:sz w:val="18"/>
          <w:szCs w:val="18"/>
        </w:rPr>
        <w:t>（6）发包人无正当理由没有在约定期限内发出复工指示，导致承包人无法复工的违约责任：</w:t>
      </w:r>
      <w:r>
        <w:rPr>
          <w:rFonts w:ascii="宋体" w:hAnsi="宋体"/>
          <w:color w:val="000000"/>
          <w:kern w:val="0"/>
          <w:sz w:val="18"/>
          <w:szCs w:val="18"/>
          <w:u w:val="single"/>
        </w:rPr>
        <w:t xml:space="preserve">               </w:t>
      </w:r>
      <w:r>
        <w:rPr>
          <w:rFonts w:hint="eastAsia" w:ascii="宋体" w:hAnsi="宋体"/>
          <w:color w:val="000000"/>
          <w:kern w:val="0"/>
          <w:sz w:val="18"/>
          <w:szCs w:val="18"/>
          <w:u w:val="single"/>
        </w:rPr>
        <w:t xml:space="preserve">      </w:t>
      </w:r>
      <w:r>
        <w:rPr>
          <w:rFonts w:ascii="宋体" w:hAnsi="宋体"/>
          <w:color w:val="000000"/>
          <w:kern w:val="0"/>
          <w:sz w:val="18"/>
          <w:szCs w:val="18"/>
          <w:u w:val="single"/>
        </w:rPr>
        <w:t xml:space="preserve">    </w:t>
      </w:r>
      <w:r>
        <w:rPr>
          <w:rFonts w:hint="eastAsia" w:ascii="宋体" w:hAnsi="宋体"/>
          <w:color w:val="000000"/>
          <w:kern w:val="0"/>
          <w:sz w:val="18"/>
          <w:szCs w:val="18"/>
          <w:u w:val="single"/>
        </w:rPr>
        <w:t xml:space="preserve"> </w:t>
      </w:r>
      <w:r>
        <w:rPr>
          <w:rFonts w:ascii="宋体" w:hAnsi="宋体"/>
          <w:color w:val="000000"/>
          <w:kern w:val="0"/>
          <w:sz w:val="18"/>
          <w:szCs w:val="18"/>
          <w:u w:val="single"/>
        </w:rPr>
        <w:t xml:space="preserve">     </w:t>
      </w:r>
      <w:r>
        <w:rPr>
          <w:rFonts w:ascii="宋体" w:hAnsi="宋体"/>
          <w:color w:val="000000"/>
          <w:kern w:val="0"/>
          <w:sz w:val="18"/>
          <w:szCs w:val="18"/>
        </w:rPr>
        <w:t>。</w:t>
      </w:r>
    </w:p>
    <w:p>
      <w:pPr>
        <w:spacing w:line="480" w:lineRule="exact"/>
        <w:rPr>
          <w:rFonts w:ascii="宋体" w:hAnsi="宋体"/>
          <w:color w:val="000000"/>
          <w:kern w:val="0"/>
          <w:sz w:val="18"/>
          <w:szCs w:val="18"/>
        </w:rPr>
      </w:pPr>
      <w:r>
        <w:rPr>
          <w:rFonts w:ascii="宋体" w:hAnsi="宋体"/>
          <w:color w:val="000000"/>
          <w:kern w:val="0"/>
          <w:sz w:val="18"/>
          <w:szCs w:val="18"/>
        </w:rPr>
        <w:t>（7）</w:t>
      </w:r>
      <w:r>
        <w:rPr>
          <w:rFonts w:hint="eastAsia" w:ascii="宋体" w:hAnsi="宋体"/>
          <w:color w:val="000000"/>
          <w:kern w:val="0"/>
          <w:sz w:val="18"/>
          <w:szCs w:val="18"/>
        </w:rPr>
        <w:t>其他：</w:t>
      </w:r>
      <w:r>
        <w:rPr>
          <w:rFonts w:ascii="宋体" w:hAnsi="宋体"/>
          <w:color w:val="000000"/>
          <w:kern w:val="0"/>
          <w:sz w:val="18"/>
          <w:szCs w:val="18"/>
          <w:u w:val="single"/>
        </w:rPr>
        <w:t xml:space="preserve">                           </w:t>
      </w:r>
      <w:r>
        <w:rPr>
          <w:rFonts w:hint="eastAsia" w:ascii="宋体" w:hAnsi="宋体"/>
          <w:color w:val="000000"/>
          <w:kern w:val="0"/>
          <w:sz w:val="18"/>
          <w:szCs w:val="18"/>
          <w:u w:val="single"/>
        </w:rPr>
        <w:t xml:space="preserve">      </w:t>
      </w:r>
      <w:r>
        <w:rPr>
          <w:rFonts w:ascii="宋体" w:hAnsi="宋体"/>
          <w:color w:val="000000"/>
          <w:kern w:val="0"/>
          <w:sz w:val="18"/>
          <w:szCs w:val="18"/>
          <w:u w:val="single"/>
        </w:rPr>
        <w:t xml:space="preserve">       </w:t>
      </w:r>
      <w:r>
        <w:rPr>
          <w:rFonts w:hint="eastAsia" w:ascii="宋体" w:hAnsi="宋体"/>
          <w:color w:val="000000"/>
          <w:kern w:val="0"/>
          <w:sz w:val="18"/>
          <w:szCs w:val="18"/>
          <w:u w:val="single"/>
        </w:rPr>
        <w:t xml:space="preserve">  </w:t>
      </w:r>
      <w:r>
        <w:rPr>
          <w:rFonts w:ascii="宋体" w:hAnsi="宋体"/>
          <w:color w:val="000000"/>
          <w:kern w:val="0"/>
          <w:sz w:val="18"/>
          <w:szCs w:val="18"/>
        </w:rPr>
        <w:t>。</w:t>
      </w:r>
    </w:p>
    <w:p>
      <w:pPr>
        <w:spacing w:line="480" w:lineRule="exact"/>
        <w:rPr>
          <w:rFonts w:ascii="宋体" w:hAnsi="宋体"/>
          <w:color w:val="000000"/>
          <w:sz w:val="18"/>
          <w:szCs w:val="18"/>
        </w:rPr>
      </w:pPr>
      <w:r>
        <w:rPr>
          <w:rFonts w:ascii="宋体" w:hAnsi="宋体"/>
          <w:color w:val="000000"/>
          <w:sz w:val="18"/>
          <w:szCs w:val="18"/>
        </w:rPr>
        <w:t>16.1.3 因发包人违约解除合同</w:t>
      </w:r>
    </w:p>
    <w:p>
      <w:pPr>
        <w:spacing w:line="480" w:lineRule="exact"/>
        <w:rPr>
          <w:rFonts w:ascii="宋体" w:hAnsi="宋体"/>
          <w:color w:val="000000"/>
          <w:kern w:val="0"/>
          <w:sz w:val="18"/>
          <w:szCs w:val="18"/>
        </w:rPr>
      </w:pPr>
      <w:r>
        <w:rPr>
          <w:rFonts w:ascii="宋体" w:hAnsi="宋体"/>
          <w:color w:val="000000"/>
          <w:kern w:val="0"/>
          <w:sz w:val="18"/>
          <w:szCs w:val="18"/>
        </w:rPr>
        <w:t>承包人按16.1.1项</w:t>
      </w:r>
      <w:r>
        <w:rPr>
          <w:rFonts w:hint="eastAsia" w:ascii="宋体" w:hAnsi="宋体"/>
          <w:color w:val="000000"/>
          <w:kern w:val="0"/>
          <w:sz w:val="18"/>
          <w:szCs w:val="18"/>
        </w:rPr>
        <w:t>〔</w:t>
      </w:r>
      <w:r>
        <w:rPr>
          <w:rFonts w:ascii="宋体" w:hAnsi="宋体"/>
          <w:color w:val="000000"/>
          <w:kern w:val="0"/>
          <w:sz w:val="18"/>
          <w:szCs w:val="18"/>
        </w:rPr>
        <w:t>发包人违约的情形</w:t>
      </w:r>
      <w:r>
        <w:rPr>
          <w:rFonts w:hint="eastAsia" w:ascii="宋体" w:hAnsi="宋体"/>
          <w:color w:val="000000"/>
          <w:kern w:val="0"/>
          <w:sz w:val="18"/>
          <w:szCs w:val="18"/>
        </w:rPr>
        <w:t>〕</w:t>
      </w:r>
      <w:r>
        <w:rPr>
          <w:rFonts w:ascii="宋体" w:hAnsi="宋体"/>
          <w:color w:val="000000"/>
          <w:kern w:val="0"/>
          <w:sz w:val="18"/>
          <w:szCs w:val="18"/>
        </w:rPr>
        <w:t>约定暂停施工满</w:t>
      </w:r>
      <w:r>
        <w:rPr>
          <w:rFonts w:ascii="宋体" w:hAnsi="宋体"/>
          <w:color w:val="000000"/>
          <w:kern w:val="0"/>
          <w:sz w:val="18"/>
          <w:szCs w:val="18"/>
          <w:u w:val="single"/>
        </w:rPr>
        <w:t xml:space="preserve">    </w:t>
      </w:r>
      <w:r>
        <w:rPr>
          <w:rFonts w:ascii="宋体" w:hAnsi="宋体"/>
          <w:color w:val="000000"/>
          <w:kern w:val="0"/>
          <w:sz w:val="18"/>
          <w:szCs w:val="18"/>
        </w:rPr>
        <w:t>天后发包人仍不纠正其违约行为并致使合同目的不能实现的，承包人有权解除合同。</w:t>
      </w:r>
    </w:p>
    <w:p>
      <w:pPr>
        <w:spacing w:line="480" w:lineRule="exact"/>
        <w:rPr>
          <w:rFonts w:ascii="宋体" w:hAnsi="宋体"/>
          <w:color w:val="000000"/>
          <w:sz w:val="18"/>
          <w:szCs w:val="18"/>
        </w:rPr>
      </w:pPr>
      <w:r>
        <w:rPr>
          <w:rFonts w:ascii="宋体" w:hAnsi="宋体"/>
          <w:color w:val="000000"/>
          <w:sz w:val="18"/>
          <w:szCs w:val="18"/>
        </w:rPr>
        <w:t>16.2 承包人违约</w:t>
      </w:r>
    </w:p>
    <w:p>
      <w:pPr>
        <w:spacing w:line="480" w:lineRule="exact"/>
        <w:rPr>
          <w:rFonts w:ascii="宋体" w:hAnsi="宋体"/>
          <w:color w:val="000000"/>
          <w:kern w:val="0"/>
          <w:sz w:val="18"/>
          <w:szCs w:val="18"/>
        </w:rPr>
      </w:pPr>
      <w:r>
        <w:rPr>
          <w:rFonts w:ascii="宋体" w:hAnsi="宋体"/>
          <w:color w:val="000000"/>
          <w:kern w:val="0"/>
          <w:sz w:val="18"/>
          <w:szCs w:val="18"/>
        </w:rPr>
        <w:t>16.2.1 承包人违约的情形</w:t>
      </w:r>
    </w:p>
    <w:p>
      <w:pPr>
        <w:spacing w:line="480" w:lineRule="exact"/>
        <w:rPr>
          <w:rFonts w:ascii="宋体" w:hAnsi="宋体"/>
          <w:color w:val="000000"/>
          <w:kern w:val="0"/>
          <w:sz w:val="18"/>
          <w:szCs w:val="18"/>
        </w:rPr>
      </w:pPr>
      <w:r>
        <w:rPr>
          <w:rFonts w:ascii="宋体" w:hAnsi="宋体"/>
          <w:color w:val="000000"/>
          <w:kern w:val="0"/>
          <w:sz w:val="18"/>
          <w:szCs w:val="18"/>
        </w:rPr>
        <w:t>承包人违约的其他情形：</w:t>
      </w:r>
      <w:r>
        <w:rPr>
          <w:rFonts w:ascii="宋体" w:hAnsi="宋体"/>
          <w:color w:val="000000"/>
          <w:kern w:val="0"/>
          <w:sz w:val="18"/>
          <w:szCs w:val="18"/>
          <w:u w:val="single"/>
        </w:rPr>
        <w:t xml:space="preserve">             </w:t>
      </w:r>
      <w:r>
        <w:rPr>
          <w:rFonts w:hint="eastAsia" w:ascii="宋体" w:hAnsi="宋体"/>
          <w:color w:val="000000"/>
          <w:kern w:val="0"/>
          <w:sz w:val="18"/>
          <w:szCs w:val="18"/>
          <w:u w:val="single"/>
        </w:rPr>
        <w:t xml:space="preserve"> </w:t>
      </w:r>
      <w:r>
        <w:rPr>
          <w:rFonts w:ascii="宋体" w:hAnsi="宋体"/>
          <w:color w:val="000000"/>
          <w:kern w:val="0"/>
          <w:sz w:val="18"/>
          <w:szCs w:val="18"/>
          <w:u w:val="single"/>
        </w:rPr>
        <w:t xml:space="preserve">  </w:t>
      </w:r>
      <w:r>
        <w:rPr>
          <w:rFonts w:hint="eastAsia" w:ascii="宋体" w:hAnsi="宋体"/>
          <w:color w:val="000000"/>
          <w:kern w:val="0"/>
          <w:sz w:val="18"/>
          <w:szCs w:val="18"/>
          <w:u w:val="single"/>
        </w:rPr>
        <w:t xml:space="preserve">          </w:t>
      </w:r>
      <w:r>
        <w:rPr>
          <w:rFonts w:ascii="宋体" w:hAnsi="宋体"/>
          <w:color w:val="000000"/>
          <w:kern w:val="0"/>
          <w:sz w:val="18"/>
          <w:szCs w:val="18"/>
          <w:u w:val="single"/>
        </w:rPr>
        <w:t xml:space="preserve">    </w:t>
      </w:r>
      <w:r>
        <w:rPr>
          <w:rFonts w:ascii="宋体" w:hAnsi="宋体"/>
          <w:color w:val="000000"/>
          <w:kern w:val="0"/>
          <w:sz w:val="18"/>
          <w:szCs w:val="18"/>
        </w:rPr>
        <w:t>。</w:t>
      </w:r>
    </w:p>
    <w:p>
      <w:pPr>
        <w:spacing w:line="480" w:lineRule="exact"/>
        <w:rPr>
          <w:rFonts w:ascii="宋体" w:hAnsi="宋体"/>
          <w:color w:val="000000"/>
          <w:kern w:val="0"/>
          <w:sz w:val="18"/>
          <w:szCs w:val="18"/>
        </w:rPr>
      </w:pPr>
      <w:r>
        <w:rPr>
          <w:rFonts w:ascii="宋体" w:hAnsi="宋体"/>
          <w:color w:val="000000"/>
          <w:kern w:val="0"/>
          <w:sz w:val="18"/>
          <w:szCs w:val="18"/>
        </w:rPr>
        <w:t>16.2.2承包人违约的责任</w:t>
      </w:r>
    </w:p>
    <w:p>
      <w:pPr>
        <w:spacing w:line="480" w:lineRule="exact"/>
        <w:rPr>
          <w:rFonts w:ascii="宋体" w:hAnsi="宋体"/>
          <w:color w:val="000000"/>
          <w:kern w:val="0"/>
          <w:sz w:val="18"/>
          <w:szCs w:val="18"/>
          <w:u w:val="single"/>
        </w:rPr>
      </w:pPr>
      <w:r>
        <w:rPr>
          <w:rFonts w:ascii="宋体" w:hAnsi="宋体"/>
          <w:color w:val="000000"/>
          <w:kern w:val="0"/>
          <w:sz w:val="18"/>
          <w:szCs w:val="18"/>
        </w:rPr>
        <w:t>承包人违约责任的承担方式和计算方法：</w:t>
      </w:r>
      <w:r>
        <w:rPr>
          <w:rFonts w:ascii="宋体" w:hAnsi="宋体"/>
          <w:color w:val="000000"/>
          <w:kern w:val="0"/>
          <w:sz w:val="18"/>
          <w:szCs w:val="18"/>
          <w:u w:val="single"/>
        </w:rPr>
        <w:t xml:space="preserve">                 </w:t>
      </w:r>
      <w:r>
        <w:rPr>
          <w:rFonts w:ascii="宋体" w:hAnsi="宋体"/>
          <w:color w:val="000000"/>
          <w:kern w:val="0"/>
          <w:sz w:val="18"/>
          <w:szCs w:val="18"/>
        </w:rPr>
        <w:t>。</w:t>
      </w:r>
      <w:r>
        <w:rPr>
          <w:rFonts w:ascii="宋体" w:hAnsi="宋体"/>
          <w:color w:val="000000"/>
          <w:sz w:val="18"/>
          <w:szCs w:val="18"/>
        </w:rPr>
        <w:t xml:space="preserve">    </w:t>
      </w:r>
    </w:p>
    <w:p>
      <w:pPr>
        <w:spacing w:line="480" w:lineRule="exact"/>
        <w:rPr>
          <w:rFonts w:ascii="宋体" w:hAnsi="宋体"/>
          <w:color w:val="000000"/>
          <w:sz w:val="18"/>
          <w:szCs w:val="18"/>
        </w:rPr>
      </w:pPr>
      <w:r>
        <w:rPr>
          <w:rFonts w:ascii="宋体" w:hAnsi="宋体"/>
          <w:color w:val="000000"/>
          <w:sz w:val="18"/>
          <w:szCs w:val="18"/>
        </w:rPr>
        <w:t>16.2.3 因承包人违约解除合同</w:t>
      </w:r>
    </w:p>
    <w:p>
      <w:pPr>
        <w:spacing w:line="480" w:lineRule="exact"/>
        <w:rPr>
          <w:rFonts w:ascii="宋体" w:hAnsi="宋体"/>
          <w:color w:val="000000"/>
          <w:kern w:val="0"/>
          <w:sz w:val="18"/>
          <w:szCs w:val="18"/>
        </w:rPr>
      </w:pPr>
      <w:r>
        <w:rPr>
          <w:rFonts w:ascii="宋体" w:hAnsi="宋体"/>
          <w:color w:val="000000"/>
          <w:kern w:val="0"/>
          <w:sz w:val="18"/>
          <w:szCs w:val="18"/>
        </w:rPr>
        <w:t>关于承包人违约解除合同的特别约定：</w:t>
      </w:r>
      <w:r>
        <w:rPr>
          <w:rFonts w:ascii="宋体" w:hAnsi="宋体"/>
          <w:color w:val="000000"/>
          <w:kern w:val="0"/>
          <w:sz w:val="18"/>
          <w:szCs w:val="18"/>
          <w:u w:val="single"/>
        </w:rPr>
        <w:t xml:space="preserve">         </w:t>
      </w:r>
      <w:r>
        <w:rPr>
          <w:rFonts w:hint="eastAsia" w:ascii="宋体" w:hAnsi="宋体"/>
          <w:color w:val="000000"/>
          <w:kern w:val="0"/>
          <w:sz w:val="18"/>
          <w:szCs w:val="18"/>
          <w:u w:val="single"/>
        </w:rPr>
        <w:t xml:space="preserve">  </w:t>
      </w:r>
      <w:r>
        <w:rPr>
          <w:rFonts w:ascii="宋体" w:hAnsi="宋体"/>
          <w:color w:val="000000"/>
          <w:kern w:val="0"/>
          <w:sz w:val="18"/>
          <w:szCs w:val="18"/>
          <w:u w:val="single"/>
        </w:rPr>
        <w:t xml:space="preserve">        </w:t>
      </w:r>
      <w:r>
        <w:rPr>
          <w:rFonts w:ascii="宋体" w:hAnsi="宋体"/>
          <w:color w:val="000000"/>
          <w:kern w:val="0"/>
          <w:sz w:val="18"/>
          <w:szCs w:val="18"/>
        </w:rPr>
        <w:t>。</w:t>
      </w:r>
    </w:p>
    <w:p>
      <w:pPr>
        <w:spacing w:line="480" w:lineRule="exact"/>
        <w:rPr>
          <w:rFonts w:ascii="宋体" w:hAnsi="宋体"/>
          <w:color w:val="000000"/>
          <w:kern w:val="0"/>
          <w:sz w:val="18"/>
          <w:szCs w:val="18"/>
        </w:rPr>
      </w:pPr>
      <w:r>
        <w:rPr>
          <w:rFonts w:ascii="宋体" w:hAnsi="宋体"/>
          <w:color w:val="000000"/>
          <w:kern w:val="0"/>
          <w:sz w:val="18"/>
          <w:szCs w:val="18"/>
        </w:rPr>
        <w:t>发包人</w:t>
      </w:r>
      <w:r>
        <w:rPr>
          <w:rFonts w:hint="eastAsia" w:ascii="宋体" w:hAnsi="宋体"/>
          <w:color w:val="000000"/>
          <w:kern w:val="0"/>
          <w:sz w:val="18"/>
          <w:szCs w:val="18"/>
        </w:rPr>
        <w:t>继续</w:t>
      </w:r>
      <w:r>
        <w:rPr>
          <w:rFonts w:ascii="宋体" w:hAnsi="宋体"/>
          <w:color w:val="000000"/>
          <w:kern w:val="0"/>
          <w:sz w:val="18"/>
          <w:szCs w:val="18"/>
        </w:rPr>
        <w:t>使用承包人在施工现场的材料、设备、临时工程、承包人文件和由承包人或以其名义编制的其他文件</w:t>
      </w:r>
      <w:r>
        <w:rPr>
          <w:rFonts w:hint="eastAsia" w:ascii="宋体" w:hAnsi="宋体"/>
          <w:color w:val="000000"/>
          <w:kern w:val="0"/>
          <w:sz w:val="18"/>
          <w:szCs w:val="18"/>
        </w:rPr>
        <w:t>的费用承担方式</w:t>
      </w:r>
      <w:r>
        <w:rPr>
          <w:rFonts w:ascii="宋体" w:hAnsi="宋体"/>
          <w:color w:val="000000"/>
          <w:kern w:val="0"/>
          <w:sz w:val="18"/>
          <w:szCs w:val="18"/>
        </w:rPr>
        <w:t>：</w:t>
      </w:r>
      <w:r>
        <w:rPr>
          <w:rFonts w:ascii="宋体" w:hAnsi="宋体"/>
          <w:color w:val="000000"/>
          <w:kern w:val="0"/>
          <w:sz w:val="18"/>
          <w:szCs w:val="18"/>
          <w:u w:val="single"/>
        </w:rPr>
        <w:t xml:space="preserve">  </w:t>
      </w:r>
      <w:r>
        <w:rPr>
          <w:rFonts w:hint="eastAsia" w:ascii="宋体" w:hAnsi="宋体"/>
          <w:color w:val="000000"/>
          <w:kern w:val="0"/>
          <w:sz w:val="18"/>
          <w:szCs w:val="18"/>
          <w:u w:val="single"/>
        </w:rPr>
        <w:t xml:space="preserve">       </w:t>
      </w:r>
      <w:r>
        <w:rPr>
          <w:rFonts w:ascii="宋体" w:hAnsi="宋体"/>
          <w:color w:val="000000"/>
          <w:kern w:val="0"/>
          <w:sz w:val="18"/>
          <w:szCs w:val="18"/>
          <w:u w:val="single"/>
        </w:rPr>
        <w:t xml:space="preserve">   </w:t>
      </w:r>
      <w:r>
        <w:rPr>
          <w:rFonts w:hint="eastAsia" w:ascii="宋体" w:hAnsi="宋体"/>
          <w:color w:val="000000"/>
          <w:kern w:val="0"/>
          <w:sz w:val="18"/>
          <w:szCs w:val="18"/>
        </w:rPr>
        <w:t>。</w:t>
      </w:r>
    </w:p>
    <w:p>
      <w:pPr>
        <w:spacing w:line="480" w:lineRule="exact"/>
        <w:rPr>
          <w:rFonts w:ascii="宋体" w:hAnsi="宋体"/>
          <w:color w:val="000000"/>
          <w:sz w:val="18"/>
          <w:szCs w:val="18"/>
        </w:rPr>
      </w:pPr>
      <w:bookmarkStart w:id="633" w:name="_Toc351203649"/>
      <w:r>
        <w:rPr>
          <w:rFonts w:ascii="宋体" w:hAnsi="宋体"/>
          <w:color w:val="000000"/>
          <w:sz w:val="18"/>
          <w:szCs w:val="18"/>
        </w:rPr>
        <w:t>17. 不可抗力</w:t>
      </w:r>
      <w:bookmarkEnd w:id="633"/>
      <w:r>
        <w:rPr>
          <w:rFonts w:ascii="宋体" w:hAnsi="宋体"/>
          <w:color w:val="000000"/>
          <w:sz w:val="18"/>
          <w:szCs w:val="18"/>
        </w:rPr>
        <w:t xml:space="preserve"> </w:t>
      </w:r>
      <w:bookmarkEnd w:id="631"/>
    </w:p>
    <w:p>
      <w:pPr>
        <w:spacing w:line="480" w:lineRule="exact"/>
        <w:rPr>
          <w:rFonts w:ascii="宋体" w:hAnsi="宋体"/>
          <w:color w:val="000000"/>
          <w:sz w:val="18"/>
          <w:szCs w:val="18"/>
        </w:rPr>
      </w:pPr>
      <w:r>
        <w:rPr>
          <w:rFonts w:ascii="宋体" w:hAnsi="宋体"/>
          <w:color w:val="000000"/>
          <w:sz w:val="18"/>
          <w:szCs w:val="18"/>
        </w:rPr>
        <w:t>17.1 不可抗力的确认</w:t>
      </w:r>
    </w:p>
    <w:p>
      <w:pPr>
        <w:spacing w:line="480" w:lineRule="exact"/>
        <w:rPr>
          <w:rFonts w:ascii="宋体" w:hAnsi="宋体"/>
          <w:color w:val="000000"/>
          <w:kern w:val="0"/>
          <w:sz w:val="18"/>
          <w:szCs w:val="18"/>
          <w:u w:val="single"/>
        </w:rPr>
      </w:pPr>
      <w:r>
        <w:rPr>
          <w:rFonts w:ascii="宋体" w:hAnsi="宋体"/>
          <w:color w:val="000000"/>
          <w:sz w:val="18"/>
          <w:szCs w:val="18"/>
        </w:rPr>
        <w:t xml:space="preserve">除通用合同条款约定的不可抗力事件之外，视为不可抗力的其他情形： </w:t>
      </w:r>
      <w:r>
        <w:rPr>
          <w:rFonts w:ascii="宋体" w:hAnsi="宋体"/>
          <w:color w:val="000000"/>
          <w:kern w:val="0"/>
          <w:sz w:val="18"/>
          <w:szCs w:val="18"/>
          <w:u w:val="single"/>
        </w:rPr>
        <w:t xml:space="preserve">     </w:t>
      </w:r>
      <w:r>
        <w:rPr>
          <w:rFonts w:hint="eastAsia" w:ascii="宋体" w:hAnsi="宋体"/>
          <w:color w:val="000000"/>
          <w:kern w:val="0"/>
          <w:sz w:val="18"/>
          <w:szCs w:val="18"/>
          <w:u w:val="single"/>
        </w:rPr>
        <w:t xml:space="preserve"> </w:t>
      </w:r>
      <w:r>
        <w:rPr>
          <w:rFonts w:ascii="宋体" w:hAnsi="宋体"/>
          <w:color w:val="000000"/>
          <w:kern w:val="0"/>
          <w:sz w:val="18"/>
          <w:szCs w:val="18"/>
          <w:u w:val="single"/>
        </w:rPr>
        <w:t xml:space="preserve"> </w:t>
      </w:r>
      <w:r>
        <w:rPr>
          <w:rFonts w:ascii="宋体" w:hAnsi="宋体"/>
          <w:color w:val="000000"/>
          <w:kern w:val="0"/>
          <w:sz w:val="18"/>
          <w:szCs w:val="18"/>
        </w:rPr>
        <w:t>。</w:t>
      </w:r>
    </w:p>
    <w:p>
      <w:pPr>
        <w:spacing w:line="480" w:lineRule="exact"/>
        <w:rPr>
          <w:rFonts w:ascii="宋体" w:hAnsi="宋体"/>
          <w:color w:val="000000"/>
          <w:sz w:val="18"/>
          <w:szCs w:val="18"/>
        </w:rPr>
      </w:pPr>
      <w:r>
        <w:rPr>
          <w:rFonts w:ascii="宋体" w:hAnsi="宋体"/>
          <w:color w:val="000000"/>
          <w:sz w:val="18"/>
          <w:szCs w:val="18"/>
        </w:rPr>
        <w:t>17.4 因不可抗力解除合同</w:t>
      </w:r>
    </w:p>
    <w:p>
      <w:pPr>
        <w:spacing w:line="480" w:lineRule="exact"/>
        <w:rPr>
          <w:rFonts w:ascii="宋体" w:hAnsi="宋体"/>
          <w:color w:val="000000"/>
          <w:sz w:val="18"/>
          <w:szCs w:val="18"/>
        </w:rPr>
      </w:pPr>
      <w:r>
        <w:rPr>
          <w:rFonts w:ascii="宋体" w:hAnsi="宋体"/>
          <w:color w:val="000000"/>
          <w:sz w:val="18"/>
          <w:szCs w:val="18"/>
        </w:rPr>
        <w:t>合同解除后，发包人应在商定或确定发包人应支付款项后</w:t>
      </w:r>
      <w:r>
        <w:rPr>
          <w:rFonts w:ascii="宋体" w:hAnsi="宋体"/>
          <w:color w:val="000000"/>
          <w:sz w:val="18"/>
          <w:szCs w:val="18"/>
          <w:u w:val="single"/>
        </w:rPr>
        <w:t xml:space="preserve">    </w:t>
      </w:r>
      <w:r>
        <w:rPr>
          <w:rFonts w:ascii="宋体" w:hAnsi="宋体"/>
          <w:color w:val="000000"/>
          <w:sz w:val="18"/>
          <w:szCs w:val="18"/>
        </w:rPr>
        <w:t>天内完成款项的支付。</w:t>
      </w:r>
    </w:p>
    <w:p>
      <w:pPr>
        <w:spacing w:line="480" w:lineRule="exact"/>
        <w:rPr>
          <w:rFonts w:ascii="宋体" w:hAnsi="宋体"/>
          <w:color w:val="000000"/>
          <w:sz w:val="18"/>
          <w:szCs w:val="18"/>
        </w:rPr>
      </w:pPr>
      <w:bookmarkStart w:id="634" w:name="_Toc351203650"/>
      <w:r>
        <w:rPr>
          <w:rFonts w:ascii="宋体" w:hAnsi="宋体"/>
          <w:color w:val="000000"/>
          <w:sz w:val="18"/>
          <w:szCs w:val="18"/>
        </w:rPr>
        <w:t>18. 保险</w:t>
      </w:r>
      <w:bookmarkEnd w:id="634"/>
    </w:p>
    <w:bookmarkEnd w:id="632"/>
    <w:p>
      <w:pPr>
        <w:spacing w:line="480" w:lineRule="exact"/>
        <w:rPr>
          <w:rFonts w:ascii="宋体" w:hAnsi="宋体"/>
          <w:color w:val="000000"/>
          <w:sz w:val="18"/>
          <w:szCs w:val="18"/>
        </w:rPr>
      </w:pPr>
      <w:r>
        <w:rPr>
          <w:rFonts w:ascii="宋体" w:hAnsi="宋体"/>
          <w:color w:val="000000"/>
          <w:sz w:val="18"/>
          <w:szCs w:val="18"/>
        </w:rPr>
        <w:t>18.1 工程保险</w:t>
      </w:r>
    </w:p>
    <w:p>
      <w:pPr>
        <w:spacing w:line="480" w:lineRule="exact"/>
        <w:rPr>
          <w:rFonts w:ascii="宋体" w:hAnsi="宋体"/>
          <w:color w:val="000000"/>
          <w:sz w:val="18"/>
          <w:szCs w:val="18"/>
        </w:rPr>
      </w:pPr>
      <w:r>
        <w:rPr>
          <w:rFonts w:ascii="宋体" w:hAnsi="宋体"/>
          <w:color w:val="000000"/>
          <w:sz w:val="18"/>
          <w:szCs w:val="18"/>
        </w:rPr>
        <w:t>关于工程保险的特别约定：</w:t>
      </w:r>
      <w:r>
        <w:rPr>
          <w:rFonts w:ascii="宋体" w:hAnsi="宋体"/>
          <w:color w:val="000000"/>
          <w:kern w:val="0"/>
          <w:sz w:val="18"/>
          <w:szCs w:val="18"/>
          <w:u w:val="single"/>
        </w:rPr>
        <w:t xml:space="preserve">           </w:t>
      </w:r>
      <w:r>
        <w:rPr>
          <w:rFonts w:hint="eastAsia" w:ascii="宋体" w:hAnsi="宋体"/>
          <w:color w:val="000000"/>
          <w:kern w:val="0"/>
          <w:sz w:val="18"/>
          <w:szCs w:val="18"/>
          <w:u w:val="single"/>
        </w:rPr>
        <w:t xml:space="preserve">     </w:t>
      </w:r>
      <w:r>
        <w:rPr>
          <w:rFonts w:ascii="宋体" w:hAnsi="宋体"/>
          <w:color w:val="000000"/>
          <w:kern w:val="0"/>
          <w:sz w:val="18"/>
          <w:szCs w:val="18"/>
          <w:u w:val="single"/>
        </w:rPr>
        <w:t xml:space="preserve">     </w:t>
      </w:r>
      <w:r>
        <w:rPr>
          <w:rFonts w:hint="eastAsia" w:ascii="宋体" w:hAnsi="宋体"/>
          <w:color w:val="000000"/>
          <w:kern w:val="0"/>
          <w:sz w:val="18"/>
          <w:szCs w:val="18"/>
          <w:u w:val="single"/>
        </w:rPr>
        <w:t xml:space="preserve">  </w:t>
      </w:r>
      <w:r>
        <w:rPr>
          <w:rFonts w:ascii="宋体" w:hAnsi="宋体"/>
          <w:color w:val="000000"/>
          <w:kern w:val="0"/>
          <w:sz w:val="18"/>
          <w:szCs w:val="18"/>
          <w:u w:val="single"/>
        </w:rPr>
        <w:t xml:space="preserve"> </w:t>
      </w:r>
      <w:r>
        <w:rPr>
          <w:rFonts w:hint="eastAsia" w:ascii="宋体" w:hAnsi="宋体"/>
          <w:color w:val="000000"/>
          <w:kern w:val="0"/>
          <w:sz w:val="18"/>
          <w:szCs w:val="18"/>
          <w:u w:val="single"/>
        </w:rPr>
        <w:t xml:space="preserve"> </w:t>
      </w:r>
      <w:r>
        <w:rPr>
          <w:rFonts w:ascii="宋体" w:hAnsi="宋体"/>
          <w:color w:val="000000"/>
          <w:kern w:val="0"/>
          <w:sz w:val="18"/>
          <w:szCs w:val="18"/>
          <w:u w:val="single"/>
        </w:rPr>
        <w:t xml:space="preserve">     </w:t>
      </w:r>
      <w:r>
        <w:rPr>
          <w:rFonts w:ascii="宋体" w:hAnsi="宋体"/>
          <w:color w:val="000000"/>
          <w:kern w:val="0"/>
          <w:sz w:val="18"/>
          <w:szCs w:val="18"/>
        </w:rPr>
        <w:t>。</w:t>
      </w:r>
    </w:p>
    <w:p>
      <w:pPr>
        <w:spacing w:line="480" w:lineRule="exact"/>
        <w:rPr>
          <w:rFonts w:ascii="宋体" w:hAnsi="宋体"/>
          <w:color w:val="000000"/>
          <w:sz w:val="18"/>
          <w:szCs w:val="18"/>
        </w:rPr>
      </w:pPr>
      <w:r>
        <w:rPr>
          <w:rFonts w:ascii="宋体" w:hAnsi="宋体"/>
          <w:color w:val="000000"/>
          <w:sz w:val="18"/>
          <w:szCs w:val="18"/>
        </w:rPr>
        <w:t>18.3 其他保险</w:t>
      </w:r>
    </w:p>
    <w:p>
      <w:pPr>
        <w:spacing w:line="480" w:lineRule="exact"/>
        <w:rPr>
          <w:rFonts w:ascii="宋体" w:hAnsi="宋体"/>
          <w:color w:val="000000"/>
          <w:kern w:val="0"/>
          <w:sz w:val="18"/>
          <w:szCs w:val="18"/>
        </w:rPr>
      </w:pPr>
      <w:r>
        <w:rPr>
          <w:rFonts w:ascii="宋体" w:hAnsi="宋体"/>
          <w:color w:val="000000"/>
          <w:sz w:val="18"/>
          <w:szCs w:val="18"/>
        </w:rPr>
        <w:t>关于其他保险的约定：</w:t>
      </w:r>
      <w:r>
        <w:rPr>
          <w:rFonts w:ascii="宋体" w:hAnsi="宋体"/>
          <w:color w:val="000000"/>
          <w:kern w:val="0"/>
          <w:sz w:val="18"/>
          <w:szCs w:val="18"/>
          <w:u w:val="single"/>
        </w:rPr>
        <w:t xml:space="preserve">                </w:t>
      </w:r>
      <w:r>
        <w:rPr>
          <w:rFonts w:hint="eastAsia" w:ascii="宋体" w:hAnsi="宋体"/>
          <w:color w:val="000000"/>
          <w:kern w:val="0"/>
          <w:sz w:val="18"/>
          <w:szCs w:val="18"/>
          <w:u w:val="single"/>
        </w:rPr>
        <w:t xml:space="preserve">      </w:t>
      </w:r>
      <w:r>
        <w:rPr>
          <w:rFonts w:ascii="宋体" w:hAnsi="宋体"/>
          <w:color w:val="000000"/>
          <w:kern w:val="0"/>
          <w:sz w:val="18"/>
          <w:szCs w:val="18"/>
          <w:u w:val="single"/>
        </w:rPr>
        <w:t xml:space="preserve">      </w:t>
      </w:r>
      <w:r>
        <w:rPr>
          <w:rFonts w:hint="eastAsia" w:ascii="宋体" w:hAnsi="宋体"/>
          <w:color w:val="000000"/>
          <w:kern w:val="0"/>
          <w:sz w:val="18"/>
          <w:szCs w:val="18"/>
          <w:u w:val="single"/>
        </w:rPr>
        <w:t xml:space="preserve"> </w:t>
      </w:r>
      <w:r>
        <w:rPr>
          <w:rFonts w:ascii="宋体" w:hAnsi="宋体"/>
          <w:color w:val="000000"/>
          <w:kern w:val="0"/>
          <w:sz w:val="18"/>
          <w:szCs w:val="18"/>
          <w:u w:val="single"/>
        </w:rPr>
        <w:t xml:space="preserve">     </w:t>
      </w:r>
      <w:r>
        <w:rPr>
          <w:rFonts w:ascii="宋体" w:hAnsi="宋体"/>
          <w:color w:val="000000"/>
          <w:kern w:val="0"/>
          <w:sz w:val="18"/>
          <w:szCs w:val="18"/>
        </w:rPr>
        <w:t>。</w:t>
      </w:r>
    </w:p>
    <w:p>
      <w:pPr>
        <w:spacing w:line="480" w:lineRule="exact"/>
        <w:rPr>
          <w:rFonts w:ascii="宋体" w:hAnsi="宋体"/>
          <w:color w:val="000000"/>
          <w:kern w:val="0"/>
          <w:sz w:val="18"/>
          <w:szCs w:val="18"/>
        </w:rPr>
      </w:pPr>
      <w:r>
        <w:rPr>
          <w:rFonts w:ascii="宋体" w:hAnsi="宋体"/>
          <w:color w:val="000000"/>
          <w:sz w:val="18"/>
          <w:szCs w:val="18"/>
        </w:rPr>
        <w:t>承包人是否应为其施工设备等办理财产保险：</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18.7 通知义务</w:t>
      </w:r>
    </w:p>
    <w:p>
      <w:pPr>
        <w:spacing w:line="480" w:lineRule="exact"/>
        <w:rPr>
          <w:rFonts w:ascii="宋体" w:hAnsi="宋体"/>
          <w:color w:val="000000"/>
          <w:sz w:val="18"/>
          <w:szCs w:val="18"/>
        </w:rPr>
      </w:pPr>
      <w:r>
        <w:rPr>
          <w:rFonts w:ascii="宋体" w:hAnsi="宋体"/>
          <w:color w:val="000000"/>
          <w:kern w:val="0"/>
          <w:sz w:val="18"/>
          <w:szCs w:val="18"/>
        </w:rPr>
        <w:t>关于变更保险合同时的通知义务的约定：</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bookmarkEnd w:id="608"/>
    <w:bookmarkEnd w:id="609"/>
    <w:bookmarkEnd w:id="610"/>
    <w:bookmarkEnd w:id="611"/>
    <w:bookmarkEnd w:id="612"/>
    <w:bookmarkEnd w:id="613"/>
    <w:bookmarkEnd w:id="614"/>
    <w:bookmarkEnd w:id="615"/>
    <w:bookmarkEnd w:id="616"/>
    <w:bookmarkEnd w:id="617"/>
    <w:bookmarkEnd w:id="618"/>
    <w:bookmarkEnd w:id="619"/>
    <w:p>
      <w:pPr>
        <w:spacing w:line="480" w:lineRule="exact"/>
        <w:rPr>
          <w:rFonts w:ascii="宋体" w:hAnsi="宋体"/>
          <w:color w:val="000000"/>
          <w:sz w:val="18"/>
          <w:szCs w:val="18"/>
        </w:rPr>
      </w:pPr>
      <w:bookmarkStart w:id="635" w:name="_Toc351203651"/>
      <w:r>
        <w:rPr>
          <w:rFonts w:ascii="宋体" w:hAnsi="宋体"/>
          <w:color w:val="000000"/>
          <w:sz w:val="18"/>
          <w:szCs w:val="18"/>
        </w:rPr>
        <w:t>20. 争议解决</w:t>
      </w:r>
      <w:bookmarkEnd w:id="635"/>
    </w:p>
    <w:bookmarkEnd w:id="620"/>
    <w:bookmarkEnd w:id="621"/>
    <w:p>
      <w:pPr>
        <w:spacing w:line="480" w:lineRule="exact"/>
        <w:rPr>
          <w:rFonts w:ascii="宋体" w:hAnsi="宋体"/>
          <w:color w:val="000000"/>
          <w:sz w:val="18"/>
          <w:szCs w:val="18"/>
        </w:rPr>
      </w:pPr>
      <w:r>
        <w:rPr>
          <w:rFonts w:ascii="宋体" w:hAnsi="宋体"/>
          <w:color w:val="000000"/>
          <w:sz w:val="18"/>
          <w:szCs w:val="18"/>
        </w:rPr>
        <w:t>20.3 争</w:t>
      </w:r>
      <w:bookmarkEnd w:id="622"/>
      <w:r>
        <w:rPr>
          <w:rFonts w:ascii="宋体" w:hAnsi="宋体"/>
          <w:color w:val="000000"/>
          <w:sz w:val="18"/>
          <w:szCs w:val="18"/>
        </w:rPr>
        <w:t>议评审</w:t>
      </w:r>
    </w:p>
    <w:p>
      <w:pPr>
        <w:spacing w:line="480" w:lineRule="exact"/>
        <w:rPr>
          <w:rFonts w:ascii="宋体" w:hAnsi="宋体"/>
          <w:color w:val="000000"/>
          <w:sz w:val="18"/>
          <w:szCs w:val="18"/>
        </w:rPr>
      </w:pPr>
      <w:r>
        <w:rPr>
          <w:rFonts w:ascii="宋体" w:hAnsi="宋体"/>
          <w:color w:val="000000"/>
          <w:sz w:val="18"/>
          <w:szCs w:val="18"/>
        </w:rPr>
        <w:t>合同当事人是否同意将工程争议提交争议评审小组决</w:t>
      </w:r>
      <w:r>
        <w:rPr>
          <w:rFonts w:hint="eastAsia" w:ascii="宋体" w:hAnsi="宋体"/>
          <w:color w:val="000000"/>
          <w:sz w:val="18"/>
          <w:szCs w:val="18"/>
        </w:rPr>
        <w:t>定：</w:t>
      </w:r>
      <w:r>
        <w:rPr>
          <w:rFonts w:hint="eastAsia" w:ascii="宋体" w:hAnsi="宋体"/>
          <w:color w:val="000000"/>
          <w:sz w:val="18"/>
          <w:szCs w:val="18"/>
          <w:u w:val="single"/>
        </w:rPr>
        <w:t xml:space="preserve">                </w:t>
      </w:r>
      <w:r>
        <w:rPr>
          <w:rFonts w:hint="eastAsia" w:ascii="宋体" w:hAnsi="宋体"/>
          <w:color w:val="000000"/>
          <w:sz w:val="18"/>
          <w:szCs w:val="18"/>
        </w:rPr>
        <w:t xml:space="preserve">。  </w:t>
      </w:r>
    </w:p>
    <w:p>
      <w:pPr>
        <w:spacing w:line="480" w:lineRule="exact"/>
        <w:rPr>
          <w:rFonts w:ascii="宋体" w:hAnsi="宋体"/>
          <w:color w:val="000000"/>
          <w:sz w:val="18"/>
          <w:szCs w:val="18"/>
        </w:rPr>
      </w:pPr>
      <w:r>
        <w:rPr>
          <w:rFonts w:ascii="宋体" w:hAnsi="宋体"/>
          <w:color w:val="000000"/>
          <w:sz w:val="18"/>
          <w:szCs w:val="18"/>
        </w:rPr>
        <w:t>20.3.1 争议评审小组的确定</w:t>
      </w:r>
    </w:p>
    <w:p>
      <w:pPr>
        <w:spacing w:line="480" w:lineRule="exact"/>
        <w:rPr>
          <w:rFonts w:ascii="宋体" w:hAnsi="宋体"/>
          <w:color w:val="000000"/>
          <w:sz w:val="18"/>
          <w:szCs w:val="18"/>
          <w:u w:val="single"/>
        </w:rPr>
      </w:pPr>
      <w:r>
        <w:rPr>
          <w:rFonts w:ascii="宋体" w:hAnsi="宋体"/>
          <w:color w:val="000000"/>
          <w:sz w:val="18"/>
          <w:szCs w:val="18"/>
        </w:rPr>
        <w:t>争议评审小组成员的确定：</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选定争议评审员的期限：</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争议评审小组成员的报酬承担方式：</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其他事项的约定：</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kern w:val="0"/>
          <w:sz w:val="18"/>
          <w:szCs w:val="18"/>
        </w:rPr>
      </w:pPr>
      <w:r>
        <w:rPr>
          <w:rFonts w:ascii="宋体" w:hAnsi="宋体"/>
          <w:color w:val="000000"/>
          <w:kern w:val="0"/>
          <w:sz w:val="18"/>
          <w:szCs w:val="18"/>
        </w:rPr>
        <w:t>20.3.2 争议评审小组的决定</w:t>
      </w:r>
    </w:p>
    <w:p>
      <w:pPr>
        <w:spacing w:line="480" w:lineRule="exact"/>
        <w:rPr>
          <w:rFonts w:ascii="宋体" w:hAnsi="宋体"/>
          <w:color w:val="000000"/>
          <w:sz w:val="18"/>
          <w:szCs w:val="18"/>
        </w:rPr>
      </w:pPr>
      <w:r>
        <w:rPr>
          <w:rFonts w:ascii="宋体" w:hAnsi="宋体"/>
          <w:color w:val="000000"/>
          <w:sz w:val="18"/>
          <w:szCs w:val="18"/>
        </w:rPr>
        <w:t>合同当事人关于本项的约定：</w:t>
      </w:r>
      <w:r>
        <w:rPr>
          <w:rFonts w:ascii="宋体" w:hAnsi="宋体"/>
          <w:color w:val="000000"/>
          <w:sz w:val="18"/>
          <w:szCs w:val="18"/>
          <w:u w:val="single"/>
        </w:rPr>
        <w:t xml:space="preserve">                      </w:t>
      </w:r>
      <w:r>
        <w:rPr>
          <w:rFonts w:hint="eastAsia" w:ascii="宋体" w:hAnsi="宋体"/>
          <w:color w:val="000000"/>
          <w:sz w:val="18"/>
          <w:szCs w:val="18"/>
          <w:u w:val="single"/>
        </w:rPr>
        <w:t xml:space="preserve">   </w:t>
      </w:r>
      <w:r>
        <w:rPr>
          <w:rFonts w:ascii="宋体" w:hAnsi="宋体"/>
          <w:color w:val="000000"/>
          <w:sz w:val="18"/>
          <w:szCs w:val="18"/>
          <w:u w:val="single"/>
        </w:rPr>
        <w:t xml:space="preserve">  </w:t>
      </w:r>
      <w:r>
        <w:rPr>
          <w:rFonts w:ascii="宋体" w:hAnsi="宋体"/>
          <w:color w:val="000000"/>
          <w:sz w:val="18"/>
          <w:szCs w:val="18"/>
        </w:rPr>
        <w:t>。</w:t>
      </w:r>
    </w:p>
    <w:p>
      <w:pPr>
        <w:spacing w:line="480" w:lineRule="exact"/>
        <w:rPr>
          <w:rFonts w:ascii="宋体" w:hAnsi="宋体"/>
          <w:color w:val="000000"/>
          <w:sz w:val="18"/>
          <w:szCs w:val="18"/>
        </w:rPr>
      </w:pPr>
      <w:r>
        <w:rPr>
          <w:rFonts w:ascii="宋体" w:hAnsi="宋体"/>
          <w:color w:val="000000"/>
          <w:sz w:val="18"/>
          <w:szCs w:val="18"/>
        </w:rPr>
        <w:t>20.4仲裁或诉讼</w:t>
      </w:r>
      <w:bookmarkEnd w:id="623"/>
    </w:p>
    <w:p>
      <w:pPr>
        <w:spacing w:line="480" w:lineRule="exact"/>
        <w:rPr>
          <w:rFonts w:ascii="宋体" w:hAnsi="宋体"/>
          <w:color w:val="000000"/>
          <w:sz w:val="18"/>
          <w:szCs w:val="18"/>
        </w:rPr>
      </w:pPr>
      <w:r>
        <w:rPr>
          <w:rFonts w:ascii="宋体" w:hAnsi="宋体"/>
          <w:color w:val="000000"/>
          <w:sz w:val="18"/>
          <w:szCs w:val="18"/>
        </w:rPr>
        <w:t>因合同及合同有关事项发生的争议，按下列第</w:t>
      </w:r>
      <w:r>
        <w:rPr>
          <w:rFonts w:ascii="宋体" w:hAnsi="宋体"/>
          <w:color w:val="000000"/>
          <w:sz w:val="18"/>
          <w:szCs w:val="18"/>
          <w:u w:val="single"/>
        </w:rPr>
        <w:t xml:space="preserve">     </w:t>
      </w:r>
      <w:r>
        <w:rPr>
          <w:rFonts w:ascii="宋体" w:hAnsi="宋体"/>
          <w:color w:val="000000"/>
          <w:sz w:val="18"/>
          <w:szCs w:val="18"/>
        </w:rPr>
        <w:t>种方式</w:t>
      </w:r>
      <w:r>
        <w:rPr>
          <w:rFonts w:hint="eastAsia" w:ascii="宋体" w:hAnsi="宋体"/>
          <w:color w:val="000000"/>
          <w:sz w:val="18"/>
          <w:szCs w:val="18"/>
        </w:rPr>
        <w:t>解</w:t>
      </w:r>
      <w:r>
        <w:rPr>
          <w:rFonts w:ascii="宋体" w:hAnsi="宋体"/>
          <w:color w:val="000000"/>
          <w:sz w:val="18"/>
          <w:szCs w:val="18"/>
        </w:rPr>
        <w:t>决：</w:t>
      </w:r>
    </w:p>
    <w:p>
      <w:pPr>
        <w:spacing w:line="480" w:lineRule="exact"/>
        <w:rPr>
          <w:rFonts w:ascii="宋体" w:hAnsi="宋体"/>
          <w:color w:val="000000"/>
          <w:sz w:val="18"/>
          <w:szCs w:val="18"/>
        </w:rPr>
      </w:pPr>
      <w:r>
        <w:rPr>
          <w:rFonts w:ascii="宋体" w:hAnsi="宋体"/>
          <w:color w:val="000000"/>
          <w:sz w:val="18"/>
          <w:szCs w:val="18"/>
        </w:rPr>
        <w:t>（1）向</w:t>
      </w:r>
      <w:r>
        <w:rPr>
          <w:rFonts w:ascii="宋体" w:hAnsi="宋体"/>
          <w:color w:val="000000"/>
          <w:sz w:val="18"/>
          <w:szCs w:val="18"/>
          <w:u w:val="single"/>
        </w:rPr>
        <w:t xml:space="preserve">                     </w:t>
      </w:r>
      <w:r>
        <w:rPr>
          <w:rFonts w:ascii="宋体" w:hAnsi="宋体"/>
          <w:color w:val="000000"/>
          <w:sz w:val="18"/>
          <w:szCs w:val="18"/>
        </w:rPr>
        <w:t>仲裁委员会申请仲裁；</w:t>
      </w:r>
    </w:p>
    <w:p>
      <w:pPr>
        <w:spacing w:line="480" w:lineRule="exact"/>
        <w:rPr>
          <w:rFonts w:ascii="宋体" w:hAnsi="宋体"/>
          <w:color w:val="000000"/>
          <w:sz w:val="18"/>
          <w:szCs w:val="18"/>
        </w:rPr>
      </w:pPr>
      <w:r>
        <w:rPr>
          <w:rFonts w:ascii="宋体" w:hAnsi="宋体"/>
          <w:color w:val="000000"/>
          <w:sz w:val="18"/>
          <w:szCs w:val="18"/>
        </w:rPr>
        <w:t>（2）向</w:t>
      </w:r>
      <w:r>
        <w:rPr>
          <w:rFonts w:ascii="宋体" w:hAnsi="宋体"/>
          <w:color w:val="000000"/>
          <w:sz w:val="18"/>
          <w:szCs w:val="18"/>
          <w:u w:val="single"/>
        </w:rPr>
        <w:t xml:space="preserve">                     </w:t>
      </w:r>
      <w:r>
        <w:rPr>
          <w:rFonts w:ascii="宋体" w:hAnsi="宋体"/>
          <w:color w:val="000000"/>
          <w:sz w:val="18"/>
          <w:szCs w:val="18"/>
        </w:rPr>
        <w:t>人民法院起诉。</w:t>
      </w:r>
      <w:bookmarkEnd w:id="624"/>
      <w:bookmarkEnd w:id="625"/>
      <w:bookmarkEnd w:id="626"/>
      <w:bookmarkEnd w:id="627"/>
      <w:bookmarkEnd w:id="628"/>
      <w:bookmarkEnd w:id="629"/>
    </w:p>
    <w:p>
      <w:pPr>
        <w:adjustRightInd w:val="0"/>
        <w:snapToGrid w:val="0"/>
        <w:spacing w:line="480" w:lineRule="exact"/>
        <w:jc w:val="center"/>
        <w:rPr>
          <w:rFonts w:ascii="黑体" w:eastAsia="黑体"/>
          <w:sz w:val="28"/>
          <w:szCs w:val="28"/>
        </w:rPr>
      </w:pPr>
      <w:r>
        <w:rPr>
          <w:rFonts w:ascii="宋体" w:hAnsi="宋体"/>
          <w:color w:val="000000"/>
          <w:szCs w:val="21"/>
        </w:rPr>
        <w:br w:type="page"/>
      </w:r>
    </w:p>
    <w:p>
      <w:pPr>
        <w:adjustRightInd w:val="0"/>
        <w:snapToGrid w:val="0"/>
        <w:spacing w:line="480" w:lineRule="exact"/>
        <w:jc w:val="center"/>
        <w:rPr>
          <w:rFonts w:ascii="黑体" w:eastAsia="黑体"/>
          <w:sz w:val="28"/>
          <w:szCs w:val="28"/>
        </w:rPr>
      </w:pPr>
      <w:r>
        <w:rPr>
          <w:rFonts w:hint="eastAsia" w:ascii="黑体" w:eastAsia="黑体"/>
          <w:sz w:val="28"/>
          <w:szCs w:val="28"/>
        </w:rPr>
        <w:t>工程质量保修书</w:t>
      </w:r>
    </w:p>
    <w:p>
      <w:pPr>
        <w:adjustRightInd w:val="0"/>
        <w:snapToGrid w:val="0"/>
        <w:spacing w:line="360" w:lineRule="auto"/>
        <w:rPr>
          <w:sz w:val="24"/>
          <w:szCs w:val="18"/>
        </w:rPr>
      </w:pPr>
    </w:p>
    <w:p>
      <w:pPr>
        <w:adjustRightInd w:val="0"/>
        <w:snapToGrid w:val="0"/>
        <w:spacing w:line="360" w:lineRule="auto"/>
        <w:ind w:firstLine="360" w:firstLineChars="200"/>
        <w:rPr>
          <w:rFonts w:ascii="宋体"/>
          <w:sz w:val="18"/>
          <w:szCs w:val="18"/>
          <w:u w:val="single"/>
        </w:rPr>
      </w:pPr>
      <w:r>
        <w:rPr>
          <w:rFonts w:hint="eastAsia" w:ascii="宋体" w:hAnsi="宋体"/>
          <w:sz w:val="18"/>
          <w:szCs w:val="18"/>
        </w:rPr>
        <w:t>发包人：（全称）</w:t>
      </w:r>
    </w:p>
    <w:p>
      <w:pPr>
        <w:adjustRightInd w:val="0"/>
        <w:snapToGrid w:val="0"/>
        <w:spacing w:line="360" w:lineRule="auto"/>
        <w:ind w:firstLine="360" w:firstLineChars="200"/>
        <w:rPr>
          <w:rFonts w:ascii="宋体"/>
          <w:sz w:val="18"/>
          <w:szCs w:val="18"/>
          <w:u w:val="single"/>
        </w:rPr>
      </w:pPr>
      <w:r>
        <w:rPr>
          <w:rFonts w:hint="eastAsia" w:ascii="宋体" w:hAnsi="宋体"/>
          <w:sz w:val="18"/>
          <w:szCs w:val="18"/>
        </w:rPr>
        <w:t>承包人：（全称）</w:t>
      </w:r>
    </w:p>
    <w:p>
      <w:pPr>
        <w:adjustRightInd w:val="0"/>
        <w:snapToGrid w:val="0"/>
        <w:spacing w:line="360" w:lineRule="auto"/>
        <w:ind w:firstLine="360" w:firstLineChars="200"/>
        <w:rPr>
          <w:rFonts w:ascii="宋体"/>
          <w:sz w:val="18"/>
          <w:szCs w:val="18"/>
        </w:rPr>
      </w:pPr>
      <w:r>
        <w:rPr>
          <w:rFonts w:hint="eastAsia" w:ascii="宋体" w:hAnsi="宋体"/>
          <w:sz w:val="18"/>
          <w:szCs w:val="18"/>
        </w:rPr>
        <w:t>为保证（工程名称）在合理使用期限内正常使用，发包人和承包人根据《中华人民共和国建筑法》、《建设工程质量管理条例》和《房屋建筑工程质量保修办法》，经协商一致，签订工程质量保修书，承包人在质量保修期内应按照有关规定及双方约定承担工程质量保修责任。</w:t>
      </w:r>
    </w:p>
    <w:p>
      <w:pPr>
        <w:adjustRightInd w:val="0"/>
        <w:snapToGrid w:val="0"/>
        <w:spacing w:line="360" w:lineRule="auto"/>
        <w:ind w:firstLine="360" w:firstLineChars="200"/>
        <w:rPr>
          <w:rFonts w:ascii="宋体"/>
          <w:sz w:val="18"/>
          <w:szCs w:val="18"/>
        </w:rPr>
      </w:pPr>
      <w:r>
        <w:rPr>
          <w:rFonts w:ascii="宋体" w:hAnsi="宋体"/>
          <w:sz w:val="18"/>
          <w:szCs w:val="18"/>
        </w:rPr>
        <w:t xml:space="preserve">1 </w:t>
      </w:r>
      <w:r>
        <w:rPr>
          <w:rFonts w:hint="eastAsia" w:ascii="宋体" w:hAnsi="宋体"/>
          <w:sz w:val="18"/>
          <w:szCs w:val="18"/>
        </w:rPr>
        <w:t>质量保修范围</w:t>
      </w:r>
    </w:p>
    <w:p>
      <w:pPr>
        <w:adjustRightInd w:val="0"/>
        <w:snapToGrid w:val="0"/>
        <w:spacing w:line="360" w:lineRule="auto"/>
        <w:ind w:firstLine="360" w:firstLineChars="200"/>
        <w:rPr>
          <w:rFonts w:ascii="宋体"/>
          <w:sz w:val="18"/>
          <w:szCs w:val="18"/>
        </w:rPr>
      </w:pPr>
      <w:r>
        <w:rPr>
          <w:rFonts w:hint="eastAsia" w:ascii="宋体" w:hAnsi="宋体"/>
          <w:sz w:val="18"/>
          <w:szCs w:val="18"/>
        </w:rPr>
        <w:t>质量保修范围包括地基基础工程、主体结构工程、屋面防水工程、有防水要求的卫生间、房间、外墙面的防渗漏工程、电气管线工程、给排水管道工程、设备安装工程、供热、供冷系统工程、装饰装修工程以及双方约定其他项目。具体质量保修范围，双方约定如下：</w:t>
      </w:r>
    </w:p>
    <w:p>
      <w:pPr>
        <w:adjustRightInd w:val="0"/>
        <w:snapToGrid w:val="0"/>
        <w:spacing w:line="360" w:lineRule="auto"/>
        <w:ind w:firstLine="360" w:firstLineChars="200"/>
        <w:rPr>
          <w:rFonts w:ascii="宋体"/>
          <w:sz w:val="18"/>
          <w:szCs w:val="18"/>
          <w:u w:val="single"/>
        </w:rPr>
      </w:pPr>
      <w:r>
        <w:rPr>
          <w:rFonts w:hint="eastAsia" w:ascii="宋体" w:hAnsi="宋体"/>
          <w:sz w:val="18"/>
          <w:szCs w:val="18"/>
        </w:rPr>
        <w:t>（</w:t>
      </w:r>
      <w:r>
        <w:rPr>
          <w:rFonts w:ascii="宋体" w:hAnsi="宋体"/>
          <w:sz w:val="18"/>
          <w:szCs w:val="18"/>
        </w:rPr>
        <w:t>1</w:t>
      </w:r>
      <w:r>
        <w:rPr>
          <w:rFonts w:hint="eastAsia" w:ascii="宋体" w:hAnsi="宋体"/>
          <w:sz w:val="18"/>
          <w:szCs w:val="18"/>
        </w:rPr>
        <w:t>）</w:t>
      </w:r>
    </w:p>
    <w:p>
      <w:pPr>
        <w:adjustRightInd w:val="0"/>
        <w:snapToGrid w:val="0"/>
        <w:spacing w:line="360" w:lineRule="auto"/>
        <w:ind w:firstLine="360" w:firstLineChars="200"/>
        <w:rPr>
          <w:rFonts w:ascii="宋体"/>
          <w:sz w:val="18"/>
          <w:szCs w:val="18"/>
        </w:rPr>
      </w:pPr>
      <w:r>
        <w:rPr>
          <w:rFonts w:hint="eastAsia" w:ascii="宋体" w:hAnsi="宋体"/>
          <w:sz w:val="18"/>
          <w:szCs w:val="18"/>
        </w:rPr>
        <w:t>（</w:t>
      </w:r>
      <w:r>
        <w:rPr>
          <w:rFonts w:ascii="宋体" w:hAnsi="宋体"/>
          <w:sz w:val="18"/>
          <w:szCs w:val="18"/>
        </w:rPr>
        <w:t>2</w:t>
      </w:r>
      <w:r>
        <w:rPr>
          <w:rFonts w:hint="eastAsia" w:ascii="宋体" w:hAnsi="宋体"/>
          <w:sz w:val="18"/>
          <w:szCs w:val="18"/>
        </w:rPr>
        <w:t>）</w:t>
      </w:r>
    </w:p>
    <w:p>
      <w:pPr>
        <w:adjustRightInd w:val="0"/>
        <w:snapToGrid w:val="0"/>
        <w:spacing w:line="360" w:lineRule="auto"/>
        <w:ind w:firstLine="360" w:firstLineChars="200"/>
        <w:rPr>
          <w:rFonts w:ascii="宋体"/>
          <w:sz w:val="18"/>
          <w:szCs w:val="18"/>
        </w:rPr>
      </w:pPr>
      <w:r>
        <w:rPr>
          <w:rFonts w:hint="eastAsia" w:ascii="宋体" w:hAnsi="宋体"/>
          <w:sz w:val="18"/>
          <w:szCs w:val="18"/>
        </w:rPr>
        <w:t>（</w:t>
      </w:r>
      <w:r>
        <w:rPr>
          <w:rFonts w:ascii="宋体" w:hAnsi="宋体"/>
          <w:sz w:val="18"/>
          <w:szCs w:val="18"/>
        </w:rPr>
        <w:t>3</w:t>
      </w:r>
      <w:r>
        <w:rPr>
          <w:rFonts w:hint="eastAsia" w:ascii="宋体" w:hAnsi="宋体"/>
          <w:sz w:val="18"/>
          <w:szCs w:val="18"/>
        </w:rPr>
        <w:t>）</w:t>
      </w:r>
    </w:p>
    <w:p>
      <w:pPr>
        <w:adjustRightInd w:val="0"/>
        <w:snapToGrid w:val="0"/>
        <w:spacing w:line="360" w:lineRule="auto"/>
        <w:ind w:firstLine="360" w:firstLineChars="200"/>
        <w:rPr>
          <w:rFonts w:ascii="宋体"/>
          <w:sz w:val="18"/>
          <w:szCs w:val="18"/>
        </w:rPr>
      </w:pPr>
      <w:r>
        <w:rPr>
          <w:rFonts w:ascii="宋体" w:hAnsi="宋体"/>
          <w:sz w:val="18"/>
          <w:szCs w:val="18"/>
        </w:rPr>
        <w:t xml:space="preserve">2 </w:t>
      </w:r>
      <w:r>
        <w:rPr>
          <w:rFonts w:hint="eastAsia" w:ascii="宋体" w:hAnsi="宋体"/>
          <w:sz w:val="18"/>
          <w:szCs w:val="18"/>
        </w:rPr>
        <w:t>质量保修期</w:t>
      </w:r>
    </w:p>
    <w:p>
      <w:pPr>
        <w:adjustRightInd w:val="0"/>
        <w:snapToGrid w:val="0"/>
        <w:spacing w:line="360" w:lineRule="auto"/>
        <w:ind w:firstLine="360" w:firstLineChars="200"/>
        <w:rPr>
          <w:rFonts w:ascii="宋体"/>
          <w:sz w:val="18"/>
          <w:szCs w:val="18"/>
        </w:rPr>
      </w:pPr>
      <w:r>
        <w:rPr>
          <w:rFonts w:ascii="宋体" w:hAnsi="宋体"/>
          <w:sz w:val="18"/>
          <w:szCs w:val="18"/>
        </w:rPr>
        <w:t xml:space="preserve">2.1 </w:t>
      </w:r>
      <w:r>
        <w:rPr>
          <w:rFonts w:hint="eastAsia" w:ascii="宋体" w:hAnsi="宋体"/>
          <w:sz w:val="18"/>
          <w:szCs w:val="18"/>
        </w:rPr>
        <w:t>质量保修期从工程实际竣工验收合格之日起计算。单项竣工验收的工程，按单项工程分别计算质量保修期。</w:t>
      </w:r>
    </w:p>
    <w:p>
      <w:pPr>
        <w:adjustRightInd w:val="0"/>
        <w:snapToGrid w:val="0"/>
        <w:spacing w:line="360" w:lineRule="auto"/>
        <w:ind w:firstLine="360" w:firstLineChars="200"/>
        <w:rPr>
          <w:rFonts w:ascii="宋体"/>
          <w:sz w:val="18"/>
          <w:szCs w:val="18"/>
        </w:rPr>
      </w:pPr>
      <w:r>
        <w:rPr>
          <w:rFonts w:ascii="宋体" w:hAnsi="宋体"/>
          <w:sz w:val="18"/>
          <w:szCs w:val="18"/>
        </w:rPr>
        <w:t xml:space="preserve">2.2 </w:t>
      </w:r>
      <w:r>
        <w:rPr>
          <w:rFonts w:hint="eastAsia" w:ascii="宋体" w:hAnsi="宋体"/>
          <w:sz w:val="18"/>
          <w:szCs w:val="18"/>
        </w:rPr>
        <w:t>双方根据《建设工程质量管理条例》及有关规定，约定本工程质量保修期如下：</w:t>
      </w:r>
    </w:p>
    <w:p>
      <w:pPr>
        <w:adjustRightInd w:val="0"/>
        <w:snapToGrid w:val="0"/>
        <w:spacing w:line="360" w:lineRule="auto"/>
        <w:ind w:firstLine="360" w:firstLineChars="200"/>
        <w:rPr>
          <w:rFonts w:ascii="宋体"/>
          <w:sz w:val="18"/>
          <w:szCs w:val="18"/>
        </w:rPr>
      </w:pPr>
      <w:r>
        <w:rPr>
          <w:rFonts w:hint="eastAsia" w:ascii="宋体" w:hAnsi="宋体"/>
          <w:sz w:val="18"/>
          <w:szCs w:val="18"/>
        </w:rPr>
        <w:t>（</w:t>
      </w:r>
      <w:r>
        <w:rPr>
          <w:rFonts w:ascii="宋体" w:hAnsi="宋体"/>
          <w:sz w:val="18"/>
          <w:szCs w:val="18"/>
        </w:rPr>
        <w:t>1</w:t>
      </w:r>
      <w:r>
        <w:rPr>
          <w:rFonts w:hint="eastAsia" w:ascii="宋体" w:hAnsi="宋体"/>
          <w:sz w:val="18"/>
          <w:szCs w:val="18"/>
        </w:rPr>
        <w:t>）地基基础工程、主体结构工程为设计文件规定的合理使用年限；</w:t>
      </w:r>
    </w:p>
    <w:p>
      <w:pPr>
        <w:adjustRightInd w:val="0"/>
        <w:snapToGrid w:val="0"/>
        <w:spacing w:line="360" w:lineRule="auto"/>
        <w:ind w:firstLine="360" w:firstLineChars="200"/>
        <w:rPr>
          <w:rFonts w:ascii="宋体"/>
          <w:sz w:val="18"/>
          <w:szCs w:val="18"/>
        </w:rPr>
      </w:pPr>
      <w:r>
        <w:rPr>
          <w:rFonts w:hint="eastAsia" w:ascii="宋体" w:hAnsi="宋体"/>
          <w:sz w:val="18"/>
          <w:szCs w:val="18"/>
        </w:rPr>
        <w:t>（</w:t>
      </w:r>
      <w:r>
        <w:rPr>
          <w:rFonts w:ascii="宋体" w:hAnsi="宋体"/>
          <w:sz w:val="18"/>
          <w:szCs w:val="18"/>
        </w:rPr>
        <w:t>2</w:t>
      </w:r>
      <w:r>
        <w:rPr>
          <w:rFonts w:hint="eastAsia" w:ascii="宋体" w:hAnsi="宋体"/>
          <w:sz w:val="18"/>
          <w:szCs w:val="18"/>
        </w:rPr>
        <w:t>）屋面防水工程、有防水要求的卫生间、房间和外墙面的防渗漏工程为：年；</w:t>
      </w:r>
    </w:p>
    <w:p>
      <w:pPr>
        <w:adjustRightInd w:val="0"/>
        <w:snapToGrid w:val="0"/>
        <w:spacing w:line="360" w:lineRule="auto"/>
        <w:ind w:firstLine="360" w:firstLineChars="200"/>
        <w:rPr>
          <w:rFonts w:ascii="宋体"/>
          <w:sz w:val="18"/>
          <w:szCs w:val="18"/>
        </w:rPr>
      </w:pPr>
      <w:r>
        <w:rPr>
          <w:rFonts w:hint="eastAsia" w:ascii="宋体" w:hAnsi="宋体"/>
          <w:sz w:val="18"/>
          <w:szCs w:val="18"/>
        </w:rPr>
        <w:t>（</w:t>
      </w:r>
      <w:r>
        <w:rPr>
          <w:rFonts w:ascii="宋体" w:hAnsi="宋体"/>
          <w:sz w:val="18"/>
          <w:szCs w:val="18"/>
        </w:rPr>
        <w:t>3</w:t>
      </w:r>
      <w:r>
        <w:rPr>
          <w:rFonts w:hint="eastAsia" w:ascii="宋体" w:hAnsi="宋体"/>
          <w:sz w:val="18"/>
          <w:szCs w:val="18"/>
        </w:rPr>
        <w:t>）电气管线工程、给排水管道、设备安装工程为：年；</w:t>
      </w:r>
    </w:p>
    <w:p>
      <w:pPr>
        <w:adjustRightInd w:val="0"/>
        <w:snapToGrid w:val="0"/>
        <w:spacing w:line="360" w:lineRule="auto"/>
        <w:ind w:firstLine="360" w:firstLineChars="200"/>
        <w:rPr>
          <w:rFonts w:ascii="宋体"/>
          <w:sz w:val="18"/>
          <w:szCs w:val="18"/>
        </w:rPr>
      </w:pPr>
      <w:r>
        <w:rPr>
          <w:rFonts w:hint="eastAsia" w:ascii="宋体" w:hAnsi="宋体"/>
          <w:sz w:val="18"/>
          <w:szCs w:val="18"/>
        </w:rPr>
        <w:t>（</w:t>
      </w:r>
      <w:r>
        <w:rPr>
          <w:rFonts w:ascii="宋体" w:hAnsi="宋体"/>
          <w:sz w:val="18"/>
          <w:szCs w:val="18"/>
        </w:rPr>
        <w:t>4</w:t>
      </w:r>
      <w:r>
        <w:rPr>
          <w:rFonts w:hint="eastAsia" w:ascii="宋体" w:hAnsi="宋体"/>
          <w:sz w:val="18"/>
          <w:szCs w:val="18"/>
        </w:rPr>
        <w:t>）供热、供冷系统工程为：个采暖期、供冷期；</w:t>
      </w:r>
    </w:p>
    <w:p>
      <w:pPr>
        <w:adjustRightInd w:val="0"/>
        <w:snapToGrid w:val="0"/>
        <w:spacing w:line="360" w:lineRule="auto"/>
        <w:ind w:firstLine="360" w:firstLineChars="200"/>
        <w:rPr>
          <w:rFonts w:ascii="宋体"/>
          <w:sz w:val="18"/>
          <w:szCs w:val="18"/>
        </w:rPr>
      </w:pPr>
      <w:r>
        <w:rPr>
          <w:rFonts w:hint="eastAsia" w:ascii="宋体" w:hAnsi="宋体"/>
          <w:sz w:val="18"/>
          <w:szCs w:val="18"/>
        </w:rPr>
        <w:t>（</w:t>
      </w:r>
      <w:r>
        <w:rPr>
          <w:rFonts w:ascii="宋体" w:hAnsi="宋体"/>
          <w:sz w:val="18"/>
          <w:szCs w:val="18"/>
        </w:rPr>
        <w:t>5</w:t>
      </w:r>
      <w:r>
        <w:rPr>
          <w:rFonts w:hint="eastAsia" w:ascii="宋体" w:hAnsi="宋体"/>
          <w:sz w:val="18"/>
          <w:szCs w:val="18"/>
        </w:rPr>
        <w:t>）装饰装修工程为年；</w:t>
      </w:r>
    </w:p>
    <w:p>
      <w:pPr>
        <w:adjustRightInd w:val="0"/>
        <w:snapToGrid w:val="0"/>
        <w:spacing w:line="360" w:lineRule="auto"/>
        <w:ind w:firstLine="360" w:firstLineChars="200"/>
        <w:rPr>
          <w:rFonts w:ascii="宋体"/>
          <w:sz w:val="18"/>
          <w:szCs w:val="18"/>
        </w:rPr>
      </w:pPr>
      <w:r>
        <w:rPr>
          <w:rFonts w:hint="eastAsia" w:ascii="宋体" w:hAnsi="宋体"/>
          <w:sz w:val="18"/>
          <w:szCs w:val="18"/>
        </w:rPr>
        <w:t>（</w:t>
      </w:r>
      <w:r>
        <w:rPr>
          <w:rFonts w:ascii="宋体" w:hAnsi="宋体"/>
          <w:sz w:val="18"/>
          <w:szCs w:val="18"/>
        </w:rPr>
        <w:t>6</w:t>
      </w:r>
      <w:r>
        <w:rPr>
          <w:rFonts w:hint="eastAsia" w:ascii="宋体" w:hAnsi="宋体"/>
          <w:sz w:val="18"/>
          <w:szCs w:val="18"/>
        </w:rPr>
        <w:t>）其他项目年。</w:t>
      </w:r>
    </w:p>
    <w:p>
      <w:pPr>
        <w:adjustRightInd w:val="0"/>
        <w:snapToGrid w:val="0"/>
        <w:spacing w:line="360" w:lineRule="auto"/>
        <w:ind w:firstLine="360" w:firstLineChars="200"/>
        <w:rPr>
          <w:rFonts w:ascii="宋体"/>
          <w:sz w:val="18"/>
          <w:szCs w:val="18"/>
        </w:rPr>
      </w:pPr>
      <w:r>
        <w:rPr>
          <w:rFonts w:ascii="宋体" w:hAnsi="宋体"/>
          <w:sz w:val="18"/>
          <w:szCs w:val="18"/>
        </w:rPr>
        <w:t xml:space="preserve">3 </w:t>
      </w:r>
      <w:r>
        <w:rPr>
          <w:rFonts w:hint="eastAsia" w:ascii="宋体" w:hAnsi="宋体"/>
          <w:sz w:val="18"/>
          <w:szCs w:val="18"/>
        </w:rPr>
        <w:t>质量保修责任</w:t>
      </w:r>
    </w:p>
    <w:p>
      <w:pPr>
        <w:adjustRightInd w:val="0"/>
        <w:snapToGrid w:val="0"/>
        <w:spacing w:line="360" w:lineRule="auto"/>
        <w:ind w:firstLine="360" w:firstLineChars="200"/>
        <w:rPr>
          <w:rFonts w:ascii="宋体"/>
          <w:sz w:val="18"/>
          <w:szCs w:val="18"/>
        </w:rPr>
      </w:pPr>
      <w:r>
        <w:rPr>
          <w:rFonts w:ascii="宋体" w:hAnsi="宋体"/>
          <w:sz w:val="18"/>
          <w:szCs w:val="18"/>
        </w:rPr>
        <w:t xml:space="preserve">3.1 </w:t>
      </w:r>
      <w:r>
        <w:rPr>
          <w:rFonts w:hint="eastAsia" w:ascii="宋体" w:hAnsi="宋体"/>
          <w:sz w:val="18"/>
          <w:szCs w:val="18"/>
        </w:rPr>
        <w:t>属于保修范围的项目，承包人应在接到通知后的</w:t>
      </w:r>
      <w:r>
        <w:rPr>
          <w:rFonts w:ascii="宋体" w:hAnsi="宋体"/>
          <w:sz w:val="18"/>
          <w:szCs w:val="18"/>
        </w:rPr>
        <w:t>7</w:t>
      </w:r>
      <w:r>
        <w:rPr>
          <w:rFonts w:hint="eastAsia" w:ascii="宋体" w:hAnsi="宋体"/>
          <w:sz w:val="18"/>
          <w:szCs w:val="18"/>
        </w:rPr>
        <w:t>天内派人保修，承包人不在约定期限内派人保修，发包人可自行或指派第三方保修。</w:t>
      </w:r>
    </w:p>
    <w:p>
      <w:pPr>
        <w:adjustRightInd w:val="0"/>
        <w:snapToGrid w:val="0"/>
        <w:spacing w:line="360" w:lineRule="auto"/>
        <w:ind w:firstLine="360" w:firstLineChars="200"/>
        <w:rPr>
          <w:rFonts w:ascii="宋体"/>
          <w:sz w:val="18"/>
          <w:szCs w:val="18"/>
        </w:rPr>
      </w:pPr>
      <w:r>
        <w:rPr>
          <w:rFonts w:ascii="宋体" w:hAnsi="宋体"/>
          <w:sz w:val="18"/>
          <w:szCs w:val="18"/>
        </w:rPr>
        <w:t xml:space="preserve">3.2 </w:t>
      </w:r>
      <w:r>
        <w:rPr>
          <w:rFonts w:hint="eastAsia" w:ascii="宋体" w:hAnsi="宋体"/>
          <w:sz w:val="18"/>
          <w:szCs w:val="18"/>
        </w:rPr>
        <w:t>发生紧急抢修事故的，承包人在接到通知后，应立即到达事故现场抢修。</w:t>
      </w:r>
    </w:p>
    <w:p>
      <w:pPr>
        <w:adjustRightInd w:val="0"/>
        <w:snapToGrid w:val="0"/>
        <w:spacing w:line="360" w:lineRule="auto"/>
        <w:ind w:firstLine="360" w:firstLineChars="200"/>
        <w:rPr>
          <w:rFonts w:ascii="宋体"/>
          <w:sz w:val="18"/>
          <w:szCs w:val="18"/>
        </w:rPr>
      </w:pPr>
      <w:r>
        <w:rPr>
          <w:rFonts w:ascii="宋体" w:hAnsi="宋体"/>
          <w:sz w:val="18"/>
          <w:szCs w:val="18"/>
        </w:rPr>
        <w:t xml:space="preserve">3.3 </w:t>
      </w:r>
      <w:r>
        <w:rPr>
          <w:rFonts w:hint="eastAsia" w:ascii="宋体" w:hAnsi="宋体"/>
          <w:sz w:val="18"/>
          <w:szCs w:val="18"/>
        </w:rPr>
        <w:t>在国家规定的工程合理使用期限内，承包人应确保地基基础工程和主体结构的安全和质量。凡出现其质量问题，应立即报告当地建设行政主管部门，由设计单位提出保修方案，承包人应立即实施保修。</w:t>
      </w:r>
    </w:p>
    <w:p>
      <w:pPr>
        <w:adjustRightInd w:val="0"/>
        <w:snapToGrid w:val="0"/>
        <w:spacing w:line="360" w:lineRule="auto"/>
        <w:ind w:firstLine="360" w:firstLineChars="200"/>
        <w:rPr>
          <w:rFonts w:ascii="宋体"/>
          <w:sz w:val="18"/>
          <w:szCs w:val="18"/>
        </w:rPr>
      </w:pPr>
      <w:r>
        <w:rPr>
          <w:rFonts w:ascii="宋体" w:hAnsi="宋体"/>
          <w:sz w:val="18"/>
          <w:szCs w:val="18"/>
        </w:rPr>
        <w:t xml:space="preserve">3.4 </w:t>
      </w:r>
      <w:r>
        <w:rPr>
          <w:rFonts w:hint="eastAsia" w:ascii="宋体" w:hAnsi="宋体"/>
          <w:sz w:val="18"/>
          <w:szCs w:val="18"/>
        </w:rPr>
        <w:t>质量保修完成后，由发包人组织验收。</w:t>
      </w:r>
    </w:p>
    <w:p>
      <w:pPr>
        <w:adjustRightInd w:val="0"/>
        <w:snapToGrid w:val="0"/>
        <w:spacing w:line="360" w:lineRule="auto"/>
        <w:ind w:firstLine="360" w:firstLineChars="200"/>
        <w:rPr>
          <w:rFonts w:ascii="宋体"/>
          <w:sz w:val="18"/>
          <w:szCs w:val="18"/>
        </w:rPr>
      </w:pPr>
      <w:r>
        <w:rPr>
          <w:rFonts w:ascii="宋体" w:hAnsi="宋体"/>
          <w:sz w:val="18"/>
          <w:szCs w:val="18"/>
        </w:rPr>
        <w:t xml:space="preserve">4 </w:t>
      </w:r>
      <w:r>
        <w:rPr>
          <w:rFonts w:hint="eastAsia" w:ascii="宋体" w:hAnsi="宋体"/>
          <w:sz w:val="18"/>
          <w:szCs w:val="18"/>
        </w:rPr>
        <w:t>质量保修费用</w:t>
      </w:r>
    </w:p>
    <w:p>
      <w:pPr>
        <w:adjustRightInd w:val="0"/>
        <w:snapToGrid w:val="0"/>
        <w:spacing w:line="360" w:lineRule="auto"/>
        <w:ind w:firstLine="360" w:firstLineChars="200"/>
        <w:rPr>
          <w:rFonts w:ascii="宋体"/>
          <w:sz w:val="18"/>
          <w:szCs w:val="18"/>
        </w:rPr>
      </w:pPr>
      <w:r>
        <w:rPr>
          <w:rFonts w:hint="eastAsia" w:ascii="宋体" w:hAnsi="宋体"/>
          <w:sz w:val="18"/>
          <w:szCs w:val="18"/>
        </w:rPr>
        <w:t>质量保修费用及相关的损害赔偿费，由造成质量缺陷的责任方承担。</w:t>
      </w:r>
    </w:p>
    <w:p>
      <w:pPr>
        <w:adjustRightInd w:val="0"/>
        <w:snapToGrid w:val="0"/>
        <w:spacing w:line="360" w:lineRule="auto"/>
        <w:ind w:firstLine="360" w:firstLineChars="200"/>
        <w:rPr>
          <w:rFonts w:ascii="宋体"/>
          <w:sz w:val="18"/>
          <w:szCs w:val="18"/>
        </w:rPr>
      </w:pPr>
      <w:r>
        <w:rPr>
          <w:rFonts w:ascii="宋体" w:hAnsi="宋体"/>
          <w:sz w:val="18"/>
          <w:szCs w:val="18"/>
        </w:rPr>
        <w:t xml:space="preserve">5 </w:t>
      </w:r>
      <w:r>
        <w:rPr>
          <w:rFonts w:hint="eastAsia" w:ascii="宋体" w:hAnsi="宋体"/>
          <w:sz w:val="18"/>
          <w:szCs w:val="18"/>
        </w:rPr>
        <w:t>质量保证金</w:t>
      </w:r>
    </w:p>
    <w:p>
      <w:pPr>
        <w:adjustRightInd w:val="0"/>
        <w:snapToGrid w:val="0"/>
        <w:spacing w:line="360" w:lineRule="auto"/>
        <w:ind w:firstLine="360" w:firstLineChars="200"/>
        <w:rPr>
          <w:rFonts w:ascii="宋体"/>
          <w:sz w:val="18"/>
          <w:szCs w:val="18"/>
        </w:rPr>
      </w:pPr>
      <w:r>
        <w:rPr>
          <w:rFonts w:hint="eastAsia" w:ascii="宋体" w:hAnsi="宋体"/>
          <w:sz w:val="18"/>
          <w:szCs w:val="18"/>
        </w:rPr>
        <w:t>质量保证金的使用、约定、支付、返还与本合同的质量保证金赋予的约定一致。</w:t>
      </w:r>
    </w:p>
    <w:p>
      <w:pPr>
        <w:adjustRightInd w:val="0"/>
        <w:snapToGrid w:val="0"/>
        <w:spacing w:line="360" w:lineRule="auto"/>
        <w:ind w:firstLine="360" w:firstLineChars="200"/>
        <w:rPr>
          <w:rFonts w:ascii="宋体"/>
          <w:sz w:val="18"/>
          <w:szCs w:val="18"/>
        </w:rPr>
      </w:pPr>
      <w:r>
        <w:rPr>
          <w:rFonts w:ascii="宋体" w:hAnsi="宋体"/>
          <w:sz w:val="18"/>
          <w:szCs w:val="18"/>
        </w:rPr>
        <w:t xml:space="preserve">6 </w:t>
      </w:r>
      <w:r>
        <w:rPr>
          <w:rFonts w:hint="eastAsia" w:ascii="宋体" w:hAnsi="宋体"/>
          <w:sz w:val="18"/>
          <w:szCs w:val="18"/>
        </w:rPr>
        <w:t>其他</w:t>
      </w:r>
    </w:p>
    <w:p>
      <w:pPr>
        <w:adjustRightInd w:val="0"/>
        <w:snapToGrid w:val="0"/>
        <w:spacing w:line="360" w:lineRule="auto"/>
        <w:ind w:firstLine="360" w:firstLineChars="200"/>
        <w:rPr>
          <w:rFonts w:ascii="宋体"/>
          <w:sz w:val="18"/>
          <w:szCs w:val="18"/>
          <w:u w:val="single"/>
        </w:rPr>
      </w:pPr>
      <w:r>
        <w:rPr>
          <w:rFonts w:ascii="宋体" w:hAnsi="宋体"/>
          <w:sz w:val="18"/>
          <w:szCs w:val="18"/>
        </w:rPr>
        <w:t xml:space="preserve">6.1 </w:t>
      </w:r>
      <w:r>
        <w:rPr>
          <w:rFonts w:hint="eastAsia" w:ascii="宋体" w:hAnsi="宋体"/>
          <w:sz w:val="18"/>
          <w:szCs w:val="18"/>
        </w:rPr>
        <w:t>双方约定的其它工程质量保修事项：</w:t>
      </w:r>
    </w:p>
    <w:p>
      <w:pPr>
        <w:adjustRightInd w:val="0"/>
        <w:snapToGrid w:val="0"/>
        <w:spacing w:line="360" w:lineRule="auto"/>
        <w:ind w:firstLine="360" w:firstLineChars="200"/>
        <w:rPr>
          <w:rFonts w:ascii="宋体"/>
          <w:sz w:val="18"/>
          <w:szCs w:val="18"/>
        </w:rPr>
      </w:pPr>
      <w:r>
        <w:rPr>
          <w:rFonts w:ascii="宋体" w:hAnsi="宋体"/>
          <w:sz w:val="18"/>
          <w:szCs w:val="18"/>
        </w:rPr>
        <w:t xml:space="preserve">6.2 </w:t>
      </w:r>
      <w:r>
        <w:rPr>
          <w:rFonts w:hint="eastAsia" w:ascii="宋体" w:hAnsi="宋体"/>
          <w:sz w:val="18"/>
          <w:szCs w:val="18"/>
        </w:rPr>
        <w:t>本工程质量保修书，由发包人承包人在工程竣工验收前签署，作为合同附件，其有效期限至保修期满。</w:t>
      </w:r>
    </w:p>
    <w:p>
      <w:pPr>
        <w:adjustRightInd w:val="0"/>
        <w:snapToGrid w:val="0"/>
        <w:spacing w:line="360" w:lineRule="auto"/>
        <w:ind w:firstLine="360" w:firstLineChars="200"/>
        <w:rPr>
          <w:rFonts w:ascii="宋体" w:hAnsi="宋体"/>
          <w:sz w:val="18"/>
          <w:szCs w:val="18"/>
        </w:rPr>
      </w:pPr>
      <w:r>
        <w:rPr>
          <w:rFonts w:hint="eastAsia" w:ascii="宋体" w:hAnsi="宋体"/>
          <w:sz w:val="18"/>
          <w:szCs w:val="18"/>
        </w:rPr>
        <w:t>发</w:t>
      </w:r>
      <w:r>
        <w:rPr>
          <w:rFonts w:ascii="宋体" w:hAnsi="宋体"/>
          <w:sz w:val="18"/>
          <w:szCs w:val="18"/>
        </w:rPr>
        <w:t xml:space="preserve">  </w:t>
      </w:r>
      <w:r>
        <w:rPr>
          <w:rFonts w:hint="eastAsia" w:ascii="宋体" w:hAnsi="宋体"/>
          <w:sz w:val="18"/>
          <w:szCs w:val="18"/>
        </w:rPr>
        <w:t>包</w:t>
      </w:r>
      <w:r>
        <w:rPr>
          <w:rFonts w:ascii="宋体" w:hAnsi="宋体"/>
          <w:sz w:val="18"/>
          <w:szCs w:val="18"/>
        </w:rPr>
        <w:t xml:space="preserve">  </w:t>
      </w:r>
      <w:r>
        <w:rPr>
          <w:rFonts w:hint="eastAsia" w:ascii="宋体" w:hAnsi="宋体"/>
          <w:sz w:val="18"/>
          <w:szCs w:val="18"/>
        </w:rPr>
        <w:t>人：（公章）                              承</w:t>
      </w:r>
      <w:r>
        <w:rPr>
          <w:rFonts w:ascii="宋体" w:hAnsi="宋体"/>
          <w:sz w:val="18"/>
          <w:szCs w:val="18"/>
        </w:rPr>
        <w:t xml:space="preserve">  </w:t>
      </w:r>
      <w:r>
        <w:rPr>
          <w:rFonts w:hint="eastAsia" w:ascii="宋体" w:hAnsi="宋体"/>
          <w:sz w:val="18"/>
          <w:szCs w:val="18"/>
        </w:rPr>
        <w:t>包</w:t>
      </w:r>
      <w:r>
        <w:rPr>
          <w:rFonts w:ascii="宋体" w:hAnsi="宋体"/>
          <w:sz w:val="18"/>
          <w:szCs w:val="18"/>
        </w:rPr>
        <w:t xml:space="preserve">  </w:t>
      </w:r>
      <w:r>
        <w:rPr>
          <w:rFonts w:hint="eastAsia" w:ascii="宋体" w:hAnsi="宋体"/>
          <w:sz w:val="18"/>
          <w:szCs w:val="18"/>
        </w:rPr>
        <w:t>人：（公章）</w:t>
      </w:r>
    </w:p>
    <w:p>
      <w:pPr>
        <w:adjustRightInd w:val="0"/>
        <w:snapToGrid w:val="0"/>
        <w:spacing w:line="360" w:lineRule="auto"/>
        <w:ind w:firstLine="360" w:firstLineChars="200"/>
        <w:rPr>
          <w:rFonts w:ascii="宋体" w:hAnsi="宋体"/>
          <w:sz w:val="18"/>
          <w:szCs w:val="18"/>
        </w:rPr>
      </w:pPr>
      <w:r>
        <w:rPr>
          <w:rFonts w:hint="eastAsia" w:ascii="宋体" w:hAnsi="宋体"/>
          <w:sz w:val="18"/>
          <w:szCs w:val="18"/>
        </w:rPr>
        <w:t>法定代表人：（签字）                              法定代表人：（签字）</w:t>
      </w:r>
    </w:p>
    <w:p>
      <w:pPr>
        <w:adjustRightInd w:val="0"/>
        <w:snapToGrid w:val="0"/>
        <w:spacing w:line="360" w:lineRule="auto"/>
        <w:ind w:firstLine="360" w:firstLineChars="200"/>
        <w:rPr>
          <w:ins w:id="0" w:author="Administrator" w:date="2017-08-13T09:36:00Z"/>
          <w:rFonts w:ascii="宋体"/>
          <w:color w:val="000000"/>
          <w:sz w:val="18"/>
          <w:szCs w:val="18"/>
        </w:rPr>
      </w:pPr>
      <w:r>
        <w:rPr>
          <w:rFonts w:hint="eastAsia" w:ascii="宋体" w:hAnsi="宋体"/>
          <w:sz w:val="18"/>
          <w:szCs w:val="18"/>
        </w:rPr>
        <w:t>年月日</w:t>
      </w:r>
      <w:r>
        <w:rPr>
          <w:rFonts w:ascii="宋体" w:hAnsi="宋体"/>
          <w:sz w:val="18"/>
          <w:szCs w:val="18"/>
        </w:rPr>
        <w:t xml:space="preserve">   </w:t>
      </w:r>
      <w:r>
        <w:rPr>
          <w:rFonts w:hint="eastAsia" w:ascii="宋体" w:hAnsi="宋体"/>
          <w:sz w:val="18"/>
          <w:szCs w:val="18"/>
        </w:rPr>
        <w:t xml:space="preserve">                                    </w:t>
      </w:r>
      <w:r>
        <w:rPr>
          <w:rFonts w:ascii="宋体" w:hAnsi="宋体"/>
          <w:sz w:val="18"/>
          <w:szCs w:val="18"/>
        </w:rPr>
        <w:t xml:space="preserve">         </w:t>
      </w:r>
      <w:r>
        <w:rPr>
          <w:rFonts w:hint="eastAsia" w:ascii="宋体" w:hAnsi="宋体"/>
          <w:sz w:val="18"/>
          <w:szCs w:val="18"/>
        </w:rPr>
        <w:t>年月日</w:t>
      </w:r>
    </w:p>
    <w:p>
      <w:pP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rPr>
        <w:br w:type="page"/>
      </w: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bCs/>
          <w:sz w:val="18"/>
          <w:szCs w:val="18"/>
        </w:rPr>
        <w:t xml:space="preserve">   </w:t>
      </w:r>
    </w:p>
    <w:p>
      <w:pPr>
        <w:pStyle w:val="18"/>
        <w:spacing w:line="400" w:lineRule="exact"/>
        <w:ind w:firstLine="0" w:firstLineChars="0"/>
        <w:jc w:val="cente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rPr>
        <w:t>第七部分   施工图纸</w:t>
      </w:r>
      <w:r>
        <w:rPr>
          <w:rFonts w:hint="eastAsia" w:asciiTheme="minorEastAsia" w:hAnsiTheme="minorEastAsia" w:eastAsiaTheme="minorEastAsia" w:cstheme="minorEastAsia"/>
          <w:sz w:val="32"/>
          <w:szCs w:val="32"/>
        </w:rPr>
        <w:t>(另册)</w:t>
      </w:r>
    </w:p>
    <w:p>
      <w:pPr>
        <w:pStyle w:val="18"/>
        <w:spacing w:line="400" w:lineRule="exact"/>
        <w:ind w:firstLine="0" w:firstLineChars="0"/>
        <w:jc w:val="center"/>
        <w:rPr>
          <w:rFonts w:hint="eastAsia" w:asciiTheme="minorEastAsia" w:hAnsiTheme="minorEastAsia" w:eastAsiaTheme="minorEastAsia" w:cstheme="minorEastAsia"/>
          <w:sz w:val="32"/>
          <w:szCs w:val="32"/>
        </w:rPr>
      </w:pPr>
    </w:p>
    <w:p>
      <w:pPr>
        <w:pStyle w:val="18"/>
        <w:spacing w:line="400" w:lineRule="exact"/>
        <w:ind w:firstLine="0" w:firstLineChars="0"/>
        <w:jc w:val="center"/>
        <w:rPr>
          <w:rFonts w:ascii="宋体" w:cs="宋体"/>
          <w:color w:val="000000" w:themeColor="text1"/>
          <w:sz w:val="32"/>
          <w14:textFill>
            <w14:solidFill>
              <w14:schemeClr w14:val="tx1"/>
            </w14:solidFill>
          </w14:textFill>
        </w:rPr>
      </w:pPr>
      <w:r>
        <w:rPr>
          <w:rFonts w:hint="eastAsia" w:ascii="宋体" w:hAnsi="宋体" w:cs="宋体"/>
          <w:color w:val="000000" w:themeColor="text1"/>
          <w:sz w:val="32"/>
          <w14:textFill>
            <w14:solidFill>
              <w14:schemeClr w14:val="tx1"/>
            </w14:solidFill>
          </w14:textFill>
        </w:rPr>
        <w:t>（有需要的投标人自行到招标人处借用）</w:t>
      </w:r>
    </w:p>
    <w:p>
      <w:pPr>
        <w:pStyle w:val="18"/>
        <w:spacing w:line="400" w:lineRule="exact"/>
        <w:ind w:firstLine="0" w:firstLineChars="0"/>
        <w:jc w:val="center"/>
        <w:rPr>
          <w:rFonts w:asciiTheme="minorEastAsia" w:hAnsiTheme="minorEastAsia" w:eastAsiaTheme="minorEastAsia" w:cstheme="minorEastAsia"/>
          <w:b/>
          <w:bCs/>
          <w:sz w:val="32"/>
          <w:szCs w:val="32"/>
        </w:rPr>
        <w:sectPr>
          <w:pgSz w:w="11906" w:h="16838"/>
          <w:pgMar w:top="720" w:right="720" w:bottom="720" w:left="720" w:header="851" w:footer="567" w:gutter="0"/>
          <w:cols w:space="720" w:num="1"/>
          <w:titlePg/>
          <w:docGrid w:linePitch="312" w:charSpace="0"/>
        </w:sectPr>
      </w:pPr>
    </w:p>
    <w:p>
      <w:pPr>
        <w:pStyle w:val="18"/>
        <w:spacing w:line="400" w:lineRule="exact"/>
        <w:ind w:firstLine="0" w:firstLineChars="0"/>
        <w:rPr>
          <w:rFonts w:asciiTheme="minorEastAsia" w:hAnsiTheme="minorEastAsia" w:eastAsiaTheme="minorEastAsia" w:cstheme="minorEastAsia"/>
          <w:b/>
          <w:bCs/>
          <w:sz w:val="18"/>
          <w:szCs w:val="18"/>
        </w:rPr>
      </w:pPr>
    </w:p>
    <w:p>
      <w:pPr>
        <w:pStyle w:val="18"/>
        <w:spacing w:line="400" w:lineRule="exact"/>
        <w:ind w:firstLine="0" w:firstLineChars="0"/>
        <w:jc w:val="center"/>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第八部分   工程量清单</w:t>
      </w:r>
      <w:r>
        <w:rPr>
          <w:rFonts w:hint="eastAsia" w:asciiTheme="minorEastAsia" w:hAnsiTheme="minorEastAsia" w:eastAsiaTheme="minorEastAsia" w:cstheme="minorEastAsia"/>
          <w:sz w:val="32"/>
          <w:szCs w:val="32"/>
        </w:rPr>
        <w:t>(另册)</w:t>
      </w: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18"/>
          <w:szCs w:val="18"/>
        </w:rPr>
        <w:tab/>
      </w:r>
      <w:r>
        <w:rPr>
          <w:rFonts w:hint="eastAsia" w:asciiTheme="minorEastAsia" w:hAnsiTheme="minorEastAsia" w:eastAsiaTheme="minorEastAsia" w:cstheme="minorEastAsia"/>
          <w:sz w:val="18"/>
          <w:szCs w:val="18"/>
        </w:rPr>
        <w:tab/>
      </w:r>
    </w:p>
    <w:p>
      <w:pPr>
        <w:tabs>
          <w:tab w:val="left" w:pos="3570"/>
          <w:tab w:val="left" w:pos="4200"/>
        </w:tabs>
        <w:ind w:firstLine="280" w:firstLineChars="100"/>
        <w:jc w:val="left"/>
        <w:rPr>
          <w:rFonts w:asciiTheme="majorEastAsia" w:hAnsiTheme="majorEastAsia" w:eastAsiaTheme="majorEastAsia"/>
          <w:bCs/>
          <w:color w:val="000000" w:themeColor="text1"/>
          <w:sz w:val="32"/>
          <w14:textFill>
            <w14:solidFill>
              <w14:schemeClr w14:val="tx1"/>
            </w14:solidFill>
          </w14:textFill>
        </w:rPr>
      </w:pPr>
      <w:r>
        <w:rPr>
          <w:rFonts w:hint="eastAsia" w:asciiTheme="majorEastAsia" w:hAnsiTheme="majorEastAsia" w:eastAsiaTheme="majorEastAsia"/>
          <w:color w:val="000000" w:themeColor="text1"/>
          <w:sz w:val="28"/>
          <w:szCs w:val="28"/>
          <w14:textFill>
            <w14:solidFill>
              <w14:schemeClr w14:val="tx1"/>
            </w14:solidFill>
          </w14:textFill>
        </w:rPr>
        <w:t>以江永县财政投资评审中心审核的清单项目内容为准</w:t>
      </w:r>
      <w:r>
        <w:rPr>
          <w:rFonts w:hint="eastAsia" w:asciiTheme="minorEastAsia" w:hAnsiTheme="minorEastAsia" w:eastAsiaTheme="minorEastAsia" w:cstheme="minorEastAsia"/>
          <w:b/>
          <w:bCs/>
          <w:sz w:val="24"/>
        </w:rPr>
        <w:t>，</w:t>
      </w:r>
      <w:r>
        <w:rPr>
          <w:rFonts w:hint="eastAsia" w:asciiTheme="majorEastAsia" w:hAnsiTheme="majorEastAsia" w:eastAsiaTheme="majorEastAsia"/>
          <w:color w:val="000000" w:themeColor="text1"/>
          <w:sz w:val="28"/>
          <w:szCs w:val="28"/>
          <w14:textFill>
            <w14:solidFill>
              <w14:schemeClr w14:val="tx1"/>
            </w14:solidFill>
          </w14:textFill>
        </w:rPr>
        <w:t>投标人可不将清单各组成部分附于投标文件中。</w:t>
      </w:r>
    </w:p>
    <w:p>
      <w:pPr>
        <w:ind w:firstLine="480" w:firstLineChars="200"/>
        <w:rPr>
          <w:rFonts w:asciiTheme="majorEastAsia" w:hAnsiTheme="majorEastAsia" w:eastAsiaTheme="majorEastAsia"/>
          <w:bCs/>
          <w:color w:val="000000" w:themeColor="text1"/>
          <w:sz w:val="24"/>
          <w14:textFill>
            <w14:solidFill>
              <w14:schemeClr w14:val="tx1"/>
            </w14:solidFill>
          </w14:textFill>
        </w:rPr>
      </w:pPr>
    </w:p>
    <w:p>
      <w:pPr>
        <w:ind w:firstLine="482" w:firstLineChars="200"/>
        <w:rPr>
          <w:rFonts w:asciiTheme="minorEastAsia" w:hAnsiTheme="minorEastAsia" w:eastAsiaTheme="minorEastAsia" w:cstheme="minorEastAsia"/>
          <w:b/>
          <w:bCs/>
          <w:sz w:val="24"/>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spacing w:line="400" w:lineRule="exact"/>
        <w:rPr>
          <w:rFonts w:asciiTheme="minorEastAsia" w:hAnsiTheme="minorEastAsia" w:eastAsiaTheme="minorEastAsia" w:cstheme="minorEastAsia"/>
          <w:sz w:val="18"/>
          <w:szCs w:val="18"/>
        </w:rPr>
      </w:pPr>
    </w:p>
    <w:p>
      <w:pPr>
        <w:tabs>
          <w:tab w:val="left" w:pos="12695"/>
        </w:tabs>
        <w:spacing w:line="400" w:lineRule="exact"/>
        <w:rPr>
          <w:rFonts w:asciiTheme="minorEastAsia" w:hAnsiTheme="minorEastAsia" w:eastAsiaTheme="minorEastAsia" w:cstheme="minorEastAsia"/>
          <w:sz w:val="18"/>
          <w:szCs w:val="18"/>
        </w:rPr>
      </w:pPr>
    </w:p>
    <w:sectPr>
      <w:pgSz w:w="16838" w:h="11906" w:orient="landscape"/>
      <w:pgMar w:top="140" w:right="1440" w:bottom="446" w:left="1660" w:header="851" w:footer="567"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roman"/>
    <w:pitch w:val="default"/>
    <w:sig w:usb0="00000000" w:usb1="00000000" w:usb2="0000003F" w:usb3="00000000" w:csb0="603F01FF" w:csb1="FFFF0000"/>
  </w:font>
  <w:font w:name="FZShuSong-Z01">
    <w:altName w:val="黑体"/>
    <w:panose1 w:val="00000000000000000000"/>
    <w:charset w:val="86"/>
    <w:family w:val="modern"/>
    <w:pitch w:val="default"/>
    <w:sig w:usb0="00000000" w:usb1="00000000" w:usb2="0000001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Verdana">
    <w:panose1 w:val="020B0604030504040204"/>
    <w:charset w:val="00"/>
    <w:family w:val="swiss"/>
    <w:pitch w:val="default"/>
    <w:sig w:usb0="A00006FF" w:usb1="4000205B" w:usb2="00000010" w:usb3="00000000" w:csb0="2000019F" w:csb1="00000000"/>
  </w:font>
  <w:font w:name="??_GB2312">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ind w:right="360"/>
      <w:jc w:val="both"/>
      <w:rPr>
        <w:rFonts w:ascii="??_GB2312" w:eastAsia="Times New Roman"/>
        <w:spacing w:val="-20"/>
        <w:sz w:val="21"/>
        <w:u w:val="single"/>
      </w:rPr>
    </w:pPr>
  </w:p>
  <w:p>
    <w:pPr>
      <w:pStyle w:val="27"/>
      <w:ind w:right="36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right" w:y="1"/>
      <w:rPr>
        <w:rStyle w:val="43"/>
      </w:rPr>
    </w:pPr>
    <w:r>
      <w:rPr>
        <w:rStyle w:val="43"/>
      </w:rPr>
      <w:fldChar w:fldCharType="begin"/>
    </w:r>
    <w:r>
      <w:rPr>
        <w:rStyle w:val="43"/>
      </w:rPr>
      <w:instrText xml:space="preserve">PAGE  </w:instrText>
    </w:r>
    <w:r>
      <w:rPr>
        <w:rStyle w:val="43"/>
      </w:rPr>
      <w:fldChar w:fldCharType="end"/>
    </w:r>
  </w:p>
  <w:p>
    <w:pPr>
      <w:pStyle w:val="2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Style w:val="43"/>
      </w:rP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57785" cy="131445"/>
              <wp:effectExtent l="0" t="0" r="0" b="0"/>
              <wp:wrapNone/>
              <wp:docPr id="1" name="文本框 1026"/>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w="15875">
                        <a:noFill/>
                      </a:ln>
                      <a:effectLst/>
                    </wps:spPr>
                    <wps:txbx>
                      <w:txbxContent>
                        <w:p>
                          <w:pPr>
                            <w:snapToGrid w:val="0"/>
                            <w:rPr>
                              <w:sz w:val="18"/>
                              <w:szCs w:val="18"/>
                            </w:rPr>
                          </w:pP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0.35pt;width:4.55pt;mso-position-horizontal:right;mso-position-horizontal-relative:margin;mso-wrap-style:none;z-index:251659264;mso-width-relative:page;mso-height-relative:page;" filled="f" stroked="f" coordsize="21600,21600" o:gfxdata="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vA4U8dQAAAACAQAADwAAAAAA&#10;AAABACAAAAAiAAAAZHJzL2Rvd25yZXYueG1sUEsBAhQAFAAAAAgAh07iQKqVoDPeAQAAsQMAAA4A&#10;AAAAAAAAAQAgAAAAIwEAAGRycy9lMm9Eb2MueG1sUEsFBgAAAAAGAAYAWQEAAHMFAAAAAA==&#10;">
              <v:fill on="f" focussize="0,0"/>
              <v:stroke on="f" weight="1.25pt"/>
              <v:imagedata o:title=""/>
              <o:lock v:ext="edit" aspectratio="f"/>
              <v:textbox inset="0mm,0mm,0mm,0mm" style="mso-fit-shape-to-text:t;">
                <w:txbxContent>
                  <w:p>
                    <w:pPr>
                      <w:snapToGrid w:val="0"/>
                      <w:rPr>
                        <w:sz w:val="18"/>
                        <w:szCs w:val="18"/>
                      </w:rPr>
                    </w:pPr>
                  </w:p>
                </w:txbxContent>
              </v:textbox>
            </v:shape>
          </w:pict>
        </mc:Fallback>
      </mc:AlternateContent>
    </w:r>
  </w:p>
  <w:p>
    <w:pPr>
      <w:pStyle w:val="2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ind w:right="360"/>
      <w:jc w:val="both"/>
      <w:rPr>
        <w:rFonts w:ascii="??_GB2312" w:eastAsia="Times New Roman"/>
        <w:spacing w:val="-20"/>
        <w:sz w:val="21"/>
        <w:u w:val="single"/>
      </w:rP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sz w:val="18"/>
                            </w:rPr>
                          </w:pPr>
                          <w:r>
                            <w:fldChar w:fldCharType="begin"/>
                          </w:r>
                          <w:r>
                            <w:instrText xml:space="preserve"> PAGE  \* MERGEFORMAT </w:instrText>
                          </w:r>
                          <w:r>
                            <w:fldChar w:fldCharType="separate"/>
                          </w:r>
                          <w:r>
                            <w:rPr>
                              <w:sz w:val="18"/>
                            </w:rPr>
                            <w:t>43</w:t>
                          </w:r>
                          <w:r>
                            <w:rPr>
                              <w:sz w:val="18"/>
                            </w:rPr>
                            <w:fldChar w:fldCharType="end"/>
                          </w:r>
                        </w:p>
                      </w:txbxContent>
                    </wps:txbx>
                    <wps:bodyPr wrap="none" lIns="0" tIns="0" rIns="0" bIns="0" upright="1">
                      <a:spAutoFit/>
                    </wps:bodyPr>
                  </wps:wsp>
                </a:graphicData>
              </a:graphic>
            </wp:anchor>
          </w:drawing>
        </mc:Choice>
        <mc:Fallback>
          <w:pict>
            <v:shape id="文本框 1035"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M6pebnPAAAABQEAAA8AAAAAAAAAAQAgAAAA&#10;IgAAAGRycy9kb3ducmV2LnhtbFBLAQIUABQAAAAIAIdO4kDBr2uU2wEAALMDAAAOAAAAAAAAAAEA&#10;IAAAAB4BAABkcnMvZTJvRG9jLnhtbFBLBQYAAAAABgAGAFkBAABrBQAAAAA=&#10;">
              <v:fill on="f" focussize="0,0"/>
              <v:stroke on="f"/>
              <v:imagedata o:title=""/>
              <o:lock v:ext="edit" aspectratio="f"/>
              <v:textbox inset="0mm,0mm,0mm,0mm" style="mso-fit-shape-to-text:t;">
                <w:txbxContent>
                  <w:p>
                    <w:pPr>
                      <w:snapToGrid w:val="0"/>
                      <w:rPr>
                        <w:sz w:val="18"/>
                      </w:rPr>
                    </w:pPr>
                    <w:r>
                      <w:fldChar w:fldCharType="begin"/>
                    </w:r>
                    <w:r>
                      <w:instrText xml:space="preserve"> PAGE  \* MERGEFORMAT </w:instrText>
                    </w:r>
                    <w:r>
                      <w:fldChar w:fldCharType="separate"/>
                    </w:r>
                    <w:r>
                      <w:rPr>
                        <w:sz w:val="18"/>
                      </w:rPr>
                      <w:t>43</w:t>
                    </w:r>
                    <w:r>
                      <w:rPr>
                        <w:sz w:val="18"/>
                      </w:rPr>
                      <w:fldChar w:fldCharType="end"/>
                    </w:r>
                  </w:p>
                </w:txbxContent>
              </v:textbox>
            </v:shape>
          </w:pict>
        </mc:Fallback>
      </mc:AlternateContent>
    </w:r>
  </w:p>
  <w:p>
    <w:pPr>
      <w:pStyle w:val="27"/>
    </w:pPr>
  </w:p>
  <w:p>
    <w:pPr>
      <w:pStyle w:val="27"/>
      <w:ind w:right="360"/>
      <w:jc w:val="both"/>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57785" cy="131445"/>
              <wp:effectExtent l="0" t="0" r="0" b="0"/>
              <wp:wrapNone/>
              <wp:docPr id="5" name="文本框 1032"/>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w="15875">
                        <a:noFill/>
                      </a:ln>
                      <a:effectLst/>
                    </wps:spPr>
                    <wps:txbx>
                      <w:txbxContent>
                        <w:p>
                          <w:pPr>
                            <w:snapToGrid w:val="0"/>
                            <w:rPr>
                              <w:sz w:val="18"/>
                              <w:szCs w:val="18"/>
                            </w:rPr>
                          </w:pPr>
                        </w:p>
                      </w:txbxContent>
                    </wps:txbx>
                    <wps:bodyPr wrap="none" lIns="0" tIns="0" rIns="0" bIns="0" upright="1">
                      <a:spAutoFit/>
                    </wps:bodyPr>
                  </wps:wsp>
                </a:graphicData>
              </a:graphic>
            </wp:anchor>
          </w:drawing>
        </mc:Choice>
        <mc:Fallback>
          <w:pict>
            <v:shape id="文本框 1032" o:spid="_x0000_s1026" o:spt="202" type="#_x0000_t202" style="position:absolute;left:0pt;margin-top:0pt;height:10.35pt;width:4.55pt;mso-position-horizontal:right;mso-position-horizontal-relative:margin;mso-wrap-style:none;z-index:251660288;mso-width-relative:page;mso-height-relative:page;" filled="f" stroked="f" coordsize="21600,21600" o:gfxdata="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8DhTx1AAAAAIBAAAPAAAAAAAA&#10;AAEAIAAAACIAAABkcnMvZG93bnJldi54bWxQSwECFAAUAAAACACHTuJAmLmVQN0BAACxAwAADgAA&#10;AAAAAAABACAAAAAjAQAAZHJzL2Uyb0RvYy54bWxQSwUGAAAAAAYABgBZAQAAcgUAAAAA&#10;">
              <v:fill on="f" focussize="0,0"/>
              <v:stroke on="f" weight="1.25pt"/>
              <v:imagedata o:title=""/>
              <o:lock v:ext="edit" aspectratio="f"/>
              <v:textbox inset="0mm,0mm,0mm,0mm" style="mso-fit-shape-to-text:t;">
                <w:txbxContent>
                  <w:p>
                    <w:pPr>
                      <w:snapToGrid w:val="0"/>
                      <w:rPr>
                        <w:sz w:val="18"/>
                        <w:szCs w:val="18"/>
                      </w:rPr>
                    </w:pPr>
                  </w:p>
                </w:txbxContent>
              </v:textbox>
            </v:shape>
          </w:pict>
        </mc:Fallback>
      </mc:AlternateContent>
    </w:r>
  </w:p>
  <w:p>
    <w:pPr>
      <w:pStyle w:val="27"/>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sz w:val="18"/>
                            </w:rPr>
                          </w:pPr>
                          <w:r>
                            <w:fldChar w:fldCharType="begin"/>
                          </w:r>
                          <w:r>
                            <w:instrText xml:space="preserve"> PAGE  \* MERGEFORMAT </w:instrText>
                          </w:r>
                          <w:r>
                            <w:fldChar w:fldCharType="separate"/>
                          </w:r>
                          <w:r>
                            <w:rPr>
                              <w:sz w:val="18"/>
                            </w:rPr>
                            <w:t>44</w:t>
                          </w:r>
                          <w:r>
                            <w:rPr>
                              <w:sz w:val="18"/>
                            </w:rPr>
                            <w:fldChar w:fldCharType="end"/>
                          </w:r>
                        </w:p>
                      </w:txbxContent>
                    </wps:txbx>
                    <wps:bodyPr wrap="none" lIns="0" tIns="0" rIns="0" bIns="0" upright="1">
                      <a:spAutoFit/>
                    </wps:bodyPr>
                  </wps:wsp>
                </a:graphicData>
              </a:graphic>
            </wp:anchor>
          </w:drawing>
        </mc:Choice>
        <mc:Fallback>
          <w:pict>
            <v:shape id="文本框 1033"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M6pebnPAAAABQEAAA8AAAAAAAAAAQAgAAAA&#10;IgAAAGRycy9kb3ducmV2LnhtbFBLAQIUABQAAAAIAIdO4kDD38CT2wEAALMDAAAOAAAAAAAAAAEA&#10;IAAAAB4BAABkcnMvZTJvRG9jLnhtbFBLBQYAAAAABgAGAFkBAABrBQAAAAA=&#10;">
              <v:fill on="f" focussize="0,0"/>
              <v:stroke on="f"/>
              <v:imagedata o:title=""/>
              <o:lock v:ext="edit" aspectratio="f"/>
              <v:textbox inset="0mm,0mm,0mm,0mm" style="mso-fit-shape-to-text:t;">
                <w:txbxContent>
                  <w:p>
                    <w:pPr>
                      <w:snapToGrid w:val="0"/>
                      <w:rPr>
                        <w:sz w:val="18"/>
                      </w:rPr>
                    </w:pPr>
                    <w:r>
                      <w:fldChar w:fldCharType="begin"/>
                    </w:r>
                    <w:r>
                      <w:instrText xml:space="preserve"> PAGE  \* MERGEFORMAT </w:instrText>
                    </w:r>
                    <w:r>
                      <w:fldChar w:fldCharType="separate"/>
                    </w:r>
                    <w:r>
                      <w:rPr>
                        <w:sz w:val="18"/>
                      </w:rPr>
                      <w:t>44</w:t>
                    </w:r>
                    <w:r>
                      <w:rPr>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single" w:color="auto" w:sz="6" w:space="0"/>
      </w:pBdr>
      <w:jc w:val="both"/>
      <w:rPr>
        <w:rFonts w:cs="宋体"/>
      </w:rPr>
    </w:pPr>
  </w:p>
  <w:p>
    <w:pPr>
      <w:spacing w:line="320" w:lineRule="exact"/>
      <w:ind w:firstLine="320" w:firstLineChars="100"/>
      <w:rPr>
        <w:rFonts w:ascii="??_GB2312" w:eastAsia="Times New Roman"/>
        <w:b/>
        <w:sz w:val="32"/>
        <w:szCs w:val="32"/>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hint="eastAsia" w:eastAsia="宋体"/>
        <w:lang w:eastAsia="zh-CN"/>
      </w:rPr>
    </w:pPr>
    <w:r>
      <w:rPr>
        <w:rFonts w:hint="eastAsia"/>
        <w:lang w:eastAsia="zh-CN"/>
      </w:rPr>
      <w:t>江永县社会福利中心扩建项目</w:t>
    </w:r>
    <w:r>
      <w:rPr>
        <w:rFonts w:hint="eastAsia"/>
        <w:lang w:val="en-US" w:eastAsia="zh-CN"/>
      </w:rPr>
      <w:t xml:space="preserve">                                                  </w:t>
    </w:r>
    <w:r>
      <w:rPr>
        <w:rFonts w:hint="eastAsia"/>
      </w:rPr>
      <w:t>招标</w:t>
    </w:r>
    <w:r>
      <w:rPr>
        <w:rFonts w:hint="eastAsia"/>
        <w:lang w:eastAsia="zh-CN"/>
      </w:rPr>
      <w:t>文件</w:t>
    </w:r>
  </w:p>
  <w:p>
    <w:pPr>
      <w:pStyle w:val="28"/>
      <w:pBdr>
        <w:bottom w:val="single" w:color="auto" w:sz="6" w:space="0"/>
      </w:pBdr>
      <w:jc w:val="both"/>
      <w:rPr>
        <w:rFonts w:cs="宋体"/>
      </w:rPr>
    </w:pPr>
  </w:p>
  <w:p>
    <w:pPr>
      <w:spacing w:line="320" w:lineRule="exact"/>
      <w:ind w:firstLine="320" w:firstLineChars="100"/>
      <w:rPr>
        <w:rFonts w:ascii="??_GB2312" w:eastAsia="Times New Roman"/>
        <w:b/>
        <w:sz w:val="32"/>
        <w:szCs w:val="32"/>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hint="eastAsia" w:eastAsia="宋体"/>
        <w:lang w:eastAsia="zh-CN"/>
      </w:rPr>
    </w:pPr>
    <w:r>
      <w:rPr>
        <w:rFonts w:hint="eastAsia"/>
        <w:lang w:eastAsia="zh-CN"/>
      </w:rPr>
      <w:t>江永县社会福利中心扩建项目</w:t>
    </w:r>
    <w:r>
      <w:rPr>
        <w:rFonts w:hint="eastAsia"/>
        <w:lang w:val="en-US" w:eastAsia="zh-CN"/>
      </w:rPr>
      <w:t xml:space="preserve">                                                  </w:t>
    </w:r>
    <w:r>
      <w:rPr>
        <w:rFonts w:hint="eastAsia"/>
      </w:rPr>
      <w:t>招标</w:t>
    </w:r>
    <w:r>
      <w:rPr>
        <w:rFonts w:hint="eastAsia"/>
        <w:lang w:eastAsia="zh-CN"/>
      </w:rPr>
      <w:t>文件</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hdrShapeDefaults>
    <o:shapelayout v:ext="edit">
      <o:idmap v:ext="edit" data="1"/>
    </o:shapelayout>
  </w:hdrShapeDefaults>
  <w:compat>
    <w:spaceForUL/>
    <w:balanceSingleByteDoubleByteWidth/>
    <w:doNotLeaveBackslashAlon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2NmRjMjQ1MWY1NTFkMDBiNGI0ZTQ0YjhmNjlkNzAifQ=="/>
  </w:docVars>
  <w:rsids>
    <w:rsidRoot w:val="64E135E3"/>
    <w:rsid w:val="0000146B"/>
    <w:rsid w:val="00003E62"/>
    <w:rsid w:val="0001077B"/>
    <w:rsid w:val="00013942"/>
    <w:rsid w:val="00031983"/>
    <w:rsid w:val="000378C8"/>
    <w:rsid w:val="00043F01"/>
    <w:rsid w:val="00047CD5"/>
    <w:rsid w:val="00050F33"/>
    <w:rsid w:val="00051276"/>
    <w:rsid w:val="0005433C"/>
    <w:rsid w:val="000639A4"/>
    <w:rsid w:val="00066D7E"/>
    <w:rsid w:val="00077FE9"/>
    <w:rsid w:val="00092954"/>
    <w:rsid w:val="00094546"/>
    <w:rsid w:val="0009679D"/>
    <w:rsid w:val="000A5843"/>
    <w:rsid w:val="000A7808"/>
    <w:rsid w:val="000B4E31"/>
    <w:rsid w:val="000B5CF1"/>
    <w:rsid w:val="000D1F06"/>
    <w:rsid w:val="000D3702"/>
    <w:rsid w:val="000E5BA8"/>
    <w:rsid w:val="000F0528"/>
    <w:rsid w:val="000F2F3C"/>
    <w:rsid w:val="00101984"/>
    <w:rsid w:val="0010385B"/>
    <w:rsid w:val="00103EA1"/>
    <w:rsid w:val="0010738D"/>
    <w:rsid w:val="00112CE6"/>
    <w:rsid w:val="00116A33"/>
    <w:rsid w:val="0011752D"/>
    <w:rsid w:val="001217A4"/>
    <w:rsid w:val="00127888"/>
    <w:rsid w:val="00131519"/>
    <w:rsid w:val="001477DC"/>
    <w:rsid w:val="00154DB2"/>
    <w:rsid w:val="00157819"/>
    <w:rsid w:val="00164E7B"/>
    <w:rsid w:val="00165043"/>
    <w:rsid w:val="001679B3"/>
    <w:rsid w:val="001748C4"/>
    <w:rsid w:val="00175049"/>
    <w:rsid w:val="0018044F"/>
    <w:rsid w:val="00195645"/>
    <w:rsid w:val="00197E3F"/>
    <w:rsid w:val="001A372F"/>
    <w:rsid w:val="001B15E9"/>
    <w:rsid w:val="001B7E55"/>
    <w:rsid w:val="001C1F5E"/>
    <w:rsid w:val="001C2C5D"/>
    <w:rsid w:val="001C6068"/>
    <w:rsid w:val="001D054D"/>
    <w:rsid w:val="001E2D1A"/>
    <w:rsid w:val="001E340C"/>
    <w:rsid w:val="001F2850"/>
    <w:rsid w:val="001F31F9"/>
    <w:rsid w:val="001F4E0F"/>
    <w:rsid w:val="00201208"/>
    <w:rsid w:val="00205B72"/>
    <w:rsid w:val="002155E0"/>
    <w:rsid w:val="00215BA7"/>
    <w:rsid w:val="002177BF"/>
    <w:rsid w:val="0022252B"/>
    <w:rsid w:val="00222873"/>
    <w:rsid w:val="00225AD0"/>
    <w:rsid w:val="00231544"/>
    <w:rsid w:val="00240548"/>
    <w:rsid w:val="00254877"/>
    <w:rsid w:val="00257682"/>
    <w:rsid w:val="00257F90"/>
    <w:rsid w:val="00261A46"/>
    <w:rsid w:val="00266AE2"/>
    <w:rsid w:val="00270136"/>
    <w:rsid w:val="00270DA4"/>
    <w:rsid w:val="00284786"/>
    <w:rsid w:val="002945BB"/>
    <w:rsid w:val="00295025"/>
    <w:rsid w:val="00297012"/>
    <w:rsid w:val="002A1283"/>
    <w:rsid w:val="002A3BD7"/>
    <w:rsid w:val="002A6BBA"/>
    <w:rsid w:val="002B28C5"/>
    <w:rsid w:val="002B2C5F"/>
    <w:rsid w:val="002B3976"/>
    <w:rsid w:val="002B751C"/>
    <w:rsid w:val="002C3F59"/>
    <w:rsid w:val="002D057C"/>
    <w:rsid w:val="002D4550"/>
    <w:rsid w:val="002D5DDE"/>
    <w:rsid w:val="002E1F3A"/>
    <w:rsid w:val="002E20A2"/>
    <w:rsid w:val="002F040F"/>
    <w:rsid w:val="002F051A"/>
    <w:rsid w:val="002F2B16"/>
    <w:rsid w:val="002F3662"/>
    <w:rsid w:val="002F3C5C"/>
    <w:rsid w:val="002F559F"/>
    <w:rsid w:val="00310B87"/>
    <w:rsid w:val="00310F39"/>
    <w:rsid w:val="00321406"/>
    <w:rsid w:val="00333177"/>
    <w:rsid w:val="00334345"/>
    <w:rsid w:val="003368B3"/>
    <w:rsid w:val="00336A1C"/>
    <w:rsid w:val="00343662"/>
    <w:rsid w:val="00343A62"/>
    <w:rsid w:val="003638CB"/>
    <w:rsid w:val="00375A39"/>
    <w:rsid w:val="00385819"/>
    <w:rsid w:val="003A44AC"/>
    <w:rsid w:val="003A748E"/>
    <w:rsid w:val="003B07DB"/>
    <w:rsid w:val="003D05F6"/>
    <w:rsid w:val="003E4026"/>
    <w:rsid w:val="003F71D5"/>
    <w:rsid w:val="00412E8A"/>
    <w:rsid w:val="0041340D"/>
    <w:rsid w:val="004135C2"/>
    <w:rsid w:val="00421165"/>
    <w:rsid w:val="00433632"/>
    <w:rsid w:val="0043417D"/>
    <w:rsid w:val="004345D3"/>
    <w:rsid w:val="0043595E"/>
    <w:rsid w:val="00444B0E"/>
    <w:rsid w:val="00453D5A"/>
    <w:rsid w:val="0046237F"/>
    <w:rsid w:val="004742D9"/>
    <w:rsid w:val="00477655"/>
    <w:rsid w:val="004A1A4E"/>
    <w:rsid w:val="004C07DF"/>
    <w:rsid w:val="004C7118"/>
    <w:rsid w:val="004D33E6"/>
    <w:rsid w:val="004E2D3F"/>
    <w:rsid w:val="004E2FD0"/>
    <w:rsid w:val="004E4926"/>
    <w:rsid w:val="004E68C6"/>
    <w:rsid w:val="004F0CD6"/>
    <w:rsid w:val="004F3480"/>
    <w:rsid w:val="004F7ED8"/>
    <w:rsid w:val="00514004"/>
    <w:rsid w:val="00520AE6"/>
    <w:rsid w:val="00535B8F"/>
    <w:rsid w:val="00543E97"/>
    <w:rsid w:val="005514E7"/>
    <w:rsid w:val="00560371"/>
    <w:rsid w:val="00572FE2"/>
    <w:rsid w:val="00574D41"/>
    <w:rsid w:val="00577E28"/>
    <w:rsid w:val="005A285A"/>
    <w:rsid w:val="005A3408"/>
    <w:rsid w:val="005A5FFF"/>
    <w:rsid w:val="005A7A93"/>
    <w:rsid w:val="005B2681"/>
    <w:rsid w:val="005C252A"/>
    <w:rsid w:val="005C36DA"/>
    <w:rsid w:val="005C7F3D"/>
    <w:rsid w:val="005D4B62"/>
    <w:rsid w:val="00603B07"/>
    <w:rsid w:val="00613774"/>
    <w:rsid w:val="006179EE"/>
    <w:rsid w:val="006222A5"/>
    <w:rsid w:val="00633B4F"/>
    <w:rsid w:val="00633CE9"/>
    <w:rsid w:val="006373B3"/>
    <w:rsid w:val="00651F0B"/>
    <w:rsid w:val="00660098"/>
    <w:rsid w:val="00672BCD"/>
    <w:rsid w:val="0067547C"/>
    <w:rsid w:val="00690802"/>
    <w:rsid w:val="006917F3"/>
    <w:rsid w:val="0069190D"/>
    <w:rsid w:val="006932B4"/>
    <w:rsid w:val="00696B96"/>
    <w:rsid w:val="00697CC4"/>
    <w:rsid w:val="006A2FDE"/>
    <w:rsid w:val="006B216B"/>
    <w:rsid w:val="006B729A"/>
    <w:rsid w:val="006C2E83"/>
    <w:rsid w:val="006D0207"/>
    <w:rsid w:val="006D7BE9"/>
    <w:rsid w:val="006E04DF"/>
    <w:rsid w:val="006E2792"/>
    <w:rsid w:val="006E4378"/>
    <w:rsid w:val="006E5D3E"/>
    <w:rsid w:val="006F30EB"/>
    <w:rsid w:val="006F7A31"/>
    <w:rsid w:val="00702825"/>
    <w:rsid w:val="0070668D"/>
    <w:rsid w:val="00724074"/>
    <w:rsid w:val="00731CA7"/>
    <w:rsid w:val="00735F50"/>
    <w:rsid w:val="00746796"/>
    <w:rsid w:val="0075267D"/>
    <w:rsid w:val="00756870"/>
    <w:rsid w:val="00767CD6"/>
    <w:rsid w:val="00770F24"/>
    <w:rsid w:val="00786430"/>
    <w:rsid w:val="00794F57"/>
    <w:rsid w:val="007A2930"/>
    <w:rsid w:val="007A4906"/>
    <w:rsid w:val="007A5001"/>
    <w:rsid w:val="007A52E1"/>
    <w:rsid w:val="007B235E"/>
    <w:rsid w:val="007B5B29"/>
    <w:rsid w:val="007C07E5"/>
    <w:rsid w:val="007C443F"/>
    <w:rsid w:val="007C497E"/>
    <w:rsid w:val="007D2C9E"/>
    <w:rsid w:val="007E424D"/>
    <w:rsid w:val="007E467B"/>
    <w:rsid w:val="007E5DBE"/>
    <w:rsid w:val="007E758E"/>
    <w:rsid w:val="007F067F"/>
    <w:rsid w:val="00805B4B"/>
    <w:rsid w:val="00810587"/>
    <w:rsid w:val="008112F4"/>
    <w:rsid w:val="008248BD"/>
    <w:rsid w:val="008355D4"/>
    <w:rsid w:val="00842A58"/>
    <w:rsid w:val="008561FF"/>
    <w:rsid w:val="00857F2F"/>
    <w:rsid w:val="00871E58"/>
    <w:rsid w:val="00872EB3"/>
    <w:rsid w:val="008739C9"/>
    <w:rsid w:val="00882537"/>
    <w:rsid w:val="008829CD"/>
    <w:rsid w:val="00887120"/>
    <w:rsid w:val="00896C54"/>
    <w:rsid w:val="00897A1D"/>
    <w:rsid w:val="008A2374"/>
    <w:rsid w:val="008A61E6"/>
    <w:rsid w:val="008B70C0"/>
    <w:rsid w:val="008C6103"/>
    <w:rsid w:val="008C7112"/>
    <w:rsid w:val="008D73EA"/>
    <w:rsid w:val="008E4CE4"/>
    <w:rsid w:val="008F1909"/>
    <w:rsid w:val="008F2762"/>
    <w:rsid w:val="008F48BC"/>
    <w:rsid w:val="008F7207"/>
    <w:rsid w:val="00910E15"/>
    <w:rsid w:val="009150DF"/>
    <w:rsid w:val="00930099"/>
    <w:rsid w:val="00933F59"/>
    <w:rsid w:val="00936A4E"/>
    <w:rsid w:val="00940184"/>
    <w:rsid w:val="00945A3D"/>
    <w:rsid w:val="00946BF1"/>
    <w:rsid w:val="009473F7"/>
    <w:rsid w:val="00953966"/>
    <w:rsid w:val="009627BD"/>
    <w:rsid w:val="009705FD"/>
    <w:rsid w:val="00970971"/>
    <w:rsid w:val="009714C5"/>
    <w:rsid w:val="00977FAD"/>
    <w:rsid w:val="00985E93"/>
    <w:rsid w:val="00992B10"/>
    <w:rsid w:val="009A1598"/>
    <w:rsid w:val="009A1F8B"/>
    <w:rsid w:val="009A37D2"/>
    <w:rsid w:val="009A5EC8"/>
    <w:rsid w:val="009B0313"/>
    <w:rsid w:val="009B1AEF"/>
    <w:rsid w:val="009C31E7"/>
    <w:rsid w:val="009C6F8C"/>
    <w:rsid w:val="009D0FF9"/>
    <w:rsid w:val="009D6AD1"/>
    <w:rsid w:val="009E2B00"/>
    <w:rsid w:val="009E2F06"/>
    <w:rsid w:val="009F2689"/>
    <w:rsid w:val="00A0608C"/>
    <w:rsid w:val="00A15687"/>
    <w:rsid w:val="00A21CD2"/>
    <w:rsid w:val="00A23083"/>
    <w:rsid w:val="00A3351A"/>
    <w:rsid w:val="00A3425D"/>
    <w:rsid w:val="00A417C9"/>
    <w:rsid w:val="00A43A22"/>
    <w:rsid w:val="00A52127"/>
    <w:rsid w:val="00A661E4"/>
    <w:rsid w:val="00A72174"/>
    <w:rsid w:val="00A81FAE"/>
    <w:rsid w:val="00A82132"/>
    <w:rsid w:val="00A90A2C"/>
    <w:rsid w:val="00A924C8"/>
    <w:rsid w:val="00AA7184"/>
    <w:rsid w:val="00AB3A5F"/>
    <w:rsid w:val="00AB7AA4"/>
    <w:rsid w:val="00AD0E79"/>
    <w:rsid w:val="00AD0FD1"/>
    <w:rsid w:val="00AF115E"/>
    <w:rsid w:val="00AF1261"/>
    <w:rsid w:val="00B03C4A"/>
    <w:rsid w:val="00B13AF1"/>
    <w:rsid w:val="00B2211E"/>
    <w:rsid w:val="00B22E80"/>
    <w:rsid w:val="00B26F08"/>
    <w:rsid w:val="00B33EB2"/>
    <w:rsid w:val="00B349A9"/>
    <w:rsid w:val="00B36C32"/>
    <w:rsid w:val="00B426D8"/>
    <w:rsid w:val="00B47C53"/>
    <w:rsid w:val="00B673C1"/>
    <w:rsid w:val="00B814A2"/>
    <w:rsid w:val="00B85CB0"/>
    <w:rsid w:val="00B91D7B"/>
    <w:rsid w:val="00BA0EFB"/>
    <w:rsid w:val="00BA3C79"/>
    <w:rsid w:val="00BA6503"/>
    <w:rsid w:val="00BB2FBE"/>
    <w:rsid w:val="00BB40E3"/>
    <w:rsid w:val="00BC01F2"/>
    <w:rsid w:val="00BC2573"/>
    <w:rsid w:val="00BC3DBF"/>
    <w:rsid w:val="00BE00AF"/>
    <w:rsid w:val="00BF60D9"/>
    <w:rsid w:val="00BF76BE"/>
    <w:rsid w:val="00C058BD"/>
    <w:rsid w:val="00C06E5C"/>
    <w:rsid w:val="00C0757E"/>
    <w:rsid w:val="00C12ABF"/>
    <w:rsid w:val="00C223C9"/>
    <w:rsid w:val="00C234DC"/>
    <w:rsid w:val="00C241E4"/>
    <w:rsid w:val="00C26DC3"/>
    <w:rsid w:val="00C2700D"/>
    <w:rsid w:val="00C3059C"/>
    <w:rsid w:val="00C33303"/>
    <w:rsid w:val="00C42551"/>
    <w:rsid w:val="00C433FF"/>
    <w:rsid w:val="00C51286"/>
    <w:rsid w:val="00C63A1C"/>
    <w:rsid w:val="00C7266B"/>
    <w:rsid w:val="00C742E7"/>
    <w:rsid w:val="00C76858"/>
    <w:rsid w:val="00C8791D"/>
    <w:rsid w:val="00CA3358"/>
    <w:rsid w:val="00CA6DC2"/>
    <w:rsid w:val="00CA7D59"/>
    <w:rsid w:val="00CB066E"/>
    <w:rsid w:val="00CB6C1F"/>
    <w:rsid w:val="00CD0DFF"/>
    <w:rsid w:val="00CD0E5F"/>
    <w:rsid w:val="00CD1795"/>
    <w:rsid w:val="00CE0257"/>
    <w:rsid w:val="00CE2565"/>
    <w:rsid w:val="00CF52A1"/>
    <w:rsid w:val="00CF756E"/>
    <w:rsid w:val="00D07131"/>
    <w:rsid w:val="00D11B53"/>
    <w:rsid w:val="00D138F9"/>
    <w:rsid w:val="00D14CB5"/>
    <w:rsid w:val="00D14F93"/>
    <w:rsid w:val="00D16FD2"/>
    <w:rsid w:val="00D26AF5"/>
    <w:rsid w:val="00D2792F"/>
    <w:rsid w:val="00D43B46"/>
    <w:rsid w:val="00D4413E"/>
    <w:rsid w:val="00D44896"/>
    <w:rsid w:val="00D579A7"/>
    <w:rsid w:val="00D57B9D"/>
    <w:rsid w:val="00D61973"/>
    <w:rsid w:val="00D62553"/>
    <w:rsid w:val="00D6385D"/>
    <w:rsid w:val="00D80E4D"/>
    <w:rsid w:val="00D82AA9"/>
    <w:rsid w:val="00D85726"/>
    <w:rsid w:val="00D87EE6"/>
    <w:rsid w:val="00D9230D"/>
    <w:rsid w:val="00D932D4"/>
    <w:rsid w:val="00D941D5"/>
    <w:rsid w:val="00D96778"/>
    <w:rsid w:val="00D97B5C"/>
    <w:rsid w:val="00DA70E1"/>
    <w:rsid w:val="00DA75B7"/>
    <w:rsid w:val="00DB3242"/>
    <w:rsid w:val="00DC3E0A"/>
    <w:rsid w:val="00DC3E20"/>
    <w:rsid w:val="00DC4C73"/>
    <w:rsid w:val="00DE12DC"/>
    <w:rsid w:val="00DE5C38"/>
    <w:rsid w:val="00DF37F1"/>
    <w:rsid w:val="00E03709"/>
    <w:rsid w:val="00E0561D"/>
    <w:rsid w:val="00E05FB6"/>
    <w:rsid w:val="00E1325B"/>
    <w:rsid w:val="00E17C73"/>
    <w:rsid w:val="00E17DBD"/>
    <w:rsid w:val="00E31D8E"/>
    <w:rsid w:val="00E36518"/>
    <w:rsid w:val="00E36672"/>
    <w:rsid w:val="00E43270"/>
    <w:rsid w:val="00E51412"/>
    <w:rsid w:val="00E5576F"/>
    <w:rsid w:val="00E57388"/>
    <w:rsid w:val="00E6609B"/>
    <w:rsid w:val="00E748D7"/>
    <w:rsid w:val="00E760BF"/>
    <w:rsid w:val="00E775A3"/>
    <w:rsid w:val="00E81F07"/>
    <w:rsid w:val="00E90580"/>
    <w:rsid w:val="00E9604A"/>
    <w:rsid w:val="00E978D5"/>
    <w:rsid w:val="00E97C66"/>
    <w:rsid w:val="00EB2DAB"/>
    <w:rsid w:val="00EC2362"/>
    <w:rsid w:val="00EC378F"/>
    <w:rsid w:val="00EC388A"/>
    <w:rsid w:val="00EC52BE"/>
    <w:rsid w:val="00ED0D3D"/>
    <w:rsid w:val="00ED0D9F"/>
    <w:rsid w:val="00ED1FD9"/>
    <w:rsid w:val="00ED33F5"/>
    <w:rsid w:val="00EE519A"/>
    <w:rsid w:val="00EE66C5"/>
    <w:rsid w:val="00EF0670"/>
    <w:rsid w:val="00EF4B14"/>
    <w:rsid w:val="00F0694D"/>
    <w:rsid w:val="00F15939"/>
    <w:rsid w:val="00F16091"/>
    <w:rsid w:val="00F343F6"/>
    <w:rsid w:val="00F35265"/>
    <w:rsid w:val="00F41362"/>
    <w:rsid w:val="00F605DB"/>
    <w:rsid w:val="00F64BC0"/>
    <w:rsid w:val="00F66CA4"/>
    <w:rsid w:val="00F67342"/>
    <w:rsid w:val="00F67662"/>
    <w:rsid w:val="00F90EC8"/>
    <w:rsid w:val="00F97A47"/>
    <w:rsid w:val="00FA1886"/>
    <w:rsid w:val="00FA4F5E"/>
    <w:rsid w:val="00FA5184"/>
    <w:rsid w:val="00FC5F0B"/>
    <w:rsid w:val="00FD4A7C"/>
    <w:rsid w:val="00FD79FB"/>
    <w:rsid w:val="00FE7656"/>
    <w:rsid w:val="01996A5F"/>
    <w:rsid w:val="01B83D47"/>
    <w:rsid w:val="03757DE4"/>
    <w:rsid w:val="03866C19"/>
    <w:rsid w:val="03B60EBA"/>
    <w:rsid w:val="03BA4F5A"/>
    <w:rsid w:val="04220197"/>
    <w:rsid w:val="04D55500"/>
    <w:rsid w:val="04D91CA8"/>
    <w:rsid w:val="05000539"/>
    <w:rsid w:val="050C51CC"/>
    <w:rsid w:val="05CB4CBD"/>
    <w:rsid w:val="063501F9"/>
    <w:rsid w:val="06AB05CD"/>
    <w:rsid w:val="06B62CBE"/>
    <w:rsid w:val="06F051A2"/>
    <w:rsid w:val="073E3BCD"/>
    <w:rsid w:val="07F337F5"/>
    <w:rsid w:val="083A0FB0"/>
    <w:rsid w:val="08FA0D39"/>
    <w:rsid w:val="0A69627B"/>
    <w:rsid w:val="0A772B5A"/>
    <w:rsid w:val="0AA07C9A"/>
    <w:rsid w:val="0AFC0583"/>
    <w:rsid w:val="0B025F93"/>
    <w:rsid w:val="0BDA1593"/>
    <w:rsid w:val="0C136FA0"/>
    <w:rsid w:val="0C9476BA"/>
    <w:rsid w:val="0D15610F"/>
    <w:rsid w:val="0D2609FA"/>
    <w:rsid w:val="0D5D1C4C"/>
    <w:rsid w:val="0DCE48C5"/>
    <w:rsid w:val="0E3B1D73"/>
    <w:rsid w:val="0E4459D5"/>
    <w:rsid w:val="0FDF529B"/>
    <w:rsid w:val="10C117CF"/>
    <w:rsid w:val="10F77ED5"/>
    <w:rsid w:val="11D80F3C"/>
    <w:rsid w:val="122637C6"/>
    <w:rsid w:val="122D2087"/>
    <w:rsid w:val="12530FE8"/>
    <w:rsid w:val="13DB4520"/>
    <w:rsid w:val="13E6031B"/>
    <w:rsid w:val="14E44286"/>
    <w:rsid w:val="14E95529"/>
    <w:rsid w:val="15AD3E2E"/>
    <w:rsid w:val="160A4242"/>
    <w:rsid w:val="16C60CFC"/>
    <w:rsid w:val="16DC1A2B"/>
    <w:rsid w:val="171D77FF"/>
    <w:rsid w:val="181B0BD3"/>
    <w:rsid w:val="190F336C"/>
    <w:rsid w:val="19287B23"/>
    <w:rsid w:val="19892045"/>
    <w:rsid w:val="1AB03595"/>
    <w:rsid w:val="1B215EFD"/>
    <w:rsid w:val="1C43631A"/>
    <w:rsid w:val="1C580C26"/>
    <w:rsid w:val="1C7D3242"/>
    <w:rsid w:val="1D2276F5"/>
    <w:rsid w:val="1D915C9E"/>
    <w:rsid w:val="1DED3B55"/>
    <w:rsid w:val="1E480DA2"/>
    <w:rsid w:val="20022C0C"/>
    <w:rsid w:val="202A7774"/>
    <w:rsid w:val="203D712D"/>
    <w:rsid w:val="20E73DAD"/>
    <w:rsid w:val="20E824AA"/>
    <w:rsid w:val="21D001EA"/>
    <w:rsid w:val="22F21815"/>
    <w:rsid w:val="23541AD3"/>
    <w:rsid w:val="24D87CB2"/>
    <w:rsid w:val="252E3693"/>
    <w:rsid w:val="26C17E6A"/>
    <w:rsid w:val="27122F9D"/>
    <w:rsid w:val="276D01EC"/>
    <w:rsid w:val="277125BE"/>
    <w:rsid w:val="27A3393A"/>
    <w:rsid w:val="28036FBC"/>
    <w:rsid w:val="28294997"/>
    <w:rsid w:val="28F816FB"/>
    <w:rsid w:val="2AAE5532"/>
    <w:rsid w:val="2B3D3D90"/>
    <w:rsid w:val="2BEF2963"/>
    <w:rsid w:val="2C780FE6"/>
    <w:rsid w:val="2D2A1F12"/>
    <w:rsid w:val="2D6A7B96"/>
    <w:rsid w:val="2DCB6458"/>
    <w:rsid w:val="2E4A7977"/>
    <w:rsid w:val="305F2F8E"/>
    <w:rsid w:val="30E72454"/>
    <w:rsid w:val="31C66333"/>
    <w:rsid w:val="3267536A"/>
    <w:rsid w:val="33AA4ED7"/>
    <w:rsid w:val="349B0A7B"/>
    <w:rsid w:val="34F6728E"/>
    <w:rsid w:val="35004446"/>
    <w:rsid w:val="35B35F4A"/>
    <w:rsid w:val="381F4191"/>
    <w:rsid w:val="388D4F08"/>
    <w:rsid w:val="38D26C34"/>
    <w:rsid w:val="39DB7904"/>
    <w:rsid w:val="39ED725E"/>
    <w:rsid w:val="3A99611A"/>
    <w:rsid w:val="3B5211E4"/>
    <w:rsid w:val="3BCC15F5"/>
    <w:rsid w:val="3D3D3C3F"/>
    <w:rsid w:val="3DA252E5"/>
    <w:rsid w:val="40332C5B"/>
    <w:rsid w:val="403D37FD"/>
    <w:rsid w:val="40BC08F6"/>
    <w:rsid w:val="411627C1"/>
    <w:rsid w:val="4181312E"/>
    <w:rsid w:val="41A81AE3"/>
    <w:rsid w:val="42282AE8"/>
    <w:rsid w:val="426028E8"/>
    <w:rsid w:val="42B32CB4"/>
    <w:rsid w:val="43A81E4F"/>
    <w:rsid w:val="441023D1"/>
    <w:rsid w:val="450028DB"/>
    <w:rsid w:val="46640D3C"/>
    <w:rsid w:val="4696270F"/>
    <w:rsid w:val="47050A69"/>
    <w:rsid w:val="47541D85"/>
    <w:rsid w:val="4779453A"/>
    <w:rsid w:val="47FB30E5"/>
    <w:rsid w:val="48262FE7"/>
    <w:rsid w:val="4896058D"/>
    <w:rsid w:val="49CD3A8B"/>
    <w:rsid w:val="4A267ED4"/>
    <w:rsid w:val="4A7F05C7"/>
    <w:rsid w:val="4AC17B97"/>
    <w:rsid w:val="4ADE3583"/>
    <w:rsid w:val="4B4254C8"/>
    <w:rsid w:val="4BEC53BD"/>
    <w:rsid w:val="4CC801D3"/>
    <w:rsid w:val="4D2370A4"/>
    <w:rsid w:val="4D693BB4"/>
    <w:rsid w:val="4D807499"/>
    <w:rsid w:val="4E2F4584"/>
    <w:rsid w:val="50303FDD"/>
    <w:rsid w:val="50BF0AF6"/>
    <w:rsid w:val="511125C8"/>
    <w:rsid w:val="511F2794"/>
    <w:rsid w:val="52AF06BE"/>
    <w:rsid w:val="53145D98"/>
    <w:rsid w:val="55D3674F"/>
    <w:rsid w:val="55DD7229"/>
    <w:rsid w:val="57A2054C"/>
    <w:rsid w:val="57C06DF2"/>
    <w:rsid w:val="57D66BD7"/>
    <w:rsid w:val="597474DD"/>
    <w:rsid w:val="5A381603"/>
    <w:rsid w:val="5AA54168"/>
    <w:rsid w:val="5B6913A7"/>
    <w:rsid w:val="5BC362A3"/>
    <w:rsid w:val="5BD41E69"/>
    <w:rsid w:val="5CAF41AD"/>
    <w:rsid w:val="5CB142F4"/>
    <w:rsid w:val="5D9E1B5F"/>
    <w:rsid w:val="5DA72D9B"/>
    <w:rsid w:val="5E181800"/>
    <w:rsid w:val="5EC97E04"/>
    <w:rsid w:val="5FA94676"/>
    <w:rsid w:val="61E24671"/>
    <w:rsid w:val="61E92979"/>
    <w:rsid w:val="62870B09"/>
    <w:rsid w:val="63523CF3"/>
    <w:rsid w:val="63CC5659"/>
    <w:rsid w:val="63FC5D13"/>
    <w:rsid w:val="646B4913"/>
    <w:rsid w:val="64E135E3"/>
    <w:rsid w:val="664465E2"/>
    <w:rsid w:val="665908C7"/>
    <w:rsid w:val="66702B3C"/>
    <w:rsid w:val="673C7F30"/>
    <w:rsid w:val="687A40A1"/>
    <w:rsid w:val="69FF3622"/>
    <w:rsid w:val="6A00383F"/>
    <w:rsid w:val="6B431955"/>
    <w:rsid w:val="6CD96208"/>
    <w:rsid w:val="6E72360C"/>
    <w:rsid w:val="6EFB4F59"/>
    <w:rsid w:val="7068339B"/>
    <w:rsid w:val="70D4247C"/>
    <w:rsid w:val="71646CB3"/>
    <w:rsid w:val="716F5FA1"/>
    <w:rsid w:val="71D236EB"/>
    <w:rsid w:val="72552640"/>
    <w:rsid w:val="72B04D61"/>
    <w:rsid w:val="73174FEA"/>
    <w:rsid w:val="73873B4C"/>
    <w:rsid w:val="738A63FA"/>
    <w:rsid w:val="747C2576"/>
    <w:rsid w:val="74807513"/>
    <w:rsid w:val="74EB3107"/>
    <w:rsid w:val="750B0244"/>
    <w:rsid w:val="751025C5"/>
    <w:rsid w:val="75265024"/>
    <w:rsid w:val="759C5262"/>
    <w:rsid w:val="75A146A2"/>
    <w:rsid w:val="75D15617"/>
    <w:rsid w:val="75F03EC7"/>
    <w:rsid w:val="766D3500"/>
    <w:rsid w:val="772E75FF"/>
    <w:rsid w:val="774727F2"/>
    <w:rsid w:val="77C655DB"/>
    <w:rsid w:val="77E4760C"/>
    <w:rsid w:val="78B96940"/>
    <w:rsid w:val="78F7104A"/>
    <w:rsid w:val="790B1C35"/>
    <w:rsid w:val="7A0805A6"/>
    <w:rsid w:val="7A723D0D"/>
    <w:rsid w:val="7B7C7F27"/>
    <w:rsid w:val="7BA25FA7"/>
    <w:rsid w:val="7D33308B"/>
    <w:rsid w:val="7D382B4E"/>
    <w:rsid w:val="7D7226D7"/>
    <w:rsid w:val="7D7A4184"/>
    <w:rsid w:val="7F422A72"/>
    <w:rsid w:val="7FB25FFA"/>
    <w:rsid w:val="7FB41AF7"/>
    <w:rsid w:val="7FC9400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iPriority="0" w:semiHidden="0" w:name="heading 3" w:locked="1"/>
    <w:lsdException w:qFormat="1" w:uiPriority="0" w:semiHidden="0" w:name="heading 4" w:locked="1"/>
    <w:lsdException w:qFormat="1" w:unhideWhenUsed="0" w:uiPriority="0" w:semiHidden="0" w:name="heading 5" w:locked="1"/>
    <w:lsdException w:qFormat="1" w:unhideWhenUsed="0" w:uiPriority="0" w:semiHidden="0" w:name="heading 6" w:locked="1"/>
    <w:lsdException w:qFormat="1" w:unhideWhenUsed="0" w:uiPriority="0" w:semiHidden="0" w:name="heading 7" w:locked="1"/>
    <w:lsdException w:qFormat="1" w:unhideWhenUsed="0" w:uiPriority="0" w:semiHidden="0" w:name="heading 8" w:locked="1"/>
    <w:lsdException w:qFormat="1" w:unhideWhenUsed="0" w:uiPriority="0" w:semiHidden="0" w:name="heading 9" w:locked="1"/>
    <w:lsdException w:uiPriority="99"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ocked="1"/>
    <w:lsdException w:qFormat="1" w:unhideWhenUsed="0" w:uiPriority="39" w:semiHidden="0" w:name="toc 2" w:locked="1"/>
    <w:lsdException w:qFormat="1" w:unhideWhenUsed="0" w:uiPriority="39" w:semiHidden="0" w:name="toc 3" w:locked="1"/>
    <w:lsdException w:qFormat="1" w:unhideWhenUsed="0" w:uiPriority="39" w:semiHidden="0" w:name="toc 4" w:locked="1"/>
    <w:lsdException w:qFormat="1" w:unhideWhenUsed="0" w:uiPriority="39" w:semiHidden="0" w:name="toc 5" w:locked="1"/>
    <w:lsdException w:qFormat="1" w:unhideWhenUsed="0" w:uiPriority="39" w:semiHidden="0" w:name="toc 6" w:locked="1"/>
    <w:lsdException w:qFormat="1" w:unhideWhenUsed="0" w:uiPriority="39" w:semiHidden="0" w:name="toc 7" w:locked="1"/>
    <w:lsdException w:qFormat="1" w:unhideWhenUsed="0" w:uiPriority="39" w:semiHidden="0" w:name="toc 8" w:locked="1"/>
    <w:lsdException w:qFormat="1" w:unhideWhenUsed="0" w:uiPriority="39" w:semiHidden="0" w:name="toc 9" w:locked="1"/>
    <w:lsdException w:qFormat="1" w:unhideWhenUsed="0" w:uiPriority="0" w:semiHidden="0" w:name="Normal Indent"/>
    <w:lsdException w:uiPriority="99" w:name="footnote text"/>
    <w:lsdException w:qFormat="1"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nhideWhenUsed="0" w:uiPriority="0" w:semiHidden="0" w:name="caption" w:locked="1"/>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0" w:semiHidden="0" w:name="Strong" w:locked="1"/>
    <w:lsdException w:qFormat="1" w:unhideWhenUsed="0" w:uiPriority="0" w:semiHidden="0" w:name="Emphasis" w:locked="1"/>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qFormat="1" w:unhideWhenUsed="0" w:uiPriority="0"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ocked="1"/>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60"/>
    <w:qFormat/>
    <w:locked/>
    <w:uiPriority w:val="0"/>
    <w:pPr>
      <w:keepNext/>
      <w:keepLines/>
      <w:spacing w:before="340" w:after="330" w:line="578" w:lineRule="auto"/>
      <w:outlineLvl w:val="0"/>
    </w:pPr>
    <w:rPr>
      <w:b/>
      <w:bCs/>
      <w:kern w:val="44"/>
      <w:sz w:val="44"/>
      <w:szCs w:val="44"/>
    </w:rPr>
  </w:style>
  <w:style w:type="paragraph" w:styleId="5">
    <w:name w:val="heading 2"/>
    <w:basedOn w:val="1"/>
    <w:next w:val="1"/>
    <w:link w:val="119"/>
    <w:qFormat/>
    <w:locked/>
    <w:uiPriority w:val="0"/>
    <w:pPr>
      <w:keepNext/>
      <w:keepLines/>
      <w:spacing w:line="413" w:lineRule="auto"/>
      <w:outlineLvl w:val="1"/>
    </w:pPr>
    <w:rPr>
      <w:rFonts w:ascii="Cambria" w:hAnsi="Cambria"/>
      <w:b/>
      <w:bCs/>
      <w:sz w:val="32"/>
      <w:szCs w:val="32"/>
    </w:rPr>
  </w:style>
  <w:style w:type="paragraph" w:styleId="6">
    <w:name w:val="heading 3"/>
    <w:basedOn w:val="1"/>
    <w:next w:val="1"/>
    <w:link w:val="56"/>
    <w:unhideWhenUsed/>
    <w:qFormat/>
    <w:locked/>
    <w:uiPriority w:val="0"/>
    <w:pPr>
      <w:keepNext/>
      <w:keepLines/>
      <w:spacing w:before="260" w:after="260" w:line="416" w:lineRule="auto"/>
      <w:outlineLvl w:val="2"/>
    </w:pPr>
    <w:rPr>
      <w:b/>
      <w:bCs/>
      <w:sz w:val="32"/>
      <w:szCs w:val="32"/>
    </w:rPr>
  </w:style>
  <w:style w:type="paragraph" w:styleId="7">
    <w:name w:val="heading 4"/>
    <w:basedOn w:val="1"/>
    <w:next w:val="1"/>
    <w:link w:val="57"/>
    <w:unhideWhenUsed/>
    <w:qFormat/>
    <w:locked/>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8">
    <w:name w:val="heading 5"/>
    <w:basedOn w:val="1"/>
    <w:next w:val="1"/>
    <w:link w:val="61"/>
    <w:qFormat/>
    <w:locked/>
    <w:uiPriority w:val="0"/>
    <w:pPr>
      <w:keepNext/>
      <w:keepLines/>
      <w:spacing w:before="280" w:after="290" w:line="372" w:lineRule="auto"/>
      <w:outlineLvl w:val="4"/>
    </w:pPr>
    <w:rPr>
      <w:b/>
      <w:bCs/>
      <w:sz w:val="28"/>
      <w:szCs w:val="28"/>
    </w:rPr>
  </w:style>
  <w:style w:type="paragraph" w:styleId="9">
    <w:name w:val="heading 6"/>
    <w:basedOn w:val="1"/>
    <w:next w:val="1"/>
    <w:link w:val="62"/>
    <w:qFormat/>
    <w:locked/>
    <w:uiPriority w:val="0"/>
    <w:pPr>
      <w:keepNext/>
      <w:keepLines/>
      <w:widowControl/>
      <w:tabs>
        <w:tab w:val="left" w:pos="1440"/>
      </w:tabs>
      <w:spacing w:before="240" w:after="64" w:line="317" w:lineRule="auto"/>
      <w:ind w:left="1152" w:hanging="1152"/>
      <w:jc w:val="left"/>
      <w:outlineLvl w:val="5"/>
    </w:pPr>
    <w:rPr>
      <w:rFonts w:ascii="Arial" w:hAnsi="Arial" w:eastAsia="黑体"/>
      <w:b/>
      <w:bCs/>
      <w:kern w:val="0"/>
      <w:sz w:val="24"/>
    </w:rPr>
  </w:style>
  <w:style w:type="paragraph" w:styleId="10">
    <w:name w:val="heading 7"/>
    <w:basedOn w:val="1"/>
    <w:next w:val="1"/>
    <w:link w:val="63"/>
    <w:qFormat/>
    <w:locked/>
    <w:uiPriority w:val="0"/>
    <w:pPr>
      <w:keepNext/>
      <w:keepLines/>
      <w:widowControl/>
      <w:tabs>
        <w:tab w:val="left" w:pos="2520"/>
      </w:tabs>
      <w:spacing w:before="240" w:after="64" w:line="317" w:lineRule="auto"/>
      <w:ind w:left="1296" w:hanging="1296"/>
      <w:jc w:val="left"/>
      <w:outlineLvl w:val="6"/>
    </w:pPr>
    <w:rPr>
      <w:b/>
      <w:bCs/>
      <w:kern w:val="0"/>
      <w:sz w:val="24"/>
    </w:rPr>
  </w:style>
  <w:style w:type="paragraph" w:styleId="11">
    <w:name w:val="heading 8"/>
    <w:basedOn w:val="1"/>
    <w:next w:val="1"/>
    <w:link w:val="64"/>
    <w:qFormat/>
    <w:locked/>
    <w:uiPriority w:val="0"/>
    <w:pPr>
      <w:keepNext/>
      <w:keepLines/>
      <w:widowControl/>
      <w:tabs>
        <w:tab w:val="left" w:pos="1440"/>
      </w:tabs>
      <w:spacing w:before="240" w:after="64" w:line="317" w:lineRule="auto"/>
      <w:ind w:left="1440" w:hanging="1440"/>
      <w:jc w:val="left"/>
      <w:outlineLvl w:val="7"/>
    </w:pPr>
    <w:rPr>
      <w:rFonts w:ascii="Arial" w:hAnsi="Arial" w:eastAsia="黑体"/>
      <w:kern w:val="0"/>
      <w:sz w:val="24"/>
    </w:rPr>
  </w:style>
  <w:style w:type="paragraph" w:styleId="12">
    <w:name w:val="heading 9"/>
    <w:basedOn w:val="1"/>
    <w:next w:val="1"/>
    <w:link w:val="65"/>
    <w:qFormat/>
    <w:locked/>
    <w:uiPriority w:val="0"/>
    <w:pPr>
      <w:keepNext/>
      <w:keepLines/>
      <w:widowControl/>
      <w:tabs>
        <w:tab w:val="left" w:pos="1584"/>
      </w:tabs>
      <w:spacing w:before="240" w:after="64" w:line="317" w:lineRule="auto"/>
      <w:ind w:left="1584" w:hanging="1584"/>
      <w:jc w:val="left"/>
      <w:outlineLvl w:val="8"/>
    </w:pPr>
    <w:rPr>
      <w:rFonts w:ascii="Arial" w:hAnsi="Arial" w:eastAsia="黑体"/>
      <w:kern w:val="0"/>
      <w:szCs w:val="21"/>
    </w:rPr>
  </w:style>
  <w:style w:type="character" w:default="1" w:styleId="41">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1"/>
    <w:qFormat/>
    <w:uiPriority w:val="0"/>
    <w:pPr>
      <w:ind w:firstLine="420" w:firstLineChars="100"/>
    </w:pPr>
  </w:style>
  <w:style w:type="paragraph" w:styleId="3">
    <w:name w:val="Body Text"/>
    <w:basedOn w:val="1"/>
    <w:link w:val="92"/>
    <w:unhideWhenUsed/>
    <w:qFormat/>
    <w:uiPriority w:val="0"/>
    <w:pPr>
      <w:spacing w:after="120"/>
    </w:pPr>
  </w:style>
  <w:style w:type="paragraph" w:styleId="13">
    <w:name w:val="toc 7"/>
    <w:basedOn w:val="1"/>
    <w:next w:val="1"/>
    <w:qFormat/>
    <w:locked/>
    <w:uiPriority w:val="39"/>
    <w:pPr>
      <w:ind w:left="2520" w:leftChars="1200"/>
    </w:pPr>
    <w:rPr>
      <w:rFonts w:ascii="Calibri" w:hAnsi="Calibri"/>
      <w:szCs w:val="22"/>
    </w:rPr>
  </w:style>
  <w:style w:type="paragraph" w:styleId="14">
    <w:name w:val="Normal Indent"/>
    <w:basedOn w:val="1"/>
    <w:qFormat/>
    <w:uiPriority w:val="0"/>
    <w:pPr>
      <w:ind w:firstLine="420" w:firstLineChars="200"/>
    </w:pPr>
  </w:style>
  <w:style w:type="paragraph" w:styleId="15">
    <w:name w:val="caption"/>
    <w:basedOn w:val="1"/>
    <w:next w:val="1"/>
    <w:qFormat/>
    <w:locked/>
    <w:uiPriority w:val="0"/>
    <w:rPr>
      <w:rFonts w:ascii="Cambria" w:hAnsi="Cambria" w:eastAsia="黑体"/>
      <w:sz w:val="20"/>
      <w:szCs w:val="20"/>
    </w:rPr>
  </w:style>
  <w:style w:type="paragraph" w:styleId="16">
    <w:name w:val="Document Map"/>
    <w:basedOn w:val="1"/>
    <w:link w:val="138"/>
    <w:qFormat/>
    <w:uiPriority w:val="0"/>
    <w:pPr>
      <w:shd w:val="clear" w:color="auto" w:fill="000080"/>
    </w:pPr>
  </w:style>
  <w:style w:type="paragraph" w:styleId="17">
    <w:name w:val="annotation text"/>
    <w:basedOn w:val="1"/>
    <w:link w:val="133"/>
    <w:unhideWhenUsed/>
    <w:qFormat/>
    <w:uiPriority w:val="0"/>
    <w:pPr>
      <w:jc w:val="left"/>
    </w:pPr>
  </w:style>
  <w:style w:type="paragraph" w:styleId="18">
    <w:name w:val="Body Text Indent"/>
    <w:basedOn w:val="1"/>
    <w:link w:val="51"/>
    <w:qFormat/>
    <w:uiPriority w:val="99"/>
    <w:pPr>
      <w:ind w:firstLine="480" w:firstLineChars="200"/>
    </w:pPr>
    <w:rPr>
      <w:sz w:val="24"/>
    </w:rPr>
  </w:style>
  <w:style w:type="paragraph" w:styleId="19">
    <w:name w:val="index 4"/>
    <w:basedOn w:val="1"/>
    <w:next w:val="1"/>
    <w:qFormat/>
    <w:uiPriority w:val="0"/>
    <w:pPr>
      <w:ind w:left="600" w:leftChars="600"/>
    </w:pPr>
  </w:style>
  <w:style w:type="paragraph" w:styleId="20">
    <w:name w:val="toc 5"/>
    <w:basedOn w:val="1"/>
    <w:next w:val="1"/>
    <w:qFormat/>
    <w:locked/>
    <w:uiPriority w:val="39"/>
    <w:pPr>
      <w:ind w:left="1680" w:leftChars="800"/>
    </w:pPr>
    <w:rPr>
      <w:rFonts w:ascii="Calibri" w:hAnsi="Calibri"/>
      <w:szCs w:val="22"/>
    </w:rPr>
  </w:style>
  <w:style w:type="paragraph" w:styleId="21">
    <w:name w:val="toc 3"/>
    <w:basedOn w:val="1"/>
    <w:next w:val="1"/>
    <w:qFormat/>
    <w:locked/>
    <w:uiPriority w:val="39"/>
    <w:pPr>
      <w:ind w:left="840" w:leftChars="400"/>
    </w:pPr>
  </w:style>
  <w:style w:type="paragraph" w:styleId="22">
    <w:name w:val="Plain Text"/>
    <w:basedOn w:val="1"/>
    <w:link w:val="141"/>
    <w:qFormat/>
    <w:uiPriority w:val="0"/>
    <w:rPr>
      <w:rFonts w:ascii="宋体" w:hAnsi="Courier New" w:eastAsia="仿宋_GB2312"/>
      <w:sz w:val="32"/>
    </w:rPr>
  </w:style>
  <w:style w:type="paragraph" w:styleId="23">
    <w:name w:val="toc 8"/>
    <w:basedOn w:val="1"/>
    <w:next w:val="1"/>
    <w:qFormat/>
    <w:locked/>
    <w:uiPriority w:val="39"/>
    <w:pPr>
      <w:ind w:left="2940" w:leftChars="1400"/>
    </w:pPr>
    <w:rPr>
      <w:rFonts w:ascii="Calibri" w:hAnsi="Calibri"/>
      <w:szCs w:val="22"/>
    </w:rPr>
  </w:style>
  <w:style w:type="paragraph" w:styleId="24">
    <w:name w:val="Date"/>
    <w:basedOn w:val="1"/>
    <w:next w:val="1"/>
    <w:link w:val="144"/>
    <w:qFormat/>
    <w:uiPriority w:val="0"/>
    <w:pPr>
      <w:ind w:left="100" w:leftChars="2500"/>
    </w:pPr>
  </w:style>
  <w:style w:type="paragraph" w:styleId="25">
    <w:name w:val="Body Text Indent 2"/>
    <w:basedOn w:val="1"/>
    <w:link w:val="131"/>
    <w:qFormat/>
    <w:uiPriority w:val="0"/>
    <w:pPr>
      <w:autoSpaceDE w:val="0"/>
      <w:autoSpaceDN w:val="0"/>
      <w:adjustRightInd w:val="0"/>
      <w:spacing w:line="410" w:lineRule="atLeast"/>
      <w:ind w:left="480"/>
      <w:jc w:val="left"/>
    </w:pPr>
    <w:rPr>
      <w:rFonts w:ascii="宋体" w:hAnsi="Calibri"/>
      <w:color w:val="000000"/>
    </w:rPr>
  </w:style>
  <w:style w:type="paragraph" w:styleId="26">
    <w:name w:val="Balloon Text"/>
    <w:basedOn w:val="1"/>
    <w:link w:val="55"/>
    <w:qFormat/>
    <w:uiPriority w:val="0"/>
    <w:rPr>
      <w:sz w:val="18"/>
      <w:szCs w:val="18"/>
    </w:rPr>
  </w:style>
  <w:style w:type="paragraph" w:styleId="27">
    <w:name w:val="footer"/>
    <w:basedOn w:val="1"/>
    <w:link w:val="52"/>
    <w:qFormat/>
    <w:uiPriority w:val="99"/>
    <w:pPr>
      <w:tabs>
        <w:tab w:val="center" w:pos="4153"/>
        <w:tab w:val="right" w:pos="8306"/>
      </w:tabs>
      <w:snapToGrid w:val="0"/>
      <w:jc w:val="left"/>
    </w:pPr>
    <w:rPr>
      <w:sz w:val="18"/>
      <w:szCs w:val="18"/>
    </w:rPr>
  </w:style>
  <w:style w:type="paragraph" w:styleId="28">
    <w:name w:val="header"/>
    <w:basedOn w:val="1"/>
    <w:link w:val="53"/>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locked/>
    <w:uiPriority w:val="39"/>
  </w:style>
  <w:style w:type="paragraph" w:styleId="30">
    <w:name w:val="toc 4"/>
    <w:basedOn w:val="1"/>
    <w:next w:val="1"/>
    <w:qFormat/>
    <w:locked/>
    <w:uiPriority w:val="39"/>
    <w:pPr>
      <w:ind w:left="1260" w:leftChars="600"/>
    </w:pPr>
  </w:style>
  <w:style w:type="paragraph" w:styleId="31">
    <w:name w:val="Subtitle"/>
    <w:basedOn w:val="1"/>
    <w:next w:val="1"/>
    <w:link w:val="143"/>
    <w:qFormat/>
    <w:locked/>
    <w:uiPriority w:val="0"/>
    <w:pPr>
      <w:spacing w:before="240" w:after="60" w:line="312" w:lineRule="auto"/>
      <w:jc w:val="center"/>
      <w:outlineLvl w:val="1"/>
    </w:pPr>
    <w:rPr>
      <w:rFonts w:ascii="Cambria" w:hAnsi="Cambria"/>
      <w:b/>
      <w:bCs/>
      <w:kern w:val="28"/>
      <w:sz w:val="32"/>
      <w:szCs w:val="32"/>
    </w:rPr>
  </w:style>
  <w:style w:type="paragraph" w:styleId="32">
    <w:name w:val="toc 6"/>
    <w:basedOn w:val="1"/>
    <w:next w:val="1"/>
    <w:qFormat/>
    <w:locked/>
    <w:uiPriority w:val="39"/>
    <w:pPr>
      <w:ind w:left="2100" w:leftChars="1000"/>
    </w:pPr>
    <w:rPr>
      <w:rFonts w:ascii="Calibri" w:hAnsi="Calibri"/>
      <w:szCs w:val="22"/>
    </w:rPr>
  </w:style>
  <w:style w:type="paragraph" w:styleId="33">
    <w:name w:val="Body Text Indent 3"/>
    <w:basedOn w:val="1"/>
    <w:link w:val="54"/>
    <w:qFormat/>
    <w:uiPriority w:val="0"/>
    <w:pPr>
      <w:spacing w:after="120"/>
      <w:ind w:left="420" w:leftChars="200"/>
    </w:pPr>
    <w:rPr>
      <w:sz w:val="16"/>
      <w:szCs w:val="16"/>
    </w:rPr>
  </w:style>
  <w:style w:type="paragraph" w:styleId="34">
    <w:name w:val="toc 2"/>
    <w:basedOn w:val="1"/>
    <w:next w:val="1"/>
    <w:qFormat/>
    <w:locked/>
    <w:uiPriority w:val="39"/>
    <w:pPr>
      <w:ind w:left="420" w:leftChars="200"/>
    </w:pPr>
  </w:style>
  <w:style w:type="paragraph" w:styleId="35">
    <w:name w:val="toc 9"/>
    <w:basedOn w:val="1"/>
    <w:next w:val="1"/>
    <w:qFormat/>
    <w:locked/>
    <w:uiPriority w:val="39"/>
    <w:pPr>
      <w:ind w:left="3360" w:leftChars="1600"/>
    </w:pPr>
    <w:rPr>
      <w:rFonts w:ascii="Calibri" w:hAnsi="Calibri"/>
      <w:szCs w:val="22"/>
    </w:rPr>
  </w:style>
  <w:style w:type="paragraph" w:styleId="36">
    <w:name w:val="Normal (Web)"/>
    <w:basedOn w:val="1"/>
    <w:qFormat/>
    <w:uiPriority w:val="0"/>
    <w:pPr>
      <w:widowControl/>
      <w:spacing w:before="100" w:after="100"/>
      <w:jc w:val="left"/>
    </w:pPr>
    <w:rPr>
      <w:rFonts w:ascii="宋体" w:hAnsi="宋体"/>
      <w:kern w:val="0"/>
      <w:sz w:val="24"/>
      <w:szCs w:val="20"/>
    </w:rPr>
  </w:style>
  <w:style w:type="paragraph" w:styleId="37">
    <w:name w:val="Title"/>
    <w:basedOn w:val="1"/>
    <w:next w:val="1"/>
    <w:link w:val="146"/>
    <w:qFormat/>
    <w:locked/>
    <w:uiPriority w:val="0"/>
    <w:pPr>
      <w:spacing w:before="240" w:after="60"/>
      <w:jc w:val="center"/>
      <w:outlineLvl w:val="0"/>
    </w:pPr>
    <w:rPr>
      <w:rFonts w:ascii="Cambria" w:hAnsi="Cambria"/>
      <w:b/>
      <w:sz w:val="32"/>
    </w:rPr>
  </w:style>
  <w:style w:type="paragraph" w:styleId="38">
    <w:name w:val="annotation subject"/>
    <w:basedOn w:val="17"/>
    <w:next w:val="17"/>
    <w:link w:val="134"/>
    <w:qFormat/>
    <w:uiPriority w:val="0"/>
    <w:rPr>
      <w:b/>
      <w:bCs/>
    </w:rPr>
  </w:style>
  <w:style w:type="table" w:styleId="40">
    <w:name w:val="Table Grid"/>
    <w:basedOn w:val="39"/>
    <w:qFormat/>
    <w:locked/>
    <w:uiPriority w:val="39"/>
    <w:pPr>
      <w:widowControl w:val="0"/>
      <w:jc w:val="both"/>
    </w:pPr>
    <w:rPr>
      <w:rFonts w:ascii="Calibri" w:hAnsi="Calibri"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2">
    <w:name w:val="Strong"/>
    <w:qFormat/>
    <w:locked/>
    <w:uiPriority w:val="0"/>
    <w:rPr>
      <w:b/>
    </w:rPr>
  </w:style>
  <w:style w:type="character" w:styleId="43">
    <w:name w:val="page number"/>
    <w:basedOn w:val="41"/>
    <w:qFormat/>
    <w:uiPriority w:val="0"/>
    <w:rPr>
      <w:rFonts w:cs="Times New Roman"/>
    </w:rPr>
  </w:style>
  <w:style w:type="character" w:styleId="44">
    <w:name w:val="FollowedHyperlink"/>
    <w:qFormat/>
    <w:uiPriority w:val="0"/>
    <w:rPr>
      <w:color w:val="800080"/>
      <w:u w:val="single"/>
    </w:rPr>
  </w:style>
  <w:style w:type="character" w:styleId="45">
    <w:name w:val="Emphasis"/>
    <w:qFormat/>
    <w:locked/>
    <w:uiPriority w:val="0"/>
    <w:rPr>
      <w:i/>
      <w:iCs/>
    </w:rPr>
  </w:style>
  <w:style w:type="character" w:styleId="46">
    <w:name w:val="Hyperlink"/>
    <w:basedOn w:val="41"/>
    <w:qFormat/>
    <w:uiPriority w:val="99"/>
    <w:rPr>
      <w:rFonts w:cs="Times New Roman"/>
      <w:color w:val="0000FF"/>
      <w:u w:val="single"/>
    </w:rPr>
  </w:style>
  <w:style w:type="character" w:styleId="47">
    <w:name w:val="HTML Code"/>
    <w:qFormat/>
    <w:uiPriority w:val="0"/>
    <w:rPr>
      <w:rFonts w:ascii="Courier New" w:hAnsi="Courier New"/>
      <w:sz w:val="20"/>
    </w:rPr>
  </w:style>
  <w:style w:type="character" w:styleId="48">
    <w:name w:val="annotation reference"/>
    <w:qFormat/>
    <w:uiPriority w:val="0"/>
    <w:rPr>
      <w:sz w:val="21"/>
      <w:szCs w:val="21"/>
    </w:rPr>
  </w:style>
  <w:style w:type="paragraph" w:customStyle="1" w:styleId="49">
    <w:name w:val="样式2"/>
    <w:basedOn w:val="50"/>
    <w:qFormat/>
    <w:uiPriority w:val="0"/>
    <w:pPr>
      <w:keepLines w:val="0"/>
      <w:spacing w:before="240" w:after="60" w:line="240" w:lineRule="auto"/>
      <w:jc w:val="left"/>
    </w:pPr>
    <w:rPr>
      <w:kern w:val="2"/>
      <w:sz w:val="28"/>
      <w:szCs w:val="21"/>
    </w:rPr>
  </w:style>
  <w:style w:type="paragraph" w:customStyle="1" w:styleId="50">
    <w:name w:val="列出段落1"/>
    <w:basedOn w:val="1"/>
    <w:qFormat/>
    <w:uiPriority w:val="99"/>
    <w:pPr>
      <w:ind w:firstLine="420" w:firstLineChars="200"/>
    </w:pPr>
  </w:style>
  <w:style w:type="character" w:customStyle="1" w:styleId="51">
    <w:name w:val="正文文本缩进 Char"/>
    <w:basedOn w:val="41"/>
    <w:link w:val="18"/>
    <w:qFormat/>
    <w:locked/>
    <w:uiPriority w:val="99"/>
    <w:rPr>
      <w:rFonts w:ascii="Times New Roman" w:hAnsi="Times New Roman" w:cs="Times New Roman"/>
      <w:sz w:val="24"/>
      <w:szCs w:val="24"/>
    </w:rPr>
  </w:style>
  <w:style w:type="character" w:customStyle="1" w:styleId="52">
    <w:name w:val="页脚 Char"/>
    <w:basedOn w:val="41"/>
    <w:link w:val="27"/>
    <w:qFormat/>
    <w:locked/>
    <w:uiPriority w:val="99"/>
    <w:rPr>
      <w:rFonts w:ascii="Times New Roman" w:hAnsi="Times New Roman" w:cs="Times New Roman"/>
      <w:sz w:val="18"/>
      <w:szCs w:val="18"/>
    </w:rPr>
  </w:style>
  <w:style w:type="character" w:customStyle="1" w:styleId="53">
    <w:name w:val="页眉 Char"/>
    <w:basedOn w:val="41"/>
    <w:link w:val="28"/>
    <w:qFormat/>
    <w:locked/>
    <w:uiPriority w:val="0"/>
    <w:rPr>
      <w:rFonts w:ascii="Times New Roman" w:hAnsi="Times New Roman" w:cs="Times New Roman"/>
      <w:sz w:val="18"/>
      <w:szCs w:val="18"/>
    </w:rPr>
  </w:style>
  <w:style w:type="character" w:customStyle="1" w:styleId="54">
    <w:name w:val="正文文本缩进 3 Char"/>
    <w:basedOn w:val="41"/>
    <w:link w:val="33"/>
    <w:qFormat/>
    <w:locked/>
    <w:uiPriority w:val="0"/>
    <w:rPr>
      <w:rFonts w:ascii="Times New Roman" w:hAnsi="Times New Roman" w:cs="Times New Roman"/>
      <w:sz w:val="16"/>
      <w:szCs w:val="16"/>
    </w:rPr>
  </w:style>
  <w:style w:type="character" w:customStyle="1" w:styleId="55">
    <w:name w:val="批注框文本 Char"/>
    <w:basedOn w:val="41"/>
    <w:link w:val="26"/>
    <w:qFormat/>
    <w:locked/>
    <w:uiPriority w:val="0"/>
    <w:rPr>
      <w:rFonts w:ascii="Times New Roman" w:hAnsi="Times New Roman" w:cs="Times New Roman"/>
      <w:sz w:val="2"/>
    </w:rPr>
  </w:style>
  <w:style w:type="character" w:customStyle="1" w:styleId="56">
    <w:name w:val="标题 3 Char"/>
    <w:basedOn w:val="41"/>
    <w:link w:val="6"/>
    <w:qFormat/>
    <w:uiPriority w:val="0"/>
    <w:rPr>
      <w:b/>
      <w:bCs/>
      <w:kern w:val="2"/>
      <w:sz w:val="32"/>
      <w:szCs w:val="32"/>
    </w:rPr>
  </w:style>
  <w:style w:type="character" w:customStyle="1" w:styleId="57">
    <w:name w:val="标题 4 Char"/>
    <w:basedOn w:val="41"/>
    <w:link w:val="7"/>
    <w:qFormat/>
    <w:uiPriority w:val="0"/>
    <w:rPr>
      <w:rFonts w:asciiTheme="majorHAnsi" w:hAnsiTheme="majorHAnsi" w:eastAsiaTheme="majorEastAsia" w:cstheme="majorBidi"/>
      <w:b/>
      <w:bCs/>
      <w:kern w:val="2"/>
      <w:sz w:val="28"/>
      <w:szCs w:val="28"/>
    </w:rPr>
  </w:style>
  <w:style w:type="character" w:customStyle="1" w:styleId="58">
    <w:name w:val="p0 Char"/>
    <w:link w:val="59"/>
    <w:qFormat/>
    <w:uiPriority w:val="0"/>
    <w:rPr>
      <w:kern w:val="2"/>
      <w:sz w:val="21"/>
      <w:szCs w:val="21"/>
    </w:rPr>
  </w:style>
  <w:style w:type="paragraph" w:customStyle="1" w:styleId="59">
    <w:name w:val="p0"/>
    <w:basedOn w:val="1"/>
    <w:link w:val="58"/>
    <w:qFormat/>
    <w:uiPriority w:val="0"/>
    <w:pPr>
      <w:widowControl/>
    </w:pPr>
    <w:rPr>
      <w:szCs w:val="21"/>
    </w:rPr>
  </w:style>
  <w:style w:type="character" w:customStyle="1" w:styleId="60">
    <w:name w:val="标题 1 Char"/>
    <w:basedOn w:val="41"/>
    <w:link w:val="4"/>
    <w:qFormat/>
    <w:uiPriority w:val="0"/>
    <w:rPr>
      <w:b/>
      <w:bCs/>
      <w:kern w:val="44"/>
      <w:sz w:val="44"/>
      <w:szCs w:val="44"/>
    </w:rPr>
  </w:style>
  <w:style w:type="character" w:customStyle="1" w:styleId="61">
    <w:name w:val="标题 5 Char"/>
    <w:basedOn w:val="41"/>
    <w:link w:val="8"/>
    <w:qFormat/>
    <w:uiPriority w:val="0"/>
    <w:rPr>
      <w:b/>
      <w:bCs/>
      <w:kern w:val="2"/>
      <w:sz w:val="28"/>
      <w:szCs w:val="28"/>
    </w:rPr>
  </w:style>
  <w:style w:type="character" w:customStyle="1" w:styleId="62">
    <w:name w:val="标题 6 Char"/>
    <w:basedOn w:val="41"/>
    <w:link w:val="9"/>
    <w:qFormat/>
    <w:uiPriority w:val="0"/>
    <w:rPr>
      <w:rFonts w:ascii="Arial" w:hAnsi="Arial" w:eastAsia="黑体"/>
      <w:b/>
      <w:bCs/>
      <w:sz w:val="24"/>
      <w:szCs w:val="24"/>
    </w:rPr>
  </w:style>
  <w:style w:type="character" w:customStyle="1" w:styleId="63">
    <w:name w:val="标题 7 Char"/>
    <w:basedOn w:val="41"/>
    <w:link w:val="10"/>
    <w:qFormat/>
    <w:uiPriority w:val="0"/>
    <w:rPr>
      <w:b/>
      <w:bCs/>
      <w:sz w:val="24"/>
      <w:szCs w:val="24"/>
    </w:rPr>
  </w:style>
  <w:style w:type="character" w:customStyle="1" w:styleId="64">
    <w:name w:val="标题 8 Char"/>
    <w:basedOn w:val="41"/>
    <w:link w:val="11"/>
    <w:qFormat/>
    <w:uiPriority w:val="0"/>
    <w:rPr>
      <w:rFonts w:ascii="Arial" w:hAnsi="Arial" w:eastAsia="黑体"/>
      <w:sz w:val="24"/>
      <w:szCs w:val="24"/>
    </w:rPr>
  </w:style>
  <w:style w:type="character" w:customStyle="1" w:styleId="65">
    <w:name w:val="标题 9 Char"/>
    <w:basedOn w:val="41"/>
    <w:link w:val="12"/>
    <w:qFormat/>
    <w:uiPriority w:val="0"/>
    <w:rPr>
      <w:rFonts w:ascii="Arial" w:hAnsi="Arial" w:eastAsia="黑体"/>
      <w:sz w:val="21"/>
      <w:szCs w:val="21"/>
    </w:rPr>
  </w:style>
  <w:style w:type="character" w:customStyle="1" w:styleId="66">
    <w:name w:val="Font Style125"/>
    <w:unhideWhenUsed/>
    <w:qFormat/>
    <w:uiPriority w:val="99"/>
    <w:rPr>
      <w:rFonts w:hint="eastAsia" w:ascii="宋体" w:hAnsi="宋体" w:eastAsia="宋体"/>
      <w:b/>
      <w:sz w:val="26"/>
    </w:rPr>
  </w:style>
  <w:style w:type="character" w:customStyle="1" w:styleId="67">
    <w:name w:val="Char Char14"/>
    <w:qFormat/>
    <w:uiPriority w:val="0"/>
    <w:rPr>
      <w:rFonts w:ascii="Arial" w:hAnsi="Arial"/>
      <w:b/>
      <w:bCs/>
      <w:kern w:val="2"/>
      <w:sz w:val="21"/>
      <w:szCs w:val="28"/>
    </w:rPr>
  </w:style>
  <w:style w:type="character" w:customStyle="1" w:styleId="68">
    <w:name w:val="标题 Char"/>
    <w:link w:val="37"/>
    <w:qFormat/>
    <w:uiPriority w:val="0"/>
    <w:rPr>
      <w:rFonts w:ascii="Cambria" w:hAnsi="Cambria"/>
      <w:b/>
      <w:kern w:val="2"/>
      <w:sz w:val="32"/>
      <w:szCs w:val="24"/>
    </w:rPr>
  </w:style>
  <w:style w:type="character" w:customStyle="1" w:styleId="69">
    <w:name w:val="Char Char141"/>
    <w:qFormat/>
    <w:uiPriority w:val="0"/>
    <w:rPr>
      <w:rFonts w:ascii="Arial" w:hAnsi="Arial"/>
      <w:b/>
      <w:bCs/>
      <w:kern w:val="2"/>
      <w:sz w:val="21"/>
      <w:szCs w:val="28"/>
    </w:rPr>
  </w:style>
  <w:style w:type="character" w:customStyle="1" w:styleId="70">
    <w:name w:val="Font Style119"/>
    <w:unhideWhenUsed/>
    <w:qFormat/>
    <w:uiPriority w:val="99"/>
    <w:rPr>
      <w:rFonts w:hint="eastAsia" w:ascii="宋体" w:hAnsi="宋体" w:eastAsia="宋体"/>
      <w:sz w:val="24"/>
    </w:rPr>
  </w:style>
  <w:style w:type="character" w:customStyle="1" w:styleId="71">
    <w:name w:val="纯文本 Char1"/>
    <w:qFormat/>
    <w:uiPriority w:val="0"/>
    <w:rPr>
      <w:rFonts w:ascii="宋体" w:hAnsi="Courier New" w:eastAsia="宋体" w:cs="Courier New"/>
      <w:szCs w:val="21"/>
    </w:rPr>
  </w:style>
  <w:style w:type="character" w:customStyle="1" w:styleId="72">
    <w:name w:val="Font Style128"/>
    <w:unhideWhenUsed/>
    <w:qFormat/>
    <w:uiPriority w:val="99"/>
    <w:rPr>
      <w:rFonts w:hint="eastAsia" w:ascii="Times New Roman" w:hAnsi="Times New Roman" w:eastAsia="Times New Roman"/>
      <w:sz w:val="16"/>
    </w:rPr>
  </w:style>
  <w:style w:type="character" w:customStyle="1" w:styleId="73">
    <w:name w:val="书籍标题1"/>
    <w:qFormat/>
    <w:uiPriority w:val="0"/>
    <w:rPr>
      <w:b/>
      <w:bCs/>
      <w:smallCaps/>
      <w:spacing w:val="5"/>
    </w:rPr>
  </w:style>
  <w:style w:type="character" w:customStyle="1" w:styleId="74">
    <w:name w:val="标题5 Char Char"/>
    <w:link w:val="75"/>
    <w:qFormat/>
    <w:uiPriority w:val="0"/>
    <w:rPr>
      <w:rFonts w:ascii="Arial" w:hAnsi="Arial"/>
      <w:b/>
      <w:bCs/>
      <w:sz w:val="24"/>
      <w:szCs w:val="32"/>
    </w:rPr>
  </w:style>
  <w:style w:type="paragraph" w:customStyle="1" w:styleId="75">
    <w:name w:val="标题5"/>
    <w:basedOn w:val="6"/>
    <w:link w:val="74"/>
    <w:qFormat/>
    <w:uiPriority w:val="0"/>
    <w:pPr>
      <w:spacing w:line="413" w:lineRule="auto"/>
    </w:pPr>
    <w:rPr>
      <w:rFonts w:ascii="Arial" w:hAnsi="Arial"/>
      <w:kern w:val="0"/>
      <w:sz w:val="24"/>
    </w:rPr>
  </w:style>
  <w:style w:type="character" w:customStyle="1" w:styleId="76">
    <w:name w:val="明显强调1"/>
    <w:qFormat/>
    <w:uiPriority w:val="0"/>
    <w:rPr>
      <w:b/>
      <w:bCs/>
      <w:i/>
      <w:iCs/>
      <w:color w:val="4F81BD"/>
    </w:rPr>
  </w:style>
  <w:style w:type="character" w:customStyle="1" w:styleId="77">
    <w:name w:val="日期 Char1"/>
    <w:qFormat/>
    <w:uiPriority w:val="0"/>
    <w:rPr>
      <w:rFonts w:ascii="Times New Roman" w:hAnsi="Times New Roman" w:eastAsia="宋体" w:cs="Times New Roman"/>
      <w:szCs w:val="24"/>
    </w:rPr>
  </w:style>
  <w:style w:type="character" w:customStyle="1" w:styleId="78">
    <w:name w:val="文档结构图 Char1"/>
    <w:qFormat/>
    <w:uiPriority w:val="0"/>
    <w:rPr>
      <w:rFonts w:ascii="宋体" w:hAnsi="Times New Roman" w:eastAsia="宋体" w:cs="Times New Roman"/>
      <w:sz w:val="18"/>
      <w:szCs w:val="18"/>
    </w:rPr>
  </w:style>
  <w:style w:type="character" w:customStyle="1" w:styleId="79">
    <w:name w:val="Font Style116"/>
    <w:unhideWhenUsed/>
    <w:qFormat/>
    <w:uiPriority w:val="99"/>
    <w:rPr>
      <w:rFonts w:hint="eastAsia" w:ascii="宋体" w:hAnsi="宋体" w:eastAsia="宋体"/>
      <w:spacing w:val="-20"/>
      <w:sz w:val="24"/>
    </w:rPr>
  </w:style>
  <w:style w:type="character" w:customStyle="1" w:styleId="80">
    <w:name w:val="Font Style117"/>
    <w:unhideWhenUsed/>
    <w:qFormat/>
    <w:uiPriority w:val="99"/>
    <w:rPr>
      <w:rFonts w:hint="eastAsia" w:ascii="宋体" w:hAnsi="宋体" w:eastAsia="宋体"/>
      <w:spacing w:val="20"/>
      <w:sz w:val="24"/>
    </w:rPr>
  </w:style>
  <w:style w:type="character" w:customStyle="1" w:styleId="81">
    <w:name w:val="明显引用 Char1"/>
    <w:qFormat/>
    <w:uiPriority w:val="99"/>
    <w:rPr>
      <w:b/>
      <w:bCs/>
      <w:i/>
      <w:iCs/>
      <w:color w:val="4F81BD"/>
      <w:kern w:val="2"/>
      <w:sz w:val="21"/>
      <w:szCs w:val="24"/>
    </w:rPr>
  </w:style>
  <w:style w:type="character" w:customStyle="1" w:styleId="82">
    <w:name w:val="正文文本缩进 3 Char1"/>
    <w:qFormat/>
    <w:uiPriority w:val="0"/>
    <w:rPr>
      <w:rFonts w:ascii="Times New Roman" w:hAnsi="Times New Roman" w:eastAsia="宋体" w:cs="Times New Roman"/>
      <w:sz w:val="16"/>
      <w:szCs w:val="16"/>
    </w:rPr>
  </w:style>
  <w:style w:type="character" w:customStyle="1" w:styleId="83">
    <w:name w:val="引用 Char1"/>
    <w:qFormat/>
    <w:uiPriority w:val="99"/>
    <w:rPr>
      <w:i/>
      <w:iCs/>
      <w:color w:val="000000"/>
      <w:kern w:val="2"/>
      <w:sz w:val="21"/>
      <w:szCs w:val="24"/>
    </w:rPr>
  </w:style>
  <w:style w:type="character" w:customStyle="1" w:styleId="84">
    <w:name w:val="Font Style131"/>
    <w:unhideWhenUsed/>
    <w:qFormat/>
    <w:uiPriority w:val="99"/>
    <w:rPr>
      <w:rFonts w:hint="eastAsia" w:ascii="Times New Roman" w:hAnsi="Times New Roman" w:eastAsia="Times New Roman"/>
      <w:sz w:val="18"/>
    </w:rPr>
  </w:style>
  <w:style w:type="character" w:customStyle="1" w:styleId="85">
    <w:name w:val="日期 Char"/>
    <w:link w:val="24"/>
    <w:qFormat/>
    <w:uiPriority w:val="0"/>
    <w:rPr>
      <w:kern w:val="2"/>
      <w:sz w:val="21"/>
      <w:szCs w:val="24"/>
    </w:rPr>
  </w:style>
  <w:style w:type="character" w:customStyle="1" w:styleId="86">
    <w:name w:val="页脚 Char1"/>
    <w:semiHidden/>
    <w:qFormat/>
    <w:uiPriority w:val="99"/>
    <w:rPr>
      <w:rFonts w:ascii="Times New Roman" w:hAnsi="Times New Roman" w:eastAsia="宋体" w:cs="Times New Roman"/>
      <w:sz w:val="18"/>
      <w:szCs w:val="18"/>
    </w:rPr>
  </w:style>
  <w:style w:type="character" w:customStyle="1" w:styleId="87">
    <w:name w:val="批注文字 Char Char"/>
    <w:qFormat/>
    <w:uiPriority w:val="0"/>
    <w:rPr>
      <w:kern w:val="2"/>
      <w:sz w:val="21"/>
      <w:szCs w:val="24"/>
      <w:lang w:bidi="ar-SA"/>
    </w:rPr>
  </w:style>
  <w:style w:type="character" w:customStyle="1" w:styleId="88">
    <w:name w:val="正文文本缩进 2 Char"/>
    <w:link w:val="25"/>
    <w:qFormat/>
    <w:uiPriority w:val="0"/>
    <w:rPr>
      <w:rFonts w:ascii="宋体" w:hAnsi="Calibri"/>
      <w:color w:val="000000"/>
      <w:kern w:val="2"/>
      <w:sz w:val="21"/>
      <w:szCs w:val="24"/>
    </w:rPr>
  </w:style>
  <w:style w:type="character" w:customStyle="1" w:styleId="89">
    <w:name w:val="Font Style124"/>
    <w:unhideWhenUsed/>
    <w:qFormat/>
    <w:uiPriority w:val="99"/>
    <w:rPr>
      <w:rFonts w:hint="eastAsia" w:ascii="宋体" w:hAnsi="宋体" w:eastAsia="宋体"/>
      <w:spacing w:val="30"/>
      <w:sz w:val="24"/>
    </w:rPr>
  </w:style>
  <w:style w:type="character" w:customStyle="1" w:styleId="90">
    <w:name w:val="引用 Char"/>
    <w:qFormat/>
    <w:uiPriority w:val="0"/>
    <w:rPr>
      <w:i/>
      <w:iCs/>
      <w:color w:val="000000"/>
      <w:kern w:val="2"/>
      <w:sz w:val="21"/>
      <w:szCs w:val="22"/>
    </w:rPr>
  </w:style>
  <w:style w:type="paragraph" w:styleId="91">
    <w:name w:val="Quote"/>
    <w:basedOn w:val="1"/>
    <w:next w:val="1"/>
    <w:link w:val="200"/>
    <w:qFormat/>
    <w:uiPriority w:val="0"/>
    <w:rPr>
      <w:i/>
      <w:iCs/>
      <w:color w:val="000000"/>
      <w:szCs w:val="22"/>
    </w:rPr>
  </w:style>
  <w:style w:type="character" w:customStyle="1" w:styleId="92">
    <w:name w:val="正文文本 Char"/>
    <w:link w:val="3"/>
    <w:qFormat/>
    <w:uiPriority w:val="0"/>
    <w:rPr>
      <w:kern w:val="2"/>
      <w:sz w:val="21"/>
      <w:szCs w:val="24"/>
    </w:rPr>
  </w:style>
  <w:style w:type="character" w:customStyle="1" w:styleId="93">
    <w:name w:val="Font Style121"/>
    <w:unhideWhenUsed/>
    <w:qFormat/>
    <w:uiPriority w:val="99"/>
    <w:rPr>
      <w:rFonts w:hint="eastAsia" w:ascii="宋体" w:hAnsi="宋体" w:eastAsia="宋体"/>
      <w:spacing w:val="-10"/>
      <w:sz w:val="30"/>
    </w:rPr>
  </w:style>
  <w:style w:type="character" w:customStyle="1" w:styleId="94">
    <w:name w:val="批注文字 Char"/>
    <w:qFormat/>
    <w:uiPriority w:val="0"/>
    <w:rPr>
      <w:kern w:val="2"/>
      <w:sz w:val="21"/>
      <w:szCs w:val="24"/>
    </w:rPr>
  </w:style>
  <w:style w:type="character" w:customStyle="1" w:styleId="95">
    <w:name w:val="p0 Char Char"/>
    <w:qFormat/>
    <w:uiPriority w:val="0"/>
    <w:rPr>
      <w:rFonts w:eastAsia="宋体"/>
      <w:kern w:val="2"/>
      <w:sz w:val="21"/>
      <w:szCs w:val="21"/>
      <w:lang w:val="en-US" w:eastAsia="zh-CN" w:bidi="ar-SA"/>
    </w:rPr>
  </w:style>
  <w:style w:type="character" w:customStyle="1" w:styleId="96">
    <w:name w:val="明显参考1"/>
    <w:qFormat/>
    <w:uiPriority w:val="0"/>
    <w:rPr>
      <w:b/>
      <w:bCs/>
      <w:smallCaps/>
      <w:color w:val="C0504D"/>
      <w:spacing w:val="5"/>
      <w:u w:val="single"/>
    </w:rPr>
  </w:style>
  <w:style w:type="character" w:customStyle="1" w:styleId="97">
    <w:name w:val="标题 4 Char1"/>
    <w:qFormat/>
    <w:uiPriority w:val="0"/>
    <w:rPr>
      <w:rFonts w:ascii="Arial" w:hAnsi="Arial" w:eastAsia="宋体" w:cs="Times New Roman"/>
      <w:b/>
      <w:bCs/>
      <w:szCs w:val="28"/>
    </w:rPr>
  </w:style>
  <w:style w:type="character" w:customStyle="1" w:styleId="98">
    <w:name w:val="正文文本 Char1"/>
    <w:qFormat/>
    <w:uiPriority w:val="0"/>
    <w:rPr>
      <w:kern w:val="2"/>
      <w:sz w:val="21"/>
      <w:szCs w:val="22"/>
    </w:rPr>
  </w:style>
  <w:style w:type="character" w:customStyle="1" w:styleId="99">
    <w:name w:val="正文文本缩进 Char1"/>
    <w:semiHidden/>
    <w:qFormat/>
    <w:uiPriority w:val="99"/>
    <w:rPr>
      <w:kern w:val="2"/>
      <w:sz w:val="21"/>
      <w:szCs w:val="24"/>
    </w:rPr>
  </w:style>
  <w:style w:type="character" w:customStyle="1" w:styleId="100">
    <w:name w:val="文档结构图 Char"/>
    <w:link w:val="16"/>
    <w:qFormat/>
    <w:uiPriority w:val="0"/>
    <w:rPr>
      <w:kern w:val="2"/>
      <w:sz w:val="21"/>
      <w:szCs w:val="24"/>
      <w:shd w:val="clear" w:color="auto" w:fill="000080"/>
    </w:rPr>
  </w:style>
  <w:style w:type="character" w:customStyle="1" w:styleId="101">
    <w:name w:val="页眉 Char1"/>
    <w:semiHidden/>
    <w:qFormat/>
    <w:uiPriority w:val="99"/>
    <w:rPr>
      <w:rFonts w:ascii="Times New Roman" w:hAnsi="Times New Roman" w:eastAsia="宋体" w:cs="Times New Roman"/>
      <w:sz w:val="18"/>
      <w:szCs w:val="18"/>
    </w:rPr>
  </w:style>
  <w:style w:type="character" w:customStyle="1" w:styleId="102">
    <w:name w:val="不明显强调1"/>
    <w:qFormat/>
    <w:uiPriority w:val="0"/>
    <w:rPr>
      <w:i/>
      <w:iCs/>
      <w:color w:val="808080"/>
    </w:rPr>
  </w:style>
  <w:style w:type="character" w:customStyle="1" w:styleId="103">
    <w:name w:val="textcontents"/>
    <w:qFormat/>
    <w:uiPriority w:val="0"/>
    <w:rPr>
      <w:rFonts w:cs="Times New Roman"/>
    </w:rPr>
  </w:style>
  <w:style w:type="character" w:customStyle="1" w:styleId="104">
    <w:name w:val="批注文字 Char1"/>
    <w:semiHidden/>
    <w:qFormat/>
    <w:uiPriority w:val="99"/>
    <w:rPr>
      <w:rFonts w:ascii="Times New Roman" w:hAnsi="Times New Roman" w:eastAsia="宋体" w:cs="Times New Roman"/>
      <w:szCs w:val="24"/>
    </w:rPr>
  </w:style>
  <w:style w:type="character" w:customStyle="1" w:styleId="105">
    <w:name w:val="标题 Char1"/>
    <w:qFormat/>
    <w:uiPriority w:val="0"/>
    <w:rPr>
      <w:rFonts w:ascii="Cambria" w:hAnsi="Cambria" w:eastAsia="宋体" w:cs="Times New Roman"/>
      <w:b/>
      <w:bCs/>
      <w:sz w:val="32"/>
      <w:szCs w:val="32"/>
    </w:rPr>
  </w:style>
  <w:style w:type="character" w:customStyle="1" w:styleId="106">
    <w:name w:val="明显引用 Char"/>
    <w:qFormat/>
    <w:uiPriority w:val="0"/>
    <w:rPr>
      <w:b/>
      <w:bCs/>
      <w:i/>
      <w:iCs/>
      <w:color w:val="4F81BD"/>
      <w:kern w:val="2"/>
      <w:sz w:val="21"/>
      <w:szCs w:val="22"/>
    </w:rPr>
  </w:style>
  <w:style w:type="paragraph" w:styleId="107">
    <w:name w:val="Intense Quote"/>
    <w:basedOn w:val="1"/>
    <w:next w:val="1"/>
    <w:link w:val="218"/>
    <w:qFormat/>
    <w:uiPriority w:val="0"/>
    <w:pPr>
      <w:pBdr>
        <w:bottom w:val="single" w:color="4F81BD" w:sz="4" w:space="4"/>
      </w:pBdr>
      <w:spacing w:before="200" w:after="280"/>
      <w:ind w:left="936" w:right="936"/>
    </w:pPr>
    <w:rPr>
      <w:b/>
      <w:bCs/>
      <w:i/>
      <w:iCs/>
      <w:color w:val="4F81BD"/>
      <w:szCs w:val="22"/>
    </w:rPr>
  </w:style>
  <w:style w:type="character" w:customStyle="1" w:styleId="108">
    <w:name w:val="副标题 Char"/>
    <w:link w:val="31"/>
    <w:qFormat/>
    <w:uiPriority w:val="0"/>
    <w:rPr>
      <w:rFonts w:ascii="Cambria" w:hAnsi="Cambria"/>
      <w:b/>
      <w:bCs/>
      <w:kern w:val="28"/>
      <w:sz w:val="32"/>
      <w:szCs w:val="32"/>
    </w:rPr>
  </w:style>
  <w:style w:type="character" w:customStyle="1" w:styleId="109">
    <w:name w:val="标题4 Char Char"/>
    <w:link w:val="110"/>
    <w:qFormat/>
    <w:uiPriority w:val="0"/>
    <w:rPr>
      <w:rFonts w:ascii="Arial" w:hAnsi="Arial"/>
      <w:b/>
      <w:bCs/>
      <w:sz w:val="24"/>
      <w:szCs w:val="32"/>
    </w:rPr>
  </w:style>
  <w:style w:type="paragraph" w:customStyle="1" w:styleId="110">
    <w:name w:val="标题4"/>
    <w:basedOn w:val="5"/>
    <w:next w:val="19"/>
    <w:link w:val="109"/>
    <w:qFormat/>
    <w:uiPriority w:val="0"/>
    <w:pPr>
      <w:spacing w:before="260" w:after="260"/>
    </w:pPr>
    <w:rPr>
      <w:rFonts w:ascii="Arial" w:hAnsi="Arial"/>
      <w:kern w:val="0"/>
      <w:sz w:val="24"/>
    </w:rPr>
  </w:style>
  <w:style w:type="character" w:customStyle="1" w:styleId="111">
    <w:name w:val="Font Style127"/>
    <w:unhideWhenUsed/>
    <w:qFormat/>
    <w:uiPriority w:val="99"/>
    <w:rPr>
      <w:rFonts w:hint="eastAsia" w:ascii="Times New Roman" w:hAnsi="Times New Roman" w:eastAsia="Times New Roman"/>
      <w:sz w:val="20"/>
    </w:rPr>
  </w:style>
  <w:style w:type="character" w:customStyle="1" w:styleId="112">
    <w:name w:val="未处理的提及"/>
    <w:unhideWhenUsed/>
    <w:qFormat/>
    <w:uiPriority w:val="99"/>
    <w:rPr>
      <w:color w:val="605E5C"/>
      <w:shd w:val="clear" w:color="auto" w:fill="E1DFDD"/>
    </w:rPr>
  </w:style>
  <w:style w:type="character" w:customStyle="1" w:styleId="113">
    <w:name w:val="Font Style94"/>
    <w:unhideWhenUsed/>
    <w:qFormat/>
    <w:uiPriority w:val="99"/>
    <w:rPr>
      <w:rFonts w:hint="eastAsia" w:ascii="Times New Roman" w:hAnsi="Times New Roman" w:eastAsia="Times New Roman"/>
      <w:sz w:val="28"/>
    </w:rPr>
  </w:style>
  <w:style w:type="character" w:customStyle="1" w:styleId="114">
    <w:name w:val="Font Style126"/>
    <w:unhideWhenUsed/>
    <w:qFormat/>
    <w:uiPriority w:val="99"/>
    <w:rPr>
      <w:rFonts w:hint="eastAsia" w:ascii="宋体" w:hAnsi="宋体" w:eastAsia="宋体"/>
      <w:b/>
      <w:spacing w:val="-30"/>
      <w:sz w:val="28"/>
    </w:rPr>
  </w:style>
  <w:style w:type="character" w:customStyle="1" w:styleId="115">
    <w:name w:val="批注框文本 Char1"/>
    <w:qFormat/>
    <w:uiPriority w:val="0"/>
    <w:rPr>
      <w:rFonts w:ascii="Times New Roman" w:hAnsi="Times New Roman" w:eastAsia="宋体" w:cs="Times New Roman"/>
      <w:sz w:val="18"/>
      <w:szCs w:val="18"/>
    </w:rPr>
  </w:style>
  <w:style w:type="character" w:customStyle="1" w:styleId="116">
    <w:name w:val="标题 3 Char1"/>
    <w:qFormat/>
    <w:uiPriority w:val="0"/>
    <w:rPr>
      <w:b/>
      <w:bCs/>
      <w:sz w:val="24"/>
      <w:szCs w:val="24"/>
    </w:rPr>
  </w:style>
  <w:style w:type="character" w:customStyle="1" w:styleId="117">
    <w:name w:val="Font Style123"/>
    <w:unhideWhenUsed/>
    <w:qFormat/>
    <w:uiPriority w:val="99"/>
    <w:rPr>
      <w:rFonts w:hint="eastAsia" w:ascii="宋体" w:hAnsi="宋体" w:eastAsia="宋体"/>
      <w:b/>
      <w:sz w:val="32"/>
    </w:rPr>
  </w:style>
  <w:style w:type="character" w:customStyle="1" w:styleId="118">
    <w:name w:val="副标题 Char1"/>
    <w:qFormat/>
    <w:uiPriority w:val="11"/>
    <w:rPr>
      <w:rFonts w:ascii="Cambria" w:hAnsi="Cambria" w:cs="Times New Roman"/>
      <w:b/>
      <w:bCs/>
      <w:kern w:val="28"/>
      <w:sz w:val="32"/>
      <w:szCs w:val="32"/>
    </w:rPr>
  </w:style>
  <w:style w:type="character" w:customStyle="1" w:styleId="119">
    <w:name w:val="标题 2 Char"/>
    <w:link w:val="5"/>
    <w:qFormat/>
    <w:uiPriority w:val="0"/>
    <w:rPr>
      <w:rFonts w:ascii="Cambria" w:hAnsi="Cambria"/>
      <w:b/>
      <w:bCs/>
      <w:kern w:val="2"/>
      <w:sz w:val="32"/>
      <w:szCs w:val="32"/>
    </w:rPr>
  </w:style>
  <w:style w:type="character" w:customStyle="1" w:styleId="120">
    <w:name w:val="批注主题 Char"/>
    <w:link w:val="38"/>
    <w:qFormat/>
    <w:uiPriority w:val="0"/>
    <w:rPr>
      <w:b/>
      <w:bCs/>
      <w:kern w:val="2"/>
      <w:sz w:val="21"/>
      <w:szCs w:val="24"/>
    </w:rPr>
  </w:style>
  <w:style w:type="character" w:customStyle="1" w:styleId="121">
    <w:name w:val="Font Style86"/>
    <w:unhideWhenUsed/>
    <w:qFormat/>
    <w:uiPriority w:val="99"/>
    <w:rPr>
      <w:rFonts w:hint="eastAsia" w:ascii="黑体" w:hAnsi="黑体" w:eastAsia="黑体"/>
      <w:spacing w:val="10"/>
      <w:sz w:val="30"/>
    </w:rPr>
  </w:style>
  <w:style w:type="character" w:customStyle="1" w:styleId="122">
    <w:name w:val="不明显参考1"/>
    <w:qFormat/>
    <w:uiPriority w:val="0"/>
    <w:rPr>
      <w:smallCaps/>
      <w:color w:val="C0504D"/>
      <w:u w:val="single"/>
    </w:rPr>
  </w:style>
  <w:style w:type="character" w:customStyle="1" w:styleId="123">
    <w:name w:val="纯文本 Char Char"/>
    <w:qFormat/>
    <w:uiPriority w:val="0"/>
    <w:rPr>
      <w:rFonts w:ascii="宋体" w:hAnsi="Courier New" w:eastAsia="仿宋_GB2312"/>
      <w:kern w:val="2"/>
      <w:sz w:val="32"/>
      <w:szCs w:val="24"/>
      <w:lang w:bidi="ar-SA"/>
    </w:rPr>
  </w:style>
  <w:style w:type="character" w:customStyle="1" w:styleId="124">
    <w:name w:val="正文文本缩进 2 Char1"/>
    <w:semiHidden/>
    <w:qFormat/>
    <w:uiPriority w:val="0"/>
    <w:rPr>
      <w:kern w:val="2"/>
      <w:sz w:val="21"/>
      <w:szCs w:val="24"/>
    </w:rPr>
  </w:style>
  <w:style w:type="character" w:customStyle="1" w:styleId="125">
    <w:name w:val="标题 4 Char Char"/>
    <w:qFormat/>
    <w:uiPriority w:val="0"/>
    <w:rPr>
      <w:rFonts w:ascii="Arial" w:hAnsi="Arial" w:eastAsia="宋体"/>
      <w:b/>
      <w:bCs/>
      <w:kern w:val="2"/>
      <w:sz w:val="21"/>
      <w:szCs w:val="28"/>
      <w:lang w:val="en-US" w:eastAsia="zh-CN" w:bidi="ar-SA"/>
    </w:rPr>
  </w:style>
  <w:style w:type="character" w:customStyle="1" w:styleId="126">
    <w:name w:val="批注主题 Char1"/>
    <w:qFormat/>
    <w:uiPriority w:val="0"/>
    <w:rPr>
      <w:rFonts w:ascii="Times New Roman" w:hAnsi="Times New Roman" w:eastAsia="宋体" w:cs="Times New Roman"/>
      <w:b/>
      <w:bCs/>
      <w:szCs w:val="24"/>
    </w:rPr>
  </w:style>
  <w:style w:type="character" w:customStyle="1" w:styleId="127">
    <w:name w:val="纯文本 Char"/>
    <w:link w:val="22"/>
    <w:qFormat/>
    <w:uiPriority w:val="0"/>
    <w:rPr>
      <w:rFonts w:ascii="宋体" w:hAnsi="Courier New" w:eastAsia="仿宋_GB2312"/>
      <w:kern w:val="2"/>
      <w:sz w:val="32"/>
      <w:szCs w:val="24"/>
    </w:rPr>
  </w:style>
  <w:style w:type="character" w:customStyle="1" w:styleId="128">
    <w:name w:val="Font Style122"/>
    <w:unhideWhenUsed/>
    <w:qFormat/>
    <w:uiPriority w:val="99"/>
    <w:rPr>
      <w:rFonts w:hint="eastAsia" w:ascii="宋体" w:hAnsi="宋体" w:eastAsia="宋体"/>
      <w:spacing w:val="20"/>
      <w:sz w:val="24"/>
    </w:rPr>
  </w:style>
  <w:style w:type="character" w:customStyle="1" w:styleId="129">
    <w:name w:val="Font Style115"/>
    <w:unhideWhenUsed/>
    <w:qFormat/>
    <w:uiPriority w:val="99"/>
    <w:rPr>
      <w:rFonts w:hint="eastAsia" w:ascii="Times New Roman" w:hAnsi="Times New Roman" w:eastAsia="Times New Roman"/>
      <w:sz w:val="16"/>
    </w:rPr>
  </w:style>
  <w:style w:type="paragraph" w:customStyle="1" w:styleId="130">
    <w:name w:val="Char1 Char Char Char 字元 Char Char 字元 Char 字元 Char1 Char Char Char"/>
    <w:basedOn w:val="1"/>
    <w:qFormat/>
    <w:uiPriority w:val="0"/>
  </w:style>
  <w:style w:type="character" w:customStyle="1" w:styleId="131">
    <w:name w:val="正文文本缩进 2 Char2"/>
    <w:basedOn w:val="41"/>
    <w:link w:val="25"/>
    <w:semiHidden/>
    <w:qFormat/>
    <w:uiPriority w:val="99"/>
    <w:rPr>
      <w:kern w:val="2"/>
      <w:sz w:val="21"/>
      <w:szCs w:val="24"/>
    </w:rPr>
  </w:style>
  <w:style w:type="paragraph" w:customStyle="1" w:styleId="132">
    <w:name w:val="Char Char Char Char Char Char Char Char Char Char"/>
    <w:basedOn w:val="1"/>
    <w:qFormat/>
    <w:uiPriority w:val="0"/>
    <w:rPr>
      <w:rFonts w:ascii="Calibri" w:hAnsi="Calibri"/>
    </w:rPr>
  </w:style>
  <w:style w:type="character" w:customStyle="1" w:styleId="133">
    <w:name w:val="批注文字 Char2"/>
    <w:basedOn w:val="41"/>
    <w:link w:val="17"/>
    <w:semiHidden/>
    <w:qFormat/>
    <w:uiPriority w:val="99"/>
    <w:rPr>
      <w:kern w:val="2"/>
      <w:sz w:val="21"/>
      <w:szCs w:val="24"/>
    </w:rPr>
  </w:style>
  <w:style w:type="character" w:customStyle="1" w:styleId="134">
    <w:name w:val="批注主题 Char2"/>
    <w:basedOn w:val="133"/>
    <w:link w:val="38"/>
    <w:semiHidden/>
    <w:qFormat/>
    <w:uiPriority w:val="99"/>
    <w:rPr>
      <w:b/>
      <w:bCs/>
    </w:rPr>
  </w:style>
  <w:style w:type="paragraph" w:customStyle="1" w:styleId="135">
    <w:name w:val="Style63"/>
    <w:basedOn w:val="1"/>
    <w:unhideWhenUsed/>
    <w:qFormat/>
    <w:uiPriority w:val="99"/>
    <w:pPr>
      <w:spacing w:line="564" w:lineRule="exact"/>
      <w:ind w:firstLine="682"/>
    </w:pPr>
    <w:rPr>
      <w:rFonts w:ascii="Calibri" w:hAnsi="Calibri"/>
    </w:rPr>
  </w:style>
  <w:style w:type="paragraph" w:customStyle="1" w:styleId="136">
    <w:name w:val="Style42"/>
    <w:basedOn w:val="1"/>
    <w:unhideWhenUsed/>
    <w:qFormat/>
    <w:uiPriority w:val="99"/>
    <w:pPr>
      <w:spacing w:line="542" w:lineRule="exact"/>
      <w:ind w:firstLine="547"/>
    </w:pPr>
    <w:rPr>
      <w:rFonts w:ascii="Calibri" w:hAnsi="Calibri"/>
    </w:rPr>
  </w:style>
  <w:style w:type="paragraph" w:customStyle="1" w:styleId="137">
    <w:name w:val="标题 1 +"/>
    <w:basedOn w:val="4"/>
    <w:next w:val="1"/>
    <w:qFormat/>
    <w:uiPriority w:val="0"/>
    <w:pPr>
      <w:spacing w:before="0" w:after="0" w:line="600" w:lineRule="auto"/>
      <w:jc w:val="center"/>
    </w:pPr>
    <w:rPr>
      <w:rFonts w:eastAsia="黑体"/>
      <w:kern w:val="0"/>
      <w:sz w:val="32"/>
      <w:szCs w:val="32"/>
    </w:rPr>
  </w:style>
  <w:style w:type="character" w:customStyle="1" w:styleId="138">
    <w:name w:val="文档结构图 Char2"/>
    <w:basedOn w:val="41"/>
    <w:link w:val="16"/>
    <w:semiHidden/>
    <w:qFormat/>
    <w:uiPriority w:val="99"/>
    <w:rPr>
      <w:rFonts w:ascii="宋体"/>
      <w:kern w:val="2"/>
      <w:sz w:val="18"/>
      <w:szCs w:val="18"/>
    </w:rPr>
  </w:style>
  <w:style w:type="paragraph" w:customStyle="1" w:styleId="139">
    <w:name w:val="Style70"/>
    <w:basedOn w:val="1"/>
    <w:unhideWhenUsed/>
    <w:qFormat/>
    <w:uiPriority w:val="99"/>
    <w:pPr>
      <w:spacing w:line="549" w:lineRule="exact"/>
      <w:ind w:firstLine="686"/>
    </w:pPr>
    <w:rPr>
      <w:rFonts w:ascii="Calibri" w:hAnsi="Calibri"/>
    </w:rPr>
  </w:style>
  <w:style w:type="paragraph" w:customStyle="1" w:styleId="140">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character" w:customStyle="1" w:styleId="141">
    <w:name w:val="纯文本 Char2"/>
    <w:basedOn w:val="41"/>
    <w:link w:val="22"/>
    <w:semiHidden/>
    <w:qFormat/>
    <w:uiPriority w:val="99"/>
    <w:rPr>
      <w:rFonts w:ascii="宋体" w:hAnsi="Courier New" w:cs="Courier New"/>
      <w:kern w:val="2"/>
      <w:sz w:val="21"/>
      <w:szCs w:val="21"/>
    </w:rPr>
  </w:style>
  <w:style w:type="paragraph" w:customStyle="1" w:styleId="142">
    <w:name w:val="Style36"/>
    <w:basedOn w:val="1"/>
    <w:unhideWhenUsed/>
    <w:qFormat/>
    <w:uiPriority w:val="99"/>
    <w:rPr>
      <w:rFonts w:ascii="Calibri" w:hAnsi="Calibri"/>
    </w:rPr>
  </w:style>
  <w:style w:type="character" w:customStyle="1" w:styleId="143">
    <w:name w:val="副标题 Char2"/>
    <w:basedOn w:val="41"/>
    <w:link w:val="31"/>
    <w:qFormat/>
    <w:uiPriority w:val="0"/>
    <w:rPr>
      <w:rFonts w:asciiTheme="majorHAnsi" w:hAnsiTheme="majorHAnsi" w:cstheme="majorBidi"/>
      <w:b/>
      <w:bCs/>
      <w:kern w:val="28"/>
      <w:sz w:val="32"/>
      <w:szCs w:val="32"/>
    </w:rPr>
  </w:style>
  <w:style w:type="character" w:customStyle="1" w:styleId="144">
    <w:name w:val="日期 Char2"/>
    <w:basedOn w:val="41"/>
    <w:link w:val="24"/>
    <w:semiHidden/>
    <w:qFormat/>
    <w:uiPriority w:val="99"/>
    <w:rPr>
      <w:kern w:val="2"/>
      <w:sz w:val="21"/>
      <w:szCs w:val="24"/>
    </w:rPr>
  </w:style>
  <w:style w:type="paragraph" w:customStyle="1" w:styleId="145">
    <w:name w:val="Style46"/>
    <w:basedOn w:val="1"/>
    <w:unhideWhenUsed/>
    <w:qFormat/>
    <w:uiPriority w:val="99"/>
    <w:pPr>
      <w:spacing w:line="672" w:lineRule="exact"/>
    </w:pPr>
    <w:rPr>
      <w:rFonts w:ascii="Calibri" w:hAnsi="Calibri"/>
    </w:rPr>
  </w:style>
  <w:style w:type="character" w:customStyle="1" w:styleId="146">
    <w:name w:val="标题 Char2"/>
    <w:basedOn w:val="41"/>
    <w:link w:val="37"/>
    <w:qFormat/>
    <w:uiPriority w:val="0"/>
    <w:rPr>
      <w:rFonts w:asciiTheme="majorHAnsi" w:hAnsiTheme="majorHAnsi" w:cstheme="majorBidi"/>
      <w:b/>
      <w:bCs/>
      <w:kern w:val="2"/>
      <w:sz w:val="32"/>
      <w:szCs w:val="32"/>
    </w:rPr>
  </w:style>
  <w:style w:type="paragraph" w:customStyle="1" w:styleId="147">
    <w:name w:val="Style69"/>
    <w:basedOn w:val="1"/>
    <w:unhideWhenUsed/>
    <w:qFormat/>
    <w:uiPriority w:val="99"/>
    <w:pPr>
      <w:spacing w:line="557" w:lineRule="exact"/>
      <w:ind w:firstLine="1666"/>
    </w:pPr>
    <w:rPr>
      <w:rFonts w:ascii="Calibri" w:hAnsi="Calibri"/>
    </w:rPr>
  </w:style>
  <w:style w:type="paragraph" w:customStyle="1" w:styleId="148">
    <w:name w:val="Revision"/>
    <w:unhideWhenUsed/>
    <w:qFormat/>
    <w:uiPriority w:val="99"/>
    <w:rPr>
      <w:rFonts w:ascii="Times New Roman" w:hAnsi="Times New Roman" w:eastAsia="宋体" w:cs="Times New Roman"/>
      <w:kern w:val="2"/>
      <w:sz w:val="21"/>
      <w:szCs w:val="24"/>
      <w:lang w:val="en-US" w:eastAsia="zh-CN" w:bidi="ar-SA"/>
    </w:rPr>
  </w:style>
  <w:style w:type="paragraph" w:customStyle="1" w:styleId="149">
    <w:name w:val="Char"/>
    <w:basedOn w:val="1"/>
    <w:qFormat/>
    <w:uiPriority w:val="0"/>
    <w:rPr>
      <w:rFonts w:ascii="Tahoma" w:hAnsi="Tahoma" w:eastAsia="仿宋_GB2312"/>
      <w:sz w:val="24"/>
      <w:szCs w:val="20"/>
    </w:rPr>
  </w:style>
  <w:style w:type="paragraph" w:customStyle="1" w:styleId="150">
    <w:name w:val="样式 图表 + 五号"/>
    <w:basedOn w:val="1"/>
    <w:qFormat/>
    <w:uiPriority w:val="0"/>
    <w:pPr>
      <w:spacing w:line="360" w:lineRule="auto"/>
      <w:ind w:left="-61" w:leftChars="-29" w:firstLine="522" w:firstLineChars="200"/>
    </w:pPr>
    <w:rPr>
      <w:rFonts w:ascii="宋体" w:hAnsi="宋体"/>
      <w:b/>
      <w:color w:val="FF0000"/>
      <w:spacing w:val="-10"/>
      <w:sz w:val="28"/>
      <w:szCs w:val="28"/>
    </w:rPr>
  </w:style>
  <w:style w:type="paragraph" w:customStyle="1" w:styleId="151">
    <w:name w:val="Aufzaehlung"/>
    <w:basedOn w:val="1"/>
    <w:qFormat/>
    <w:uiPriority w:val="0"/>
    <w:pPr>
      <w:widowControl/>
      <w:spacing w:line="240" w:lineRule="atLeast"/>
      <w:ind w:left="284" w:hanging="284"/>
      <w:jc w:val="left"/>
    </w:pPr>
    <w:rPr>
      <w:rFonts w:ascii="Arial" w:hAnsi="Arial"/>
      <w:kern w:val="0"/>
      <w:sz w:val="22"/>
      <w:lang w:eastAsia="en-US"/>
    </w:rPr>
  </w:style>
  <w:style w:type="paragraph" w:customStyle="1" w:styleId="152">
    <w:name w:val="Style53"/>
    <w:basedOn w:val="1"/>
    <w:unhideWhenUsed/>
    <w:qFormat/>
    <w:uiPriority w:val="99"/>
    <w:pPr>
      <w:spacing w:line="533" w:lineRule="exact"/>
      <w:ind w:firstLine="581"/>
    </w:pPr>
    <w:rPr>
      <w:rFonts w:ascii="Calibri" w:hAnsi="Calibri"/>
    </w:rPr>
  </w:style>
  <w:style w:type="paragraph" w:customStyle="1" w:styleId="153">
    <w:name w:val="List Paragraph1"/>
    <w:basedOn w:val="1"/>
    <w:qFormat/>
    <w:uiPriority w:val="0"/>
    <w:pPr>
      <w:ind w:firstLine="420" w:firstLineChars="200"/>
    </w:pPr>
    <w:rPr>
      <w:rFonts w:ascii="Calibri" w:hAnsi="Calibri"/>
      <w:szCs w:val="22"/>
    </w:rPr>
  </w:style>
  <w:style w:type="paragraph" w:customStyle="1" w:styleId="154">
    <w:name w:val="正文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155">
    <w:name w:val="普通 (Web)"/>
    <w:basedOn w:val="1"/>
    <w:qFormat/>
    <w:uiPriority w:val="0"/>
    <w:pPr>
      <w:widowControl/>
      <w:spacing w:before="100" w:beforeAutospacing="1" w:after="100" w:afterAutospacing="1"/>
      <w:jc w:val="left"/>
    </w:pPr>
    <w:rPr>
      <w:rFonts w:ascii="Arial Unicode MS" w:hAnsi="Arial Unicode MS" w:eastAsia="Arial Unicode MS" w:cs="宋体"/>
      <w:kern w:val="0"/>
      <w:sz w:val="24"/>
    </w:rPr>
  </w:style>
  <w:style w:type="paragraph" w:customStyle="1" w:styleId="156">
    <w:name w:val="Style23"/>
    <w:basedOn w:val="1"/>
    <w:unhideWhenUsed/>
    <w:qFormat/>
    <w:uiPriority w:val="99"/>
    <w:rPr>
      <w:rFonts w:ascii="Calibri" w:hAnsi="Calibri"/>
    </w:rPr>
  </w:style>
  <w:style w:type="paragraph" w:customStyle="1" w:styleId="157">
    <w:name w:val="标题3"/>
    <w:basedOn w:val="4"/>
    <w:qFormat/>
    <w:uiPriority w:val="0"/>
    <w:pPr>
      <w:keepLines w:val="0"/>
      <w:spacing w:beforeLines="50" w:afterLines="50" w:line="400" w:lineRule="exact"/>
    </w:pPr>
    <w:rPr>
      <w:rFonts w:ascii="宋体" w:hAnsi="宋体"/>
      <w:kern w:val="32"/>
      <w:sz w:val="24"/>
      <w:szCs w:val="32"/>
    </w:rPr>
  </w:style>
  <w:style w:type="paragraph" w:customStyle="1" w:styleId="158">
    <w:name w:val="样式 标题 3 + (中文) 黑体 小四 非加粗 段前: 7.8 磅 段后: 0 磅 行距: 固定值 20 磅"/>
    <w:basedOn w:val="6"/>
    <w:qFormat/>
    <w:uiPriority w:val="0"/>
    <w:pPr>
      <w:spacing w:before="0" w:after="0" w:line="400" w:lineRule="exact"/>
    </w:pPr>
    <w:rPr>
      <w:rFonts w:eastAsia="黑体" w:cs="宋体"/>
      <w:b w:val="0"/>
      <w:bCs w:val="0"/>
      <w:sz w:val="24"/>
      <w:szCs w:val="20"/>
    </w:rPr>
  </w:style>
  <w:style w:type="paragraph" w:customStyle="1" w:styleId="159">
    <w:name w:val="Default"/>
    <w:qFormat/>
    <w:uiPriority w:val="0"/>
    <w:pPr>
      <w:widowControl w:val="0"/>
      <w:autoSpaceDE w:val="0"/>
      <w:autoSpaceDN w:val="0"/>
      <w:adjustRightInd w:val="0"/>
    </w:pPr>
    <w:rPr>
      <w:rFonts w:ascii="FZShuSong-Z01" w:hAnsi="Times New Roman" w:eastAsia="FZShuSong-Z01" w:cs="FZShuSong-Z01"/>
      <w:color w:val="000000"/>
      <w:sz w:val="24"/>
      <w:szCs w:val="24"/>
      <w:lang w:val="en-US" w:eastAsia="zh-CN" w:bidi="ar-SA"/>
    </w:rPr>
  </w:style>
  <w:style w:type="paragraph" w:customStyle="1" w:styleId="160">
    <w:name w:val="TOC 标题1"/>
    <w:basedOn w:val="4"/>
    <w:next w:val="1"/>
    <w:qFormat/>
    <w:uiPriority w:val="39"/>
    <w:pPr>
      <w:outlineLvl w:val="9"/>
    </w:pPr>
  </w:style>
  <w:style w:type="paragraph" w:customStyle="1" w:styleId="161">
    <w:name w:val="样式1"/>
    <w:basedOn w:val="1"/>
    <w:qFormat/>
    <w:uiPriority w:val="0"/>
    <w:pPr>
      <w:tabs>
        <w:tab w:val="right" w:leader="dot" w:pos="10142"/>
      </w:tabs>
      <w:autoSpaceDN w:val="0"/>
    </w:pPr>
    <w:rPr>
      <w:rFonts w:ascii="宋体" w:hAnsi="宋体"/>
      <w:sz w:val="28"/>
      <w:szCs w:val="20"/>
    </w:rPr>
  </w:style>
  <w:style w:type="paragraph" w:customStyle="1" w:styleId="162">
    <w:name w:val="Style34"/>
    <w:basedOn w:val="1"/>
    <w:unhideWhenUsed/>
    <w:qFormat/>
    <w:uiPriority w:val="99"/>
    <w:pPr>
      <w:spacing w:line="375" w:lineRule="exact"/>
    </w:pPr>
    <w:rPr>
      <w:rFonts w:ascii="Calibri" w:hAnsi="Calibri"/>
    </w:rPr>
  </w:style>
  <w:style w:type="paragraph" w:customStyle="1" w:styleId="163">
    <w:name w:val="Style50"/>
    <w:basedOn w:val="1"/>
    <w:unhideWhenUsed/>
    <w:qFormat/>
    <w:uiPriority w:val="99"/>
    <w:rPr>
      <w:rFonts w:ascii="Calibri" w:hAnsi="Calibri"/>
    </w:rPr>
  </w:style>
  <w:style w:type="paragraph" w:customStyle="1" w:styleId="164">
    <w:name w:val="修订1"/>
    <w:qFormat/>
    <w:uiPriority w:val="99"/>
    <w:rPr>
      <w:rFonts w:ascii="Times New Roman" w:hAnsi="Times New Roman" w:eastAsia="宋体" w:cs="Times New Roman"/>
      <w:kern w:val="2"/>
      <w:sz w:val="21"/>
      <w:szCs w:val="24"/>
      <w:lang w:val="en-US" w:eastAsia="zh-CN" w:bidi="ar-SA"/>
    </w:rPr>
  </w:style>
  <w:style w:type="paragraph" w:customStyle="1" w:styleId="165">
    <w:name w:val="_Style 39"/>
    <w:basedOn w:val="154"/>
    <w:qFormat/>
    <w:uiPriority w:val="0"/>
  </w:style>
  <w:style w:type="paragraph" w:customStyle="1" w:styleId="166">
    <w:name w:val="Style24"/>
    <w:basedOn w:val="1"/>
    <w:unhideWhenUsed/>
    <w:qFormat/>
    <w:uiPriority w:val="99"/>
    <w:rPr>
      <w:rFonts w:ascii="Calibri" w:hAnsi="Calibri"/>
    </w:rPr>
  </w:style>
  <w:style w:type="paragraph" w:customStyle="1" w:styleId="167">
    <w:name w:val="Style72"/>
    <w:basedOn w:val="1"/>
    <w:unhideWhenUsed/>
    <w:qFormat/>
    <w:uiPriority w:val="99"/>
    <w:rPr>
      <w:rFonts w:ascii="Calibri" w:hAnsi="Calibri"/>
    </w:rPr>
  </w:style>
  <w:style w:type="paragraph" w:customStyle="1" w:styleId="168">
    <w:name w:val="样式3"/>
    <w:basedOn w:val="6"/>
    <w:qFormat/>
    <w:uiPriority w:val="0"/>
    <w:pPr>
      <w:keepNext w:val="0"/>
      <w:keepLines w:val="0"/>
      <w:widowControl/>
      <w:spacing w:before="0" w:after="0" w:line="360" w:lineRule="auto"/>
      <w:jc w:val="left"/>
    </w:pPr>
    <w:rPr>
      <w:b w:val="0"/>
      <w:bCs w:val="0"/>
      <w:sz w:val="28"/>
      <w:szCs w:val="28"/>
    </w:rPr>
  </w:style>
  <w:style w:type="paragraph" w:customStyle="1" w:styleId="169">
    <w:name w:val="Style9"/>
    <w:basedOn w:val="1"/>
    <w:unhideWhenUsed/>
    <w:qFormat/>
    <w:uiPriority w:val="99"/>
    <w:rPr>
      <w:rFonts w:ascii="Calibri" w:hAnsi="Calibri"/>
    </w:rPr>
  </w:style>
  <w:style w:type="paragraph" w:customStyle="1" w:styleId="170">
    <w:name w:val="Style64"/>
    <w:basedOn w:val="1"/>
    <w:unhideWhenUsed/>
    <w:qFormat/>
    <w:uiPriority w:val="99"/>
    <w:rPr>
      <w:rFonts w:ascii="Calibri" w:hAnsi="Calibri"/>
    </w:rPr>
  </w:style>
  <w:style w:type="paragraph" w:customStyle="1" w:styleId="171">
    <w:name w:val="Style12"/>
    <w:basedOn w:val="1"/>
    <w:unhideWhenUsed/>
    <w:qFormat/>
    <w:uiPriority w:val="99"/>
    <w:pPr>
      <w:spacing w:line="564" w:lineRule="exact"/>
      <w:ind w:hanging="115"/>
    </w:pPr>
    <w:rPr>
      <w:rFonts w:ascii="Calibri" w:hAnsi="Calibri"/>
    </w:rPr>
  </w:style>
  <w:style w:type="paragraph" w:customStyle="1" w:styleId="172">
    <w:name w:val="Style41"/>
    <w:basedOn w:val="1"/>
    <w:unhideWhenUsed/>
    <w:qFormat/>
    <w:uiPriority w:val="99"/>
    <w:pPr>
      <w:spacing w:line="542" w:lineRule="exact"/>
      <w:ind w:firstLine="125"/>
    </w:pPr>
    <w:rPr>
      <w:rFonts w:ascii="Calibri" w:hAnsi="Calibri"/>
    </w:rPr>
  </w:style>
  <w:style w:type="paragraph" w:customStyle="1" w:styleId="173">
    <w:name w:val="Char Char Char Char Char Char Char Char Char"/>
    <w:basedOn w:val="1"/>
    <w:qFormat/>
    <w:uiPriority w:val="0"/>
    <w:pPr>
      <w:spacing w:line="360" w:lineRule="auto"/>
      <w:ind w:firstLine="200" w:firstLineChars="200"/>
    </w:pPr>
  </w:style>
  <w:style w:type="paragraph" w:customStyle="1" w:styleId="174">
    <w:name w:val="CM99"/>
    <w:basedOn w:val="1"/>
    <w:next w:val="1"/>
    <w:qFormat/>
    <w:uiPriority w:val="0"/>
    <w:pPr>
      <w:autoSpaceDE w:val="0"/>
      <w:autoSpaceDN w:val="0"/>
      <w:adjustRightInd w:val="0"/>
      <w:spacing w:after="443"/>
      <w:jc w:val="left"/>
    </w:pPr>
    <w:rPr>
      <w:rFonts w:ascii="宋体"/>
      <w:kern w:val="0"/>
      <w:sz w:val="24"/>
      <w:szCs w:val="20"/>
    </w:rPr>
  </w:style>
  <w:style w:type="paragraph" w:customStyle="1" w:styleId="175">
    <w:name w:val="Style71"/>
    <w:basedOn w:val="1"/>
    <w:unhideWhenUsed/>
    <w:qFormat/>
    <w:uiPriority w:val="99"/>
    <w:pPr>
      <w:spacing w:line="538" w:lineRule="exact"/>
      <w:ind w:firstLine="101"/>
    </w:pPr>
    <w:rPr>
      <w:rFonts w:ascii="Calibri" w:hAnsi="Calibri"/>
    </w:rPr>
  </w:style>
  <w:style w:type="paragraph" w:customStyle="1" w:styleId="176">
    <w:name w:val="Char Char Char Char Char Char Char"/>
    <w:basedOn w:val="1"/>
    <w:qFormat/>
    <w:uiPriority w:val="0"/>
    <w:pPr>
      <w:snapToGrid w:val="0"/>
      <w:spacing w:line="360" w:lineRule="auto"/>
      <w:ind w:firstLine="200" w:firstLineChars="200"/>
    </w:pPr>
    <w:rPr>
      <w:rFonts w:eastAsia="仿宋_GB2312"/>
      <w:sz w:val="24"/>
    </w:rPr>
  </w:style>
  <w:style w:type="paragraph" w:customStyle="1" w:styleId="177">
    <w:name w:val="列出段落21"/>
    <w:basedOn w:val="1"/>
    <w:qFormat/>
    <w:uiPriority w:val="0"/>
    <w:pPr>
      <w:ind w:firstLine="200" w:firstLineChars="200"/>
    </w:pPr>
    <w:rPr>
      <w:rFonts w:ascii="Calibri" w:hAnsi="Calibri"/>
      <w:szCs w:val="22"/>
    </w:rPr>
  </w:style>
  <w:style w:type="paragraph" w:customStyle="1" w:styleId="178">
    <w:name w:val="Char Char Char Char Char Char Char1"/>
    <w:basedOn w:val="1"/>
    <w:qFormat/>
    <w:uiPriority w:val="0"/>
    <w:pPr>
      <w:snapToGrid w:val="0"/>
      <w:spacing w:line="360" w:lineRule="auto"/>
      <w:ind w:firstLine="200" w:firstLineChars="200"/>
    </w:pPr>
    <w:rPr>
      <w:rFonts w:ascii="Calibri" w:hAnsi="Calibri" w:eastAsia="仿宋_GB2312"/>
      <w:sz w:val="24"/>
    </w:rPr>
  </w:style>
  <w:style w:type="paragraph" w:customStyle="1" w:styleId="179">
    <w:name w:val="TOC 标题2"/>
    <w:basedOn w:val="4"/>
    <w:next w:val="1"/>
    <w:qFormat/>
    <w:uiPriority w:val="0"/>
    <w:pPr>
      <w:spacing w:line="576" w:lineRule="auto"/>
      <w:outlineLvl w:val="9"/>
    </w:pPr>
    <w:rPr>
      <w:rFonts w:ascii="Calibri" w:hAnsi="Calibri"/>
    </w:rPr>
  </w:style>
  <w:style w:type="paragraph" w:customStyle="1" w:styleId="180">
    <w:name w:val="Style61"/>
    <w:basedOn w:val="1"/>
    <w:unhideWhenUsed/>
    <w:qFormat/>
    <w:uiPriority w:val="99"/>
    <w:rPr>
      <w:rFonts w:ascii="Calibri" w:hAnsi="Calibri"/>
    </w:rPr>
  </w:style>
  <w:style w:type="paragraph" w:customStyle="1" w:styleId="181">
    <w:name w:val="CM91"/>
    <w:basedOn w:val="1"/>
    <w:next w:val="1"/>
    <w:qFormat/>
    <w:uiPriority w:val="0"/>
    <w:pPr>
      <w:autoSpaceDE w:val="0"/>
      <w:autoSpaceDN w:val="0"/>
      <w:adjustRightInd w:val="0"/>
      <w:spacing w:after="160"/>
      <w:jc w:val="left"/>
    </w:pPr>
    <w:rPr>
      <w:rFonts w:ascii="宋体"/>
      <w:kern w:val="0"/>
      <w:sz w:val="24"/>
      <w:szCs w:val="20"/>
    </w:rPr>
  </w:style>
  <w:style w:type="paragraph" w:customStyle="1" w:styleId="182">
    <w:name w:val="Style21"/>
    <w:basedOn w:val="1"/>
    <w:unhideWhenUsed/>
    <w:qFormat/>
    <w:uiPriority w:val="99"/>
    <w:pPr>
      <w:spacing w:line="566" w:lineRule="exact"/>
      <w:ind w:firstLine="682"/>
    </w:pPr>
    <w:rPr>
      <w:rFonts w:ascii="Calibri" w:hAnsi="Calibri"/>
    </w:rPr>
  </w:style>
  <w:style w:type="paragraph" w:customStyle="1" w:styleId="183">
    <w:name w:val="Style73"/>
    <w:basedOn w:val="1"/>
    <w:unhideWhenUsed/>
    <w:qFormat/>
    <w:uiPriority w:val="99"/>
    <w:pPr>
      <w:spacing w:line="538" w:lineRule="exact"/>
      <w:ind w:firstLine="533"/>
    </w:pPr>
    <w:rPr>
      <w:rFonts w:ascii="Calibri" w:hAnsi="Calibri"/>
    </w:rPr>
  </w:style>
  <w:style w:type="paragraph" w:customStyle="1" w:styleId="184">
    <w:name w:val="1 Char Char Char Char"/>
    <w:basedOn w:val="154"/>
    <w:qFormat/>
    <w:uiPriority w:val="0"/>
  </w:style>
  <w:style w:type="paragraph" w:customStyle="1" w:styleId="185">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86">
    <w:name w:val="Style48"/>
    <w:basedOn w:val="1"/>
    <w:unhideWhenUsed/>
    <w:qFormat/>
    <w:uiPriority w:val="99"/>
    <w:pPr>
      <w:spacing w:line="542" w:lineRule="exact"/>
      <w:jc w:val="right"/>
    </w:pPr>
    <w:rPr>
      <w:rFonts w:ascii="Calibri" w:hAnsi="Calibri"/>
    </w:rPr>
  </w:style>
  <w:style w:type="paragraph" w:customStyle="1" w:styleId="187">
    <w:name w:val="修订2"/>
    <w:qFormat/>
    <w:uiPriority w:val="99"/>
    <w:rPr>
      <w:rFonts w:ascii="Calibri" w:hAnsi="Calibri" w:eastAsia="宋体" w:cs="Times New Roman"/>
      <w:kern w:val="2"/>
      <w:sz w:val="21"/>
      <w:szCs w:val="24"/>
      <w:lang w:val="en-US" w:eastAsia="zh-CN" w:bidi="ar-SA"/>
    </w:rPr>
  </w:style>
  <w:style w:type="paragraph" w:customStyle="1" w:styleId="188">
    <w:name w:val="正文文本2"/>
    <w:basedOn w:val="1"/>
    <w:qFormat/>
    <w:uiPriority w:val="0"/>
    <w:pPr>
      <w:widowControl/>
      <w:shd w:val="clear" w:color="auto" w:fill="FFFFFF"/>
      <w:spacing w:before="120" w:line="391" w:lineRule="exact"/>
      <w:ind w:hanging="420"/>
      <w:jc w:val="distribute"/>
    </w:pPr>
    <w:rPr>
      <w:rFonts w:ascii="MingLiU" w:hAnsi="MingLiU" w:eastAsia="MingLiU" w:cs="MingLiU"/>
      <w:szCs w:val="21"/>
      <w:shd w:val="clear" w:color="auto" w:fill="FFFFFF"/>
    </w:rPr>
  </w:style>
  <w:style w:type="paragraph" w:customStyle="1" w:styleId="189">
    <w:name w:val="_Style 4"/>
    <w:basedOn w:val="1"/>
    <w:qFormat/>
    <w:uiPriority w:val="34"/>
    <w:pPr>
      <w:widowControl/>
      <w:spacing w:line="120" w:lineRule="exact"/>
      <w:ind w:firstLine="420" w:firstLineChars="200"/>
      <w:jc w:val="left"/>
    </w:pPr>
    <w:rPr>
      <w:rFonts w:ascii="Calibri" w:hAnsi="Calibri"/>
      <w:sz w:val="18"/>
      <w:szCs w:val="18"/>
    </w:rPr>
  </w:style>
  <w:style w:type="paragraph" w:styleId="190">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91">
    <w:name w:val="TOC 标题11"/>
    <w:basedOn w:val="4"/>
    <w:next w:val="1"/>
    <w:qFormat/>
    <w:uiPriority w:val="39"/>
    <w:pPr>
      <w:outlineLvl w:val="9"/>
    </w:pPr>
  </w:style>
  <w:style w:type="paragraph" w:customStyle="1" w:styleId="192">
    <w:name w:val="Style27"/>
    <w:basedOn w:val="1"/>
    <w:unhideWhenUsed/>
    <w:qFormat/>
    <w:uiPriority w:val="99"/>
    <w:rPr>
      <w:rFonts w:ascii="Calibri" w:hAnsi="Calibri"/>
    </w:rPr>
  </w:style>
  <w:style w:type="paragraph" w:customStyle="1" w:styleId="193">
    <w:name w:val="修订21"/>
    <w:qFormat/>
    <w:uiPriority w:val="0"/>
    <w:rPr>
      <w:rFonts w:ascii="Times New Roman" w:hAnsi="Times New Roman" w:eastAsia="宋体" w:cs="Times New Roman"/>
      <w:kern w:val="2"/>
      <w:sz w:val="21"/>
      <w:szCs w:val="24"/>
      <w:lang w:val="en-US" w:eastAsia="zh-CN" w:bidi="ar-SA"/>
    </w:rPr>
  </w:style>
  <w:style w:type="paragraph" w:customStyle="1" w:styleId="194">
    <w:name w:val="修订3"/>
    <w:unhideWhenUsed/>
    <w:qFormat/>
    <w:uiPriority w:val="0"/>
    <w:rPr>
      <w:rFonts w:ascii="Times New Roman" w:hAnsi="Times New Roman" w:eastAsia="宋体" w:cs="Times New Roman"/>
      <w:kern w:val="2"/>
      <w:sz w:val="21"/>
      <w:szCs w:val="24"/>
      <w:lang w:val="en-US" w:eastAsia="zh-CN" w:bidi="ar-SA"/>
    </w:rPr>
  </w:style>
  <w:style w:type="paragraph" w:customStyle="1" w:styleId="195">
    <w:name w:val="Char Char Char Char Char Char Char11"/>
    <w:basedOn w:val="1"/>
    <w:qFormat/>
    <w:uiPriority w:val="0"/>
    <w:pPr>
      <w:snapToGrid w:val="0"/>
      <w:spacing w:line="360" w:lineRule="auto"/>
      <w:ind w:firstLine="200" w:firstLineChars="200"/>
    </w:pPr>
    <w:rPr>
      <w:rFonts w:ascii="Calibri" w:hAnsi="Calibri" w:eastAsia="仿宋_GB2312"/>
      <w:sz w:val="24"/>
    </w:rPr>
  </w:style>
  <w:style w:type="paragraph" w:customStyle="1" w:styleId="196">
    <w:name w:val="Char Char"/>
    <w:basedOn w:val="1"/>
    <w:qFormat/>
    <w:uiPriority w:val="0"/>
  </w:style>
  <w:style w:type="paragraph" w:customStyle="1" w:styleId="197">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8">
    <w:name w:val="Style26"/>
    <w:basedOn w:val="1"/>
    <w:unhideWhenUsed/>
    <w:qFormat/>
    <w:uiPriority w:val="99"/>
    <w:rPr>
      <w:rFonts w:ascii="Calibri" w:hAnsi="Calibri"/>
    </w:rPr>
  </w:style>
  <w:style w:type="paragraph" w:customStyle="1" w:styleId="199">
    <w:name w:val="Style15"/>
    <w:basedOn w:val="1"/>
    <w:unhideWhenUsed/>
    <w:qFormat/>
    <w:uiPriority w:val="99"/>
    <w:pPr>
      <w:spacing w:line="557" w:lineRule="exact"/>
      <w:ind w:firstLine="672"/>
    </w:pPr>
    <w:rPr>
      <w:rFonts w:ascii="Calibri" w:hAnsi="Calibri"/>
    </w:rPr>
  </w:style>
  <w:style w:type="character" w:customStyle="1" w:styleId="200">
    <w:name w:val="引用 Char2"/>
    <w:basedOn w:val="41"/>
    <w:link w:val="91"/>
    <w:semiHidden/>
    <w:qFormat/>
    <w:uiPriority w:val="99"/>
    <w:rPr>
      <w:i/>
      <w:iCs/>
      <w:color w:val="000000" w:themeColor="text1"/>
      <w:kern w:val="2"/>
      <w:sz w:val="21"/>
      <w:szCs w:val="24"/>
      <w14:textFill>
        <w14:solidFill>
          <w14:schemeClr w14:val="tx1"/>
        </w14:solidFill>
      </w14:textFill>
    </w:rPr>
  </w:style>
  <w:style w:type="paragraph" w:customStyle="1" w:styleId="201">
    <w:name w:val="_Style 31"/>
    <w:basedOn w:val="1"/>
    <w:qFormat/>
    <w:uiPriority w:val="0"/>
    <w:rPr>
      <w:rFonts w:ascii="仿宋_GB2312" w:eastAsia="仿宋_GB2312"/>
      <w:kern w:val="0"/>
      <w:szCs w:val="20"/>
    </w:rPr>
  </w:style>
  <w:style w:type="paragraph" w:customStyle="1" w:styleId="202">
    <w:name w:val="Style77"/>
    <w:basedOn w:val="1"/>
    <w:unhideWhenUsed/>
    <w:qFormat/>
    <w:uiPriority w:val="99"/>
    <w:rPr>
      <w:rFonts w:ascii="Calibri" w:hAnsi="Calibri"/>
    </w:rPr>
  </w:style>
  <w:style w:type="paragraph" w:customStyle="1" w:styleId="203">
    <w:name w:val="Style62"/>
    <w:basedOn w:val="1"/>
    <w:unhideWhenUsed/>
    <w:qFormat/>
    <w:uiPriority w:val="99"/>
    <w:rPr>
      <w:rFonts w:ascii="Calibri" w:hAnsi="Calibri"/>
    </w:rPr>
  </w:style>
  <w:style w:type="paragraph" w:customStyle="1" w:styleId="204">
    <w:name w:val="样式 标题 2 + Times New Roman 四号 非加粗 段前: 5 磅 段后: 0 磅 行距: 固定值 20..."/>
    <w:basedOn w:val="5"/>
    <w:qFormat/>
    <w:uiPriority w:val="0"/>
    <w:pPr>
      <w:spacing w:before="100" w:line="400" w:lineRule="exact"/>
    </w:pPr>
    <w:rPr>
      <w:rFonts w:ascii="Times New Roman" w:hAnsi="Times New Roman" w:eastAsia="黑体" w:cs="宋体"/>
      <w:b w:val="0"/>
      <w:bCs w:val="0"/>
      <w:kern w:val="0"/>
      <w:sz w:val="28"/>
      <w:szCs w:val="20"/>
    </w:rPr>
  </w:style>
  <w:style w:type="paragraph" w:customStyle="1" w:styleId="205">
    <w:name w:val="Char2"/>
    <w:basedOn w:val="1"/>
    <w:qFormat/>
    <w:uiPriority w:val="0"/>
    <w:pPr>
      <w:widowControl/>
      <w:spacing w:after="160" w:line="240" w:lineRule="exact"/>
      <w:jc w:val="left"/>
    </w:pPr>
    <w:rPr>
      <w:rFonts w:ascii="Calibri" w:hAnsi="Calibri"/>
    </w:rPr>
  </w:style>
  <w:style w:type="paragraph" w:customStyle="1" w:styleId="206">
    <w:name w:val="Style45"/>
    <w:basedOn w:val="1"/>
    <w:unhideWhenUsed/>
    <w:qFormat/>
    <w:uiPriority w:val="99"/>
    <w:rPr>
      <w:rFonts w:ascii="Calibri" w:hAnsi="Calibri"/>
    </w:rPr>
  </w:style>
  <w:style w:type="paragraph" w:customStyle="1" w:styleId="207">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208">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209">
    <w:name w:val="Style8"/>
    <w:basedOn w:val="1"/>
    <w:unhideWhenUsed/>
    <w:qFormat/>
    <w:uiPriority w:val="99"/>
    <w:pPr>
      <w:spacing w:line="566" w:lineRule="exact"/>
      <w:jc w:val="center"/>
    </w:pPr>
    <w:rPr>
      <w:rFonts w:ascii="Calibri" w:hAnsi="Calibri"/>
    </w:rPr>
  </w:style>
  <w:style w:type="paragraph" w:customStyle="1" w:styleId="210">
    <w:name w:val="默认段落字体 Para Char Char Char Char Char Char Char Char Char Char Char Char Char Char Char Char Char Char Char"/>
    <w:basedOn w:val="1"/>
    <w:qFormat/>
    <w:uiPriority w:val="0"/>
  </w:style>
  <w:style w:type="paragraph" w:customStyle="1" w:styleId="211">
    <w:name w:val="Style4"/>
    <w:basedOn w:val="1"/>
    <w:unhideWhenUsed/>
    <w:qFormat/>
    <w:uiPriority w:val="99"/>
    <w:rPr>
      <w:rFonts w:ascii="Calibri" w:hAnsi="Calibri"/>
    </w:rPr>
  </w:style>
  <w:style w:type="paragraph" w:customStyle="1" w:styleId="212">
    <w:name w:val="Style68"/>
    <w:basedOn w:val="1"/>
    <w:unhideWhenUsed/>
    <w:qFormat/>
    <w:uiPriority w:val="99"/>
    <w:pPr>
      <w:spacing w:line="547" w:lineRule="exact"/>
    </w:pPr>
    <w:rPr>
      <w:rFonts w:ascii="Calibri" w:hAnsi="Calibri"/>
    </w:rPr>
  </w:style>
  <w:style w:type="paragraph" w:customStyle="1" w:styleId="213">
    <w:name w:val="Style13"/>
    <w:basedOn w:val="1"/>
    <w:unhideWhenUsed/>
    <w:qFormat/>
    <w:uiPriority w:val="99"/>
    <w:rPr>
      <w:rFonts w:ascii="Calibri" w:hAnsi="Calibri"/>
    </w:rPr>
  </w:style>
  <w:style w:type="paragraph" w:customStyle="1" w:styleId="214">
    <w:name w:val="Style78"/>
    <w:basedOn w:val="1"/>
    <w:unhideWhenUsed/>
    <w:qFormat/>
    <w:uiPriority w:val="99"/>
    <w:rPr>
      <w:rFonts w:ascii="Calibri" w:hAnsi="Calibri"/>
    </w:rPr>
  </w:style>
  <w:style w:type="paragraph" w:customStyle="1" w:styleId="215">
    <w:name w:val="Style28"/>
    <w:basedOn w:val="1"/>
    <w:unhideWhenUsed/>
    <w:qFormat/>
    <w:uiPriority w:val="99"/>
    <w:pPr>
      <w:spacing w:line="552" w:lineRule="exact"/>
      <w:ind w:firstLine="547"/>
    </w:pPr>
    <w:rPr>
      <w:rFonts w:ascii="Calibri" w:hAnsi="Calibri"/>
    </w:rPr>
  </w:style>
  <w:style w:type="paragraph" w:customStyle="1" w:styleId="216">
    <w:name w:val="标题2"/>
    <w:basedOn w:val="37"/>
    <w:qFormat/>
    <w:uiPriority w:val="0"/>
    <w:pPr>
      <w:spacing w:after="240"/>
      <w:jc w:val="left"/>
    </w:pPr>
    <w:rPr>
      <w:sz w:val="30"/>
    </w:rPr>
  </w:style>
  <w:style w:type="paragraph" w:customStyle="1" w:styleId="217">
    <w:name w:val="Style10"/>
    <w:basedOn w:val="1"/>
    <w:unhideWhenUsed/>
    <w:qFormat/>
    <w:uiPriority w:val="99"/>
    <w:pPr>
      <w:spacing w:line="538" w:lineRule="exact"/>
    </w:pPr>
    <w:rPr>
      <w:rFonts w:ascii="Calibri" w:hAnsi="Calibri"/>
    </w:rPr>
  </w:style>
  <w:style w:type="character" w:customStyle="1" w:styleId="218">
    <w:name w:val="明显引用 Char2"/>
    <w:basedOn w:val="41"/>
    <w:link w:val="107"/>
    <w:semiHidden/>
    <w:qFormat/>
    <w:uiPriority w:val="99"/>
    <w:rPr>
      <w:b/>
      <w:bCs/>
      <w:i/>
      <w:iCs/>
      <w:color w:val="4F81BD" w:themeColor="accent1"/>
      <w:kern w:val="2"/>
      <w:sz w:val="21"/>
      <w:szCs w:val="24"/>
      <w14:textFill>
        <w14:solidFill>
          <w14:schemeClr w14:val="accent1"/>
        </w14:solidFill>
      </w14:textFill>
    </w:rPr>
  </w:style>
  <w:style w:type="paragraph" w:customStyle="1" w:styleId="219">
    <w:name w:val="Style44"/>
    <w:basedOn w:val="1"/>
    <w:unhideWhenUsed/>
    <w:qFormat/>
    <w:uiPriority w:val="99"/>
    <w:rPr>
      <w:rFonts w:ascii="Calibri" w:hAnsi="Calibri"/>
    </w:rPr>
  </w:style>
  <w:style w:type="paragraph" w:customStyle="1" w:styleId="220">
    <w:name w:val="列出段落2"/>
    <w:basedOn w:val="1"/>
    <w:qFormat/>
    <w:uiPriority w:val="0"/>
    <w:pPr>
      <w:ind w:firstLine="200" w:firstLineChars="200"/>
    </w:pPr>
    <w:rPr>
      <w:rFonts w:ascii="Calibri" w:hAnsi="Calibri"/>
      <w:szCs w:val="22"/>
    </w:rPr>
  </w:style>
  <w:style w:type="paragraph" w:customStyle="1" w:styleId="221">
    <w:name w:val="Style16"/>
    <w:basedOn w:val="1"/>
    <w:unhideWhenUsed/>
    <w:qFormat/>
    <w:uiPriority w:val="99"/>
    <w:pPr>
      <w:jc w:val="right"/>
    </w:pPr>
    <w:rPr>
      <w:rFonts w:ascii="Calibri" w:hAnsi="Calibri"/>
    </w:rPr>
  </w:style>
  <w:style w:type="paragraph" w:customStyle="1" w:styleId="222">
    <w:name w:val="Char Char Char Char Char Char Char Char Char Char1"/>
    <w:basedOn w:val="1"/>
    <w:qFormat/>
    <w:uiPriority w:val="0"/>
    <w:rPr>
      <w:rFonts w:ascii="Calibri" w:hAnsi="Calibri"/>
    </w:rPr>
  </w:style>
  <w:style w:type="paragraph" w:customStyle="1" w:styleId="223">
    <w:name w:val="Style29"/>
    <w:basedOn w:val="1"/>
    <w:unhideWhenUsed/>
    <w:qFormat/>
    <w:uiPriority w:val="99"/>
    <w:pPr>
      <w:spacing w:line="547" w:lineRule="exact"/>
      <w:ind w:firstLine="547"/>
    </w:pPr>
    <w:rPr>
      <w:rFonts w:ascii="Calibri" w:hAnsi="Calibri"/>
    </w:rPr>
  </w:style>
  <w:style w:type="paragraph" w:customStyle="1" w:styleId="224">
    <w:name w:val="_Style 36"/>
    <w:qFormat/>
    <w:uiPriority w:val="0"/>
    <w:rPr>
      <w:rFonts w:ascii="Times New Roman" w:hAnsi="Times New Roman" w:eastAsia="宋体" w:cs="Times New Roman"/>
      <w:kern w:val="2"/>
      <w:sz w:val="21"/>
      <w:szCs w:val="24"/>
      <w:lang w:val="en-US" w:eastAsia="zh-CN" w:bidi="ar-SA"/>
    </w:rPr>
  </w:style>
  <w:style w:type="paragraph" w:styleId="225">
    <w:name w:val="List Paragraph"/>
    <w:basedOn w:val="1"/>
    <w:qFormat/>
    <w:uiPriority w:val="0"/>
    <w:pPr>
      <w:ind w:firstLine="420" w:firstLineChars="200"/>
    </w:pPr>
    <w:rPr>
      <w:rFonts w:ascii="Calibri" w:hAnsi="Calibri"/>
      <w:szCs w:val="22"/>
    </w:rPr>
  </w:style>
  <w:style w:type="paragraph" w:customStyle="1" w:styleId="226">
    <w:name w:val="Style76"/>
    <w:basedOn w:val="1"/>
    <w:unhideWhenUsed/>
    <w:qFormat/>
    <w:uiPriority w:val="99"/>
    <w:rPr>
      <w:rFonts w:ascii="Calibri" w:hAnsi="Calibri"/>
    </w:rPr>
  </w:style>
  <w:style w:type="paragraph" w:customStyle="1" w:styleId="227">
    <w:name w:val="Style5"/>
    <w:basedOn w:val="1"/>
    <w:unhideWhenUsed/>
    <w:qFormat/>
    <w:uiPriority w:val="99"/>
    <w:rPr>
      <w:rFonts w:ascii="Calibri" w:hAnsi="Calibri"/>
    </w:rPr>
  </w:style>
  <w:style w:type="paragraph" w:customStyle="1" w:styleId="228">
    <w:name w:val="Style11"/>
    <w:basedOn w:val="1"/>
    <w:unhideWhenUsed/>
    <w:qFormat/>
    <w:uiPriority w:val="99"/>
    <w:pPr>
      <w:spacing w:line="559" w:lineRule="exact"/>
      <w:ind w:firstLine="590"/>
    </w:pPr>
    <w:rPr>
      <w:rFonts w:ascii="Calibri" w:hAnsi="Calibri"/>
    </w:rPr>
  </w:style>
  <w:style w:type="paragraph" w:customStyle="1" w:styleId="229">
    <w:name w:val="Style52"/>
    <w:basedOn w:val="1"/>
    <w:unhideWhenUsed/>
    <w:qFormat/>
    <w:uiPriority w:val="99"/>
    <w:pPr>
      <w:spacing w:line="682" w:lineRule="exact"/>
      <w:ind w:firstLine="557"/>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microsoft.com/office/2011/relationships/people" Target="people.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50</Pages>
  <Words>21220</Words>
  <Characters>22553</Characters>
  <Lines>221</Lines>
  <Paragraphs>62</Paragraphs>
  <TotalTime>2</TotalTime>
  <ScaleCrop>false</ScaleCrop>
  <LinksUpToDate>false</LinksUpToDate>
  <CharactersWithSpaces>30031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2018-07-18T02:08:00Z</dcterms:created>
  <dc:creator>Administrator</dc:creator>
  <cp:lastModifiedBy>柠檬茶</cp:lastModifiedBy>
  <cp:lastPrinted>2023-05-31T01:46:00Z</cp:lastPrinted>
  <dcterms:modified xsi:type="dcterms:W3CDTF">2023-06-08T00:26:25Z</dcterms:modified>
  <cp:revision>157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999D27CCBCB947F4BDA0B533AE368FA4_13</vt:lpwstr>
  </property>
</Properties>
</file>